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339A9" w:rsidP="00AF5B07" w:rsidRDefault="001339A9" w14:paraId="79EA4D74" w14:textId="77777777">
      <w:pPr>
        <w:rPr>
          <w:rFonts w:ascii="Times New Roman" w:hAnsi="Times New Roman"/>
          <w:sz w:val="24"/>
        </w:rPr>
      </w:pPr>
    </w:p>
    <w:p w:rsidR="00226DA4" w:rsidP="00AF5B07" w:rsidRDefault="00226DA4" w14:paraId="2CAA4DA2" w14:textId="77777777">
      <w:pPr>
        <w:jc w:val="center"/>
        <w:rPr>
          <w:rFonts w:ascii="Times New Roman" w:hAnsi="Times New Roman"/>
          <w:sz w:val="24"/>
        </w:rPr>
        <w:sectPr w:rsidR="00226DA4">
          <w:footerReference w:type="default" r:id="rId11"/>
          <w:footerReference w:type="first" r:id="rId12"/>
          <w:type w:val="continuous"/>
          <w:pgSz w:w="11906" w:h="16838" w:orient="portrait"/>
          <w:pgMar w:top="1418" w:right="680" w:bottom="1418" w:left="1701" w:header="680" w:footer="680" w:gutter="0"/>
          <w:cols w:space="708"/>
          <w:docGrid w:linePitch="360"/>
        </w:sectPr>
      </w:pPr>
    </w:p>
    <w:p w:rsidRPr="00B53DDE" w:rsidR="00B53DDE" w:rsidP="00AF5B07" w:rsidRDefault="00B53DDE" w14:paraId="1C71084F" w14:textId="77777777">
      <w:pPr>
        <w:jc w:val="center"/>
        <w:rPr>
          <w:rFonts w:ascii="Times New Roman" w:hAnsi="Times New Roman"/>
          <w:sz w:val="24"/>
        </w:rPr>
      </w:pPr>
    </w:p>
    <w:p w:rsidRPr="00B53DDE" w:rsidR="001339A9" w:rsidP="5B60A4A8" w:rsidRDefault="003975CA" w14:paraId="37588AFA" w14:textId="1572FBAD">
      <w:pPr>
        <w:jc w:val="center"/>
        <w:rPr>
          <w:rFonts w:ascii="Times New Roman" w:hAnsi="Times New Roman"/>
          <w:b w:val="1"/>
          <w:bCs w:val="1"/>
          <w:sz w:val="32"/>
          <w:szCs w:val="32"/>
        </w:rPr>
      </w:pPr>
      <w:r w:rsidRPr="13A9AFE0" w:rsidR="2FCC5D69">
        <w:rPr>
          <w:rFonts w:ascii="Times New Roman" w:hAnsi="Times New Roman"/>
          <w:b w:val="1"/>
          <w:bCs w:val="1"/>
          <w:sz w:val="32"/>
          <w:szCs w:val="32"/>
        </w:rPr>
        <w:t xml:space="preserve">Atmosfääriõhu kaitse </w:t>
      </w:r>
      <w:r w:rsidRPr="13A9AFE0" w:rsidR="552BC350">
        <w:rPr>
          <w:rFonts w:ascii="Times New Roman" w:hAnsi="Times New Roman"/>
          <w:b w:val="1"/>
          <w:bCs w:val="1"/>
          <w:sz w:val="32"/>
          <w:szCs w:val="32"/>
        </w:rPr>
        <w:t>seaduse</w:t>
      </w:r>
      <w:r w:rsidRPr="13A9AFE0" w:rsidR="6B68D6AA">
        <w:rPr>
          <w:rFonts w:ascii="Times New Roman" w:hAnsi="Times New Roman"/>
          <w:b w:val="1"/>
          <w:bCs w:val="1"/>
          <w:sz w:val="32"/>
          <w:szCs w:val="32"/>
        </w:rPr>
        <w:t xml:space="preserve"> </w:t>
      </w:r>
      <w:r w:rsidRPr="13A9AFE0" w:rsidR="701D79BC">
        <w:rPr>
          <w:rFonts w:ascii="Times New Roman" w:hAnsi="Times New Roman"/>
          <w:b w:val="1"/>
          <w:bCs w:val="1"/>
          <w:sz w:val="32"/>
          <w:szCs w:val="32"/>
        </w:rPr>
        <w:t>ja teiste seaduste</w:t>
      </w:r>
      <w:r w:rsidRPr="13A9AFE0" w:rsidR="6B68D6AA">
        <w:rPr>
          <w:rFonts w:ascii="Times New Roman" w:hAnsi="Times New Roman"/>
          <w:b w:val="1"/>
          <w:bCs w:val="1"/>
          <w:sz w:val="32"/>
          <w:szCs w:val="32"/>
        </w:rPr>
        <w:t xml:space="preserve"> </w:t>
      </w:r>
      <w:r w:rsidRPr="13A9AFE0" w:rsidR="552BC350">
        <w:rPr>
          <w:rFonts w:ascii="Times New Roman" w:hAnsi="Times New Roman"/>
          <w:b w:val="1"/>
          <w:bCs w:val="1"/>
          <w:sz w:val="32"/>
          <w:szCs w:val="32"/>
        </w:rPr>
        <w:t xml:space="preserve">muutmise </w:t>
      </w:r>
      <w:r w:rsidRPr="13A9AFE0" w:rsidR="2D5771A2">
        <w:rPr>
          <w:rFonts w:ascii="Times New Roman" w:hAnsi="Times New Roman"/>
          <w:b w:val="1"/>
          <w:bCs w:val="1"/>
          <w:sz w:val="32"/>
          <w:szCs w:val="32"/>
        </w:rPr>
        <w:t xml:space="preserve">seaduse </w:t>
      </w:r>
      <w:r w:rsidRPr="13A9AFE0" w:rsidR="05F0FD35">
        <w:rPr>
          <w:rFonts w:ascii="Times New Roman" w:hAnsi="Times New Roman"/>
          <w:b w:val="1"/>
          <w:bCs w:val="1"/>
          <w:sz w:val="32"/>
          <w:szCs w:val="32"/>
        </w:rPr>
        <w:t>(bürokraatia vähendamine)</w:t>
      </w:r>
      <w:r w:rsidRPr="13A9AFE0" w:rsidR="2D5771A2">
        <w:rPr>
          <w:rFonts w:ascii="Times New Roman" w:hAnsi="Times New Roman"/>
          <w:b w:val="1"/>
          <w:bCs w:val="1"/>
          <w:sz w:val="32"/>
          <w:szCs w:val="32"/>
        </w:rPr>
        <w:t xml:space="preserve"> </w:t>
      </w:r>
      <w:r w:rsidRPr="13A9AFE0" w:rsidR="2D5771A2">
        <w:rPr>
          <w:rFonts w:ascii="Times New Roman" w:hAnsi="Times New Roman"/>
          <w:b w:val="1"/>
          <w:bCs w:val="1"/>
          <w:sz w:val="32"/>
          <w:szCs w:val="32"/>
        </w:rPr>
        <w:t xml:space="preserve">eelnõu </w:t>
      </w:r>
      <w:commentRangeStart w:id="2120582534"/>
      <w:r w:rsidRPr="13A9AFE0" w:rsidR="3ADF06BC">
        <w:rPr>
          <w:rFonts w:ascii="Times New Roman" w:hAnsi="Times New Roman"/>
          <w:b w:val="1"/>
          <w:bCs w:val="1"/>
          <w:sz w:val="32"/>
          <w:szCs w:val="32"/>
        </w:rPr>
        <w:t>seletuskiri</w:t>
      </w:r>
      <w:commentRangeEnd w:id="2120582534"/>
      <w:r>
        <w:rPr>
          <w:rStyle w:val="CommentReference"/>
        </w:rPr>
        <w:commentReference w:id="2120582534"/>
      </w:r>
    </w:p>
    <w:p w:rsidRPr="00B53DDE" w:rsidR="00B66D1B" w:rsidP="00AF5B07" w:rsidRDefault="00B66D1B" w14:paraId="5AD86F36" w14:textId="77777777">
      <w:pPr>
        <w:jc w:val="center"/>
        <w:rPr>
          <w:rFonts w:ascii="Times New Roman" w:hAnsi="Times New Roman"/>
          <w:sz w:val="24"/>
        </w:rPr>
      </w:pPr>
    </w:p>
    <w:p w:rsidR="00226DA4" w:rsidP="00AF5B07" w:rsidRDefault="00226DA4" w14:paraId="3C2F5504" w14:textId="77777777">
      <w:pPr>
        <w:rPr>
          <w:rFonts w:ascii="Times New Roman" w:hAnsi="Times New Roman"/>
          <w:b/>
          <w:sz w:val="24"/>
        </w:rPr>
        <w:sectPr w:rsidR="00226DA4">
          <w:type w:val="continuous"/>
          <w:pgSz w:w="11906" w:h="16838" w:orient="portrait"/>
          <w:pgMar w:top="1418" w:right="680" w:bottom="1418" w:left="1701" w:header="680" w:footer="680" w:gutter="0"/>
          <w:cols w:space="708"/>
          <w:formProt w:val="0"/>
          <w:docGrid w:linePitch="360"/>
        </w:sectPr>
      </w:pPr>
    </w:p>
    <w:p w:rsidRPr="00B66D1B" w:rsidR="00B66D1B" w:rsidP="00AF5B07" w:rsidRDefault="00B66D1B" w14:paraId="7EDD5197" w14:textId="77777777">
      <w:pPr>
        <w:jc w:val="left"/>
        <w:rPr>
          <w:rFonts w:ascii="Times New Roman" w:hAnsi="Times New Roman"/>
          <w:b/>
          <w:sz w:val="24"/>
        </w:rPr>
      </w:pPr>
    </w:p>
    <w:p w:rsidRPr="00995BFB" w:rsidR="00D62171" w:rsidP="13A9AFE0" w:rsidRDefault="00290F58" w14:paraId="0B901794" w14:textId="77777777">
      <w:pPr>
        <w:pStyle w:val="Loendilik"/>
        <w:numPr>
          <w:ilvl w:val="0"/>
          <w:numId w:val="16"/>
        </w:numPr>
        <w:rPr>
          <w:rFonts w:ascii="Times New Roman" w:hAnsi="Times New Roman"/>
          <w:b w:val="1"/>
          <w:bCs w:val="1"/>
          <w:sz w:val="24"/>
          <w:szCs w:val="24"/>
        </w:rPr>
      </w:pPr>
      <w:commentRangeStart w:id="1863070220"/>
      <w:r w:rsidRPr="13A9AFE0" w:rsidR="3FA3EE12">
        <w:rPr>
          <w:rFonts w:ascii="Times New Roman" w:hAnsi="Times New Roman"/>
          <w:b w:val="1"/>
          <w:bCs w:val="1"/>
          <w:sz w:val="24"/>
          <w:szCs w:val="24"/>
        </w:rPr>
        <w:t>Sissejuhatus</w:t>
      </w:r>
      <w:commentRangeEnd w:id="1863070220"/>
      <w:r>
        <w:rPr>
          <w:rStyle w:val="CommentReference"/>
        </w:rPr>
        <w:commentReference w:id="1863070220"/>
      </w:r>
      <w:r w:rsidRPr="13A9AFE0" w:rsidR="3FA3EE12">
        <w:rPr>
          <w:rFonts w:ascii="Times New Roman" w:hAnsi="Times New Roman"/>
          <w:b w:val="1"/>
          <w:bCs w:val="1"/>
          <w:sz w:val="24"/>
          <w:szCs w:val="24"/>
        </w:rPr>
        <w:t xml:space="preserve"> </w:t>
      </w:r>
    </w:p>
    <w:p w:rsidRPr="00076EA4" w:rsidR="00002D9A" w:rsidP="00AF5B07" w:rsidRDefault="00002D9A" w14:paraId="31E536D9" w14:textId="4329F318">
      <w:pPr>
        <w:rPr>
          <w:rFonts w:ascii="Times New Roman" w:hAnsi="Times New Roman"/>
          <w:sz w:val="24"/>
          <w:lang w:eastAsia="et-EE"/>
        </w:rPr>
      </w:pPr>
    </w:p>
    <w:p w:rsidRPr="00076EA4" w:rsidR="00D62171" w:rsidP="00AF5B07" w:rsidRDefault="00E91A66" w14:paraId="4175F182" w14:textId="77777777">
      <w:pPr>
        <w:pStyle w:val="Loendilik"/>
        <w:numPr>
          <w:ilvl w:val="1"/>
          <w:numId w:val="16"/>
        </w:numPr>
        <w:rPr>
          <w:rFonts w:ascii="Times New Roman" w:hAnsi="Times New Roman"/>
          <w:b/>
          <w:bCs/>
          <w:sz w:val="24"/>
        </w:rPr>
      </w:pPr>
      <w:r w:rsidRPr="00076EA4">
        <w:rPr>
          <w:rFonts w:ascii="Times New Roman" w:hAnsi="Times New Roman"/>
          <w:b/>
          <w:bCs/>
          <w:sz w:val="24"/>
        </w:rPr>
        <w:t xml:space="preserve"> </w:t>
      </w:r>
      <w:r w:rsidRPr="00076EA4" w:rsidR="00D62171">
        <w:rPr>
          <w:rFonts w:ascii="Times New Roman" w:hAnsi="Times New Roman"/>
          <w:b/>
          <w:bCs/>
          <w:sz w:val="24"/>
        </w:rPr>
        <w:t>Sisukokkuvõte</w:t>
      </w:r>
    </w:p>
    <w:p w:rsidRPr="00076EA4" w:rsidR="00E53F55" w:rsidP="00AF5B07" w:rsidRDefault="00E53F55" w14:paraId="64BED76D" w14:textId="77777777">
      <w:pPr>
        <w:rPr>
          <w:rFonts w:ascii="Times New Roman" w:hAnsi="Times New Roman"/>
          <w:bCs/>
          <w:sz w:val="24"/>
        </w:rPr>
      </w:pPr>
    </w:p>
    <w:p w:rsidR="0021240C" w:rsidP="64DF11E7" w:rsidRDefault="0021240C" w14:paraId="2F83D283" w14:textId="2D20DECC">
      <w:pPr>
        <w:rPr>
          <w:ins w:author="Maarja-Liis Lall - JUSTDIGI" w:date="2025-08-17T17:58:30.916Z" w16du:dateUtc="2025-08-17T17:58:30.916Z" w:id="245102750"/>
          <w:rFonts w:ascii="Times New Roman" w:hAnsi="Times New Roman"/>
          <w:sz w:val="24"/>
          <w:szCs w:val="24"/>
        </w:rPr>
      </w:pPr>
      <w:r w:rsidRPr="64DF11E7" w:rsidR="0021240C">
        <w:rPr>
          <w:rFonts w:ascii="Times New Roman" w:hAnsi="Times New Roman"/>
          <w:sz w:val="24"/>
          <w:szCs w:val="24"/>
        </w:rPr>
        <w:t>Eelnõuga kavandatakse atmosfääriõhu kaitse seaduse</w:t>
      </w:r>
      <w:r w:rsidRPr="64DF11E7" w:rsidR="0021240C">
        <w:rPr>
          <w:rFonts w:ascii="Times New Roman" w:hAnsi="Times New Roman"/>
          <w:sz w:val="24"/>
          <w:szCs w:val="24"/>
        </w:rPr>
        <w:t>,</w:t>
      </w:r>
      <w:r w:rsidRPr="64DF11E7" w:rsidR="0021240C">
        <w:rPr>
          <w:rFonts w:ascii="Times New Roman" w:hAnsi="Times New Roman"/>
          <w:sz w:val="24"/>
          <w:szCs w:val="24"/>
        </w:rPr>
        <w:t xml:space="preserve"> elektroonilise side seaduse</w:t>
      </w:r>
      <w:r w:rsidRPr="64DF11E7" w:rsidR="0021240C">
        <w:rPr>
          <w:rFonts w:ascii="Times New Roman" w:hAnsi="Times New Roman"/>
          <w:sz w:val="24"/>
          <w:szCs w:val="24"/>
        </w:rPr>
        <w:t>,</w:t>
      </w:r>
      <w:r w:rsidRPr="64DF11E7" w:rsidR="0021240C">
        <w:rPr>
          <w:rFonts w:ascii="Times New Roman" w:hAnsi="Times New Roman"/>
          <w:sz w:val="24"/>
          <w:szCs w:val="24"/>
        </w:rPr>
        <w:t xml:space="preserve"> </w:t>
      </w:r>
      <w:r w:rsidRPr="64DF11E7" w:rsidR="0021240C">
        <w:rPr>
          <w:rFonts w:ascii="Times New Roman" w:hAnsi="Times New Roman"/>
          <w:sz w:val="24"/>
          <w:szCs w:val="24"/>
        </w:rPr>
        <w:t xml:space="preserve">erakooliseaduse, </w:t>
      </w:r>
      <w:r w:rsidRPr="64DF11E7" w:rsidR="0021240C">
        <w:rPr>
          <w:rFonts w:ascii="Times New Roman" w:hAnsi="Times New Roman"/>
          <w:sz w:val="24"/>
          <w:szCs w:val="24"/>
        </w:rPr>
        <w:t>põhikooli- ja gümnaasiumiseaduse</w:t>
      </w:r>
      <w:r w:rsidRPr="64DF11E7" w:rsidR="0021240C">
        <w:rPr>
          <w:rFonts w:ascii="Times New Roman" w:hAnsi="Times New Roman"/>
          <w:sz w:val="24"/>
          <w:szCs w:val="24"/>
        </w:rPr>
        <w:t>,</w:t>
      </w:r>
      <w:r w:rsidRPr="64DF11E7" w:rsidR="0021240C">
        <w:rPr>
          <w:rFonts w:ascii="Times New Roman" w:hAnsi="Times New Roman"/>
          <w:sz w:val="24"/>
          <w:szCs w:val="24"/>
        </w:rPr>
        <w:t xml:space="preserve"> sotsiaalhoolekande</w:t>
      </w:r>
      <w:r w:rsidRPr="64DF11E7" w:rsidR="0021240C">
        <w:rPr>
          <w:rFonts w:ascii="Times New Roman" w:hAnsi="Times New Roman"/>
          <w:sz w:val="24"/>
          <w:szCs w:val="24"/>
        </w:rPr>
        <w:t xml:space="preserve"> </w:t>
      </w:r>
      <w:r w:rsidRPr="64DF11E7" w:rsidR="0021240C">
        <w:rPr>
          <w:rFonts w:ascii="Times New Roman" w:hAnsi="Times New Roman"/>
          <w:sz w:val="24"/>
          <w:szCs w:val="24"/>
        </w:rPr>
        <w:t>seaduse</w:t>
      </w:r>
      <w:r w:rsidRPr="64DF11E7" w:rsidR="0021240C">
        <w:rPr>
          <w:rFonts w:ascii="Times New Roman" w:hAnsi="Times New Roman"/>
          <w:sz w:val="24"/>
          <w:szCs w:val="24"/>
        </w:rPr>
        <w:t>,</w:t>
      </w:r>
      <w:r w:rsidRPr="64DF11E7" w:rsidR="0021240C">
        <w:rPr>
          <w:rFonts w:ascii="Times New Roman" w:hAnsi="Times New Roman"/>
          <w:sz w:val="24"/>
          <w:szCs w:val="24"/>
        </w:rPr>
        <w:t xml:space="preserve"> ravimiseaduse</w:t>
      </w:r>
      <w:r w:rsidRPr="64DF11E7" w:rsidR="0021240C">
        <w:rPr>
          <w:rFonts w:ascii="Times New Roman" w:hAnsi="Times New Roman"/>
          <w:sz w:val="24"/>
          <w:szCs w:val="24"/>
        </w:rPr>
        <w:t>,</w:t>
      </w:r>
      <w:r w:rsidRPr="64DF11E7" w:rsidR="0021240C">
        <w:rPr>
          <w:rFonts w:ascii="Times New Roman" w:hAnsi="Times New Roman"/>
          <w:sz w:val="24"/>
          <w:szCs w:val="24"/>
        </w:rPr>
        <w:t xml:space="preserve"> tubakaseaduse ja turismiseaduse </w:t>
      </w:r>
      <w:r w:rsidRPr="64DF11E7" w:rsidR="0021240C">
        <w:rPr>
          <w:rFonts w:ascii="Times New Roman" w:hAnsi="Times New Roman"/>
          <w:sz w:val="24"/>
          <w:szCs w:val="24"/>
        </w:rPr>
        <w:t xml:space="preserve">muudatusi, mis lihtsustavad </w:t>
      </w:r>
      <w:r w:rsidRPr="64DF11E7" w:rsidR="0021240C">
        <w:rPr>
          <w:rFonts w:ascii="Times New Roman" w:hAnsi="Times New Roman"/>
          <w:sz w:val="24"/>
          <w:szCs w:val="24"/>
        </w:rPr>
        <w:t xml:space="preserve">tegevuslubade </w:t>
      </w:r>
      <w:r w:rsidRPr="64DF11E7" w:rsidR="0021240C">
        <w:rPr>
          <w:rFonts w:ascii="Times New Roman" w:hAnsi="Times New Roman"/>
          <w:sz w:val="24"/>
          <w:szCs w:val="24"/>
        </w:rPr>
        <w:t xml:space="preserve">menetlemise </w:t>
      </w:r>
      <w:r w:rsidRPr="64DF11E7" w:rsidR="0021240C">
        <w:rPr>
          <w:rFonts w:ascii="Times New Roman" w:hAnsi="Times New Roman"/>
          <w:sz w:val="24"/>
          <w:szCs w:val="24"/>
        </w:rPr>
        <w:t>ja järelevalve protsesse</w:t>
      </w:r>
      <w:r w:rsidRPr="64DF11E7" w:rsidR="0021240C">
        <w:rPr>
          <w:rFonts w:ascii="Times New Roman" w:hAnsi="Times New Roman"/>
          <w:sz w:val="24"/>
          <w:szCs w:val="24"/>
        </w:rPr>
        <w:t>, vähendades bürokraatiat ja luues õigusselgust</w:t>
      </w:r>
      <w:r w:rsidRPr="64DF11E7" w:rsidR="0021240C">
        <w:rPr>
          <w:rFonts w:ascii="Times New Roman" w:hAnsi="Times New Roman"/>
          <w:sz w:val="24"/>
          <w:szCs w:val="24"/>
        </w:rPr>
        <w:t>.</w:t>
      </w:r>
    </w:p>
    <w:p w:rsidR="64DF11E7" w:rsidP="64DF11E7" w:rsidRDefault="64DF11E7" w14:paraId="506DC137" w14:textId="60349D44">
      <w:pPr>
        <w:rPr>
          <w:ins w:author="Maarja-Liis Lall - JUSTDIGI" w:date="2025-08-17T17:58:31.562Z" w16du:dateUtc="2025-08-17T17:58:31.562Z" w:id="270749073"/>
          <w:rFonts w:ascii="Times New Roman" w:hAnsi="Times New Roman"/>
          <w:sz w:val="24"/>
          <w:szCs w:val="24"/>
        </w:rPr>
      </w:pPr>
    </w:p>
    <w:p w:rsidR="2A97CFAF" w:rsidP="64DF11E7" w:rsidRDefault="2A97CFAF" w14:paraId="57C72AB9" w14:textId="4FAFE504">
      <w:pPr>
        <w:rPr>
          <w:rFonts w:ascii="Times New Roman" w:hAnsi="Times New Roman"/>
          <w:sz w:val="24"/>
          <w:szCs w:val="24"/>
        </w:rPr>
      </w:pPr>
      <w:commentRangeStart w:id="450442806"/>
      <w:ins w:author="Maarja-Liis Lall - JUSTDIGI" w:date="2025-08-17T17:58:47.064Z" w:id="1889710927">
        <w:r w:rsidRPr="64DF11E7" w:rsidR="2A97CFAF">
          <w:rPr>
            <w:rFonts w:ascii="Times New Roman" w:hAnsi="Times New Roman"/>
            <w:sz w:val="24"/>
            <w:szCs w:val="24"/>
          </w:rPr>
          <w:t>Kavandatavad muudatused on kokkuvõtvalt järgmised:</w:t>
        </w:r>
      </w:ins>
      <w:commentRangeEnd w:id="450442806"/>
      <w:r>
        <w:rPr>
          <w:rStyle w:val="CommentReference"/>
        </w:rPr>
        <w:commentReference w:id="450442806"/>
      </w:r>
    </w:p>
    <w:p w:rsidR="0021240C" w:rsidP="00AF5B07" w:rsidRDefault="0021240C" w14:paraId="6F2FA701" w14:textId="77777777">
      <w:pPr>
        <w:rPr>
          <w:rFonts w:ascii="Times New Roman" w:hAnsi="Times New Roman"/>
          <w:sz w:val="24"/>
        </w:rPr>
      </w:pPr>
      <w:r w:rsidRPr="3BEA0C2B">
        <w:rPr>
          <w:rFonts w:ascii="Times New Roman" w:hAnsi="Times New Roman"/>
          <w:sz w:val="24"/>
        </w:rPr>
        <w:t xml:space="preserve"> </w:t>
      </w:r>
    </w:p>
    <w:p w:rsidR="0021240C" w:rsidP="64DF11E7" w:rsidRDefault="0021240C" w14:paraId="1226D324" w14:textId="527AF5FE">
      <w:pPr>
        <w:pStyle w:val="Loendilik"/>
        <w:numPr>
          <w:ilvl w:val="0"/>
          <w:numId w:val="26"/>
        </w:numPr>
        <w:ind w:left="360"/>
        <w:rPr>
          <w:rFonts w:ascii="Times New Roman" w:hAnsi="Times New Roman"/>
          <w:color w:val="000000" w:themeColor="text1"/>
          <w:sz w:val="24"/>
          <w:szCs w:val="24"/>
        </w:rPr>
      </w:pPr>
      <w:del w:author="Maarja-Liis Lall - JUSTDIGI" w:date="2025-08-17T17:55:06.366Z" w:id="1557435388">
        <w:r w:rsidRPr="64DF11E7" w:rsidDel="0021240C">
          <w:rPr>
            <w:rFonts w:ascii="Times New Roman" w:hAnsi="Times New Roman"/>
            <w:sz w:val="24"/>
            <w:szCs w:val="24"/>
          </w:rPr>
          <w:delText>A</w:delText>
        </w:r>
      </w:del>
      <w:commentRangeStart w:id="728375492"/>
      <w:ins w:author="Maarja-Liis Lall - JUSTDIGI" w:date="2025-08-17T17:55:06.448Z" w:id="952446679">
        <w:r w:rsidRPr="64DF11E7" w:rsidR="0D5851E4">
          <w:rPr>
            <w:rFonts w:ascii="Times New Roman" w:hAnsi="Times New Roman"/>
            <w:sz w:val="24"/>
            <w:szCs w:val="24"/>
          </w:rPr>
          <w:t>a</w:t>
        </w:r>
      </w:ins>
      <w:commentRangeEnd w:id="728375492"/>
      <w:r>
        <w:rPr>
          <w:rStyle w:val="CommentReference"/>
        </w:rPr>
        <w:commentReference w:id="728375492"/>
      </w:r>
      <w:r w:rsidRPr="64DF11E7" w:rsidR="0021240C">
        <w:rPr>
          <w:rFonts w:ascii="Times New Roman" w:hAnsi="Times New Roman"/>
          <w:sz w:val="24"/>
          <w:szCs w:val="24"/>
        </w:rPr>
        <w:t xml:space="preserve">tmosfääriõhu kaitse seaduse muudatusega </w:t>
      </w:r>
      <w:r w:rsidRPr="64DF11E7" w:rsidR="0021240C">
        <w:rPr>
          <w:rFonts w:ascii="Times New Roman" w:hAnsi="Times New Roman"/>
          <w:color w:val="000000" w:themeColor="text1" w:themeTint="FF" w:themeShade="FF"/>
          <w:sz w:val="24"/>
          <w:szCs w:val="24"/>
        </w:rPr>
        <w:t>loobutakse nõuetest, mis kohustavad kohalik</w:t>
      </w:r>
      <w:r w:rsidRPr="64DF11E7" w:rsidR="0021240C">
        <w:rPr>
          <w:rFonts w:ascii="Times New Roman" w:hAnsi="Times New Roman"/>
          <w:color w:val="000000" w:themeColor="text1" w:themeTint="FF" w:themeShade="FF"/>
          <w:sz w:val="24"/>
          <w:szCs w:val="24"/>
        </w:rPr>
        <w:t>k</w:t>
      </w:r>
      <w:r w:rsidRPr="64DF11E7" w:rsidR="0021240C">
        <w:rPr>
          <w:rFonts w:ascii="Times New Roman" w:hAnsi="Times New Roman"/>
          <w:color w:val="000000" w:themeColor="text1" w:themeTint="FF" w:themeShade="FF"/>
          <w:sz w:val="24"/>
          <w:szCs w:val="24"/>
        </w:rPr>
        <w:t>e omavalitsusi</w:t>
      </w:r>
      <w:r w:rsidRPr="64DF11E7" w:rsidR="0021240C">
        <w:rPr>
          <w:rFonts w:ascii="Times New Roman" w:hAnsi="Times New Roman"/>
          <w:color w:val="000000" w:themeColor="text1" w:themeTint="FF" w:themeShade="FF"/>
          <w:sz w:val="24"/>
          <w:szCs w:val="24"/>
        </w:rPr>
        <w:t xml:space="preserve"> (edaspidi KOV)</w:t>
      </w:r>
      <w:r w:rsidRPr="64DF11E7" w:rsidR="0021240C">
        <w:rPr>
          <w:rFonts w:ascii="Times New Roman" w:hAnsi="Times New Roman"/>
          <w:color w:val="000000" w:themeColor="text1" w:themeTint="FF" w:themeShade="FF"/>
          <w:sz w:val="24"/>
          <w:szCs w:val="24"/>
        </w:rPr>
        <w:t xml:space="preserve"> esitama Terviseametile välisõhu mürakaarte, teatud juhtudel välisõhu strateegilisi mürakaarte </w:t>
      </w:r>
      <w:r w:rsidRPr="64DF11E7" w:rsidR="0021240C">
        <w:rPr>
          <w:rFonts w:ascii="Times New Roman" w:hAnsi="Times New Roman"/>
          <w:color w:val="000000" w:themeColor="text1" w:themeTint="FF" w:themeShade="FF"/>
          <w:sz w:val="24"/>
          <w:szCs w:val="24"/>
        </w:rPr>
        <w:t>ja</w:t>
      </w:r>
      <w:r w:rsidRPr="64DF11E7" w:rsidR="0021240C">
        <w:rPr>
          <w:rFonts w:ascii="Times New Roman" w:hAnsi="Times New Roman"/>
          <w:color w:val="000000" w:themeColor="text1" w:themeTint="FF" w:themeShade="FF"/>
          <w:sz w:val="24"/>
          <w:szCs w:val="24"/>
        </w:rPr>
        <w:t xml:space="preserve"> müra vähendamise tegevuskavasid</w:t>
      </w:r>
      <w:ins w:author="Pilleriin Lindsalu - JUSTDIGI" w:date="2025-08-14T15:34:00Z" w:id="1173756099">
        <w:r w:rsidRPr="64DF11E7" w:rsidR="00043D71">
          <w:rPr>
            <w:rFonts w:ascii="Times New Roman" w:hAnsi="Times New Roman"/>
            <w:color w:val="000000" w:themeColor="text1" w:themeTint="FF" w:themeShade="FF"/>
            <w:sz w:val="24"/>
            <w:szCs w:val="24"/>
          </w:rPr>
          <w:t xml:space="preserve"> teadmisek</w:t>
        </w:r>
      </w:ins>
      <w:commentRangeStart w:id="1"/>
      <w:ins w:author="Pilleriin Lindsalu - JUSTDIGI" w:date="2025-08-14T15:34:00Z" w:id="1716931801">
        <w:r w:rsidRPr="64DF11E7" w:rsidR="00043D71">
          <w:rPr>
            <w:rFonts w:ascii="Times New Roman" w:hAnsi="Times New Roman"/>
            <w:color w:val="000000" w:themeColor="text1" w:themeTint="FF" w:themeShade="FF"/>
            <w:sz w:val="24"/>
            <w:szCs w:val="24"/>
          </w:rPr>
          <w:t>s</w:t>
        </w:r>
      </w:ins>
      <w:commentRangeEnd w:id="1"/>
      <w:r>
        <w:rPr>
          <w:rStyle w:val="CommentReference"/>
        </w:rPr>
        <w:commentReference w:id="1"/>
      </w:r>
      <w:r w:rsidRPr="64DF11E7" w:rsidR="0021240C">
        <w:rPr>
          <w:rFonts w:ascii="Times New Roman" w:hAnsi="Times New Roman"/>
          <w:color w:val="000000" w:themeColor="text1" w:themeTint="FF" w:themeShade="FF"/>
          <w:sz w:val="24"/>
          <w:szCs w:val="24"/>
        </w:rPr>
        <w:t>. Välja</w:t>
      </w:r>
      <w:r w:rsidRPr="64DF11E7" w:rsidR="0021240C">
        <w:rPr>
          <w:rFonts w:ascii="Times New Roman" w:hAnsi="Times New Roman"/>
          <w:color w:val="000000" w:themeColor="text1" w:themeTint="FF" w:themeShade="FF"/>
          <w:sz w:val="24"/>
          <w:szCs w:val="24"/>
        </w:rPr>
        <w:t>s</w:t>
      </w:r>
      <w:r w:rsidRPr="64DF11E7" w:rsidR="0021240C">
        <w:rPr>
          <w:rFonts w:ascii="Times New Roman" w:hAnsi="Times New Roman"/>
          <w:color w:val="000000" w:themeColor="text1" w:themeTint="FF" w:themeShade="FF"/>
          <w:sz w:val="24"/>
          <w:szCs w:val="24"/>
        </w:rPr>
        <w:t xml:space="preserve">pool tiheasustusega piirkonda leviva müra </w:t>
      </w:r>
      <w:r w:rsidRPr="64DF11E7" w:rsidR="0021240C">
        <w:rPr>
          <w:rFonts w:ascii="Times New Roman" w:hAnsi="Times New Roman"/>
          <w:color w:val="000000" w:themeColor="text1" w:themeTint="FF" w:themeShade="FF"/>
          <w:sz w:val="24"/>
          <w:szCs w:val="24"/>
        </w:rPr>
        <w:t>ko</w:t>
      </w:r>
      <w:r w:rsidRPr="64DF11E7" w:rsidR="0021240C">
        <w:rPr>
          <w:rFonts w:ascii="Times New Roman" w:hAnsi="Times New Roman"/>
          <w:color w:val="000000" w:themeColor="text1" w:themeTint="FF" w:themeShade="FF"/>
          <w:sz w:val="24"/>
          <w:szCs w:val="24"/>
        </w:rPr>
        <w:t>rral</w:t>
      </w:r>
      <w:r w:rsidRPr="64DF11E7" w:rsidR="0021240C">
        <w:rPr>
          <w:rFonts w:ascii="Times New Roman" w:hAnsi="Times New Roman"/>
          <w:color w:val="000000" w:themeColor="text1" w:themeTint="FF" w:themeShade="FF"/>
          <w:sz w:val="24"/>
          <w:szCs w:val="24"/>
        </w:rPr>
        <w:t xml:space="preserve"> loobutakse samadest kohustusest ka põhimaantee, põhiraudtee või põhilennuvälja omanike </w:t>
      </w:r>
      <w:r w:rsidRPr="64DF11E7" w:rsidR="0021240C">
        <w:rPr>
          <w:rFonts w:ascii="Times New Roman" w:hAnsi="Times New Roman"/>
          <w:color w:val="000000" w:themeColor="text1" w:themeTint="FF" w:themeShade="FF"/>
          <w:sz w:val="24"/>
          <w:szCs w:val="24"/>
        </w:rPr>
        <w:t>puhul</w:t>
      </w:r>
      <w:del w:author="Maarja-Liis Lall - JUSTDIGI" w:date="2025-08-17T17:55:46.36Z" w:id="1795664431">
        <w:r w:rsidRPr="64DF11E7" w:rsidDel="0021240C">
          <w:rPr>
            <w:rFonts w:ascii="Times New Roman" w:hAnsi="Times New Roman"/>
            <w:color w:val="000000" w:themeColor="text1" w:themeTint="FF" w:themeShade="FF"/>
            <w:sz w:val="24"/>
            <w:szCs w:val="24"/>
          </w:rPr>
          <w:delText>.</w:delText>
        </w:r>
      </w:del>
      <w:commentRangeStart w:id="1252629962"/>
      <w:ins w:author="Maarja-Liis Lall - JUSTDIGI" w:date="2025-08-17T17:55:46.409Z" w:id="51708872">
        <w:r w:rsidRPr="64DF11E7" w:rsidR="04BD745E">
          <w:rPr>
            <w:rFonts w:ascii="Times New Roman" w:hAnsi="Times New Roman"/>
            <w:color w:val="000000" w:themeColor="text1" w:themeTint="FF" w:themeShade="FF"/>
            <w:sz w:val="24"/>
            <w:szCs w:val="24"/>
          </w:rPr>
          <w:t>;</w:t>
        </w:r>
      </w:ins>
      <w:del w:author="Maarja-Liis Lall - JUSTDIGI" w:date="2025-08-17T17:55:47.263Z" w:id="349180790">
        <w:r w:rsidRPr="64DF11E7" w:rsidDel="0021240C">
          <w:rPr>
            <w:rFonts w:ascii="Times New Roman" w:hAnsi="Times New Roman"/>
            <w:color w:val="000000" w:themeColor="text1" w:themeTint="FF" w:themeShade="FF"/>
            <w:sz w:val="24"/>
            <w:szCs w:val="24"/>
          </w:rPr>
          <w:delText xml:space="preserve"> </w:delText>
        </w:r>
      </w:del>
      <w:commentRangeEnd w:id="1252629962"/>
      <w:r>
        <w:rPr>
          <w:rStyle w:val="CommentReference"/>
        </w:rPr>
        <w:commentReference w:id="1252629962"/>
      </w:r>
    </w:p>
    <w:p w:rsidR="0021240C" w:rsidP="00AF5B07" w:rsidRDefault="0021240C" w14:paraId="767ED6A1" w14:textId="77777777">
      <w:pPr>
        <w:ind w:left="720"/>
        <w:rPr>
          <w:rFonts w:ascii="Times New Roman" w:hAnsi="Times New Roman"/>
          <w:sz w:val="24"/>
        </w:rPr>
      </w:pPr>
      <w:r w:rsidRPr="3BEA0C2B">
        <w:rPr>
          <w:rFonts w:ascii="Times New Roman" w:hAnsi="Times New Roman"/>
          <w:sz w:val="24"/>
        </w:rPr>
        <w:t xml:space="preserve"> </w:t>
      </w:r>
    </w:p>
    <w:p w:rsidR="0021240C" w:rsidP="64DF11E7" w:rsidRDefault="0021240C" w14:paraId="7AFCD46C" w14:textId="45DEDEDF">
      <w:pPr>
        <w:pStyle w:val="Loendilik"/>
        <w:numPr>
          <w:ilvl w:val="0"/>
          <w:numId w:val="26"/>
        </w:numPr>
        <w:ind w:left="360"/>
        <w:rPr>
          <w:rFonts w:ascii="Times New Roman" w:hAnsi="Times New Roman"/>
          <w:color w:val="000000" w:themeColor="text1"/>
          <w:sz w:val="24"/>
          <w:szCs w:val="24"/>
        </w:rPr>
      </w:pPr>
      <w:del w:author="Maarja-Liis Lall - JUSTDIGI" w:date="2025-08-17T17:55:07.818Z" w:id="1464841848">
        <w:r w:rsidRPr="64DF11E7" w:rsidDel="0021240C">
          <w:rPr>
            <w:rFonts w:ascii="Times New Roman" w:hAnsi="Times New Roman"/>
            <w:sz w:val="24"/>
            <w:szCs w:val="24"/>
          </w:rPr>
          <w:delText>E</w:delText>
        </w:r>
      </w:del>
      <w:ins w:author="Maarja-Liis Lall - JUSTDIGI" w:date="2025-08-17T17:55:07.9Z" w:id="874720341">
        <w:r w:rsidRPr="64DF11E7" w:rsidR="1E30BA89">
          <w:rPr>
            <w:rFonts w:ascii="Times New Roman" w:hAnsi="Times New Roman"/>
            <w:sz w:val="24"/>
            <w:szCs w:val="24"/>
          </w:rPr>
          <w:t>e</w:t>
        </w:r>
      </w:ins>
      <w:r w:rsidRPr="64DF11E7" w:rsidR="0021240C">
        <w:rPr>
          <w:rFonts w:ascii="Times New Roman" w:hAnsi="Times New Roman"/>
          <w:sz w:val="24"/>
          <w:szCs w:val="24"/>
        </w:rPr>
        <w:t xml:space="preserve">lektroonilise side seaduse muudatusega </w:t>
      </w:r>
      <w:r w:rsidRPr="64DF11E7" w:rsidR="0021240C">
        <w:rPr>
          <w:rFonts w:ascii="Times New Roman" w:hAnsi="Times New Roman"/>
          <w:color w:val="000000" w:themeColor="text1" w:themeTint="FF" w:themeShade="FF"/>
          <w:sz w:val="24"/>
          <w:szCs w:val="24"/>
        </w:rPr>
        <w:t>luuakse täiendav erand iseplaneeritavate raadiosaateseadme mastide paigaldamise tingimuste kooskõlastamisel Terviseametiga ning loobutakse kooskõlastamise nõudest</w:t>
      </w:r>
      <w:r w:rsidRPr="64DF11E7" w:rsidR="0021240C">
        <w:rPr>
          <w:rFonts w:ascii="Times New Roman" w:hAnsi="Times New Roman"/>
          <w:color w:val="000000" w:themeColor="text1" w:themeTint="FF" w:themeShade="FF"/>
          <w:sz w:val="24"/>
          <w:szCs w:val="24"/>
        </w:rPr>
        <w:t>,</w:t>
      </w:r>
      <w:r w:rsidRPr="64DF11E7" w:rsidR="0021240C">
        <w:rPr>
          <w:rFonts w:ascii="Times New Roman" w:hAnsi="Times New Roman"/>
          <w:color w:val="000000" w:themeColor="text1" w:themeTint="FF" w:themeShade="FF"/>
          <w:sz w:val="24"/>
          <w:szCs w:val="24"/>
        </w:rPr>
        <w:t xml:space="preserve"> kui raadiosaateseadme paigalduskõrgusele vastaval kaugusel puudub inimeste püsivaks viibimiseks ettenähtud ehitis või maa-ala</w:t>
      </w:r>
      <w:ins w:author="Maarja-Liis Lall - JUSTDIGI" w:date="2025-08-17T17:56:04.626Z" w:id="2038952215">
        <w:r w:rsidRPr="64DF11E7" w:rsidR="6DE51421">
          <w:rPr>
            <w:rFonts w:ascii="Times New Roman" w:hAnsi="Times New Roman"/>
            <w:color w:val="000000" w:themeColor="text1" w:themeTint="FF" w:themeShade="FF"/>
            <w:sz w:val="24"/>
            <w:szCs w:val="24"/>
          </w:rPr>
          <w:t>;</w:t>
        </w:r>
      </w:ins>
      <w:commentRangeStart w:id="2"/>
      <w:del w:author="Maarja-Liis Lall - JUSTDIGI" w:date="2025-08-17T17:56:03.282Z" w:id="1747988327">
        <w:r w:rsidRPr="64DF11E7" w:rsidDel="0021240C">
          <w:rPr>
            <w:rFonts w:ascii="Times New Roman" w:hAnsi="Times New Roman"/>
            <w:color w:val="000000" w:themeColor="text1" w:themeTint="FF" w:themeShade="FF"/>
            <w:sz w:val="24"/>
            <w:szCs w:val="24"/>
          </w:rPr>
          <w:delText>.</w:delText>
        </w:r>
      </w:del>
      <w:commentRangeEnd w:id="2"/>
      <w:r>
        <w:rPr>
          <w:rStyle w:val="CommentReference"/>
        </w:rPr>
        <w:commentReference w:id="2"/>
      </w:r>
    </w:p>
    <w:p w:rsidR="0021240C" w:rsidP="00AF5B07" w:rsidRDefault="0021240C" w14:paraId="506E2FD7" w14:textId="77777777">
      <w:pPr>
        <w:ind w:left="720"/>
        <w:rPr>
          <w:rFonts w:ascii="Times New Roman" w:hAnsi="Times New Roman"/>
          <w:sz w:val="24"/>
        </w:rPr>
      </w:pPr>
      <w:r w:rsidRPr="3BEA0C2B">
        <w:rPr>
          <w:rFonts w:ascii="Times New Roman" w:hAnsi="Times New Roman"/>
          <w:sz w:val="24"/>
        </w:rPr>
        <w:t xml:space="preserve"> </w:t>
      </w:r>
    </w:p>
    <w:p w:rsidR="0021240C" w:rsidP="64DF11E7" w:rsidRDefault="0021240C" w14:paraId="2E2E27A5" w14:textId="1C60DE7B">
      <w:pPr>
        <w:pStyle w:val="Loendilik"/>
        <w:numPr>
          <w:ilvl w:val="0"/>
          <w:numId w:val="26"/>
        </w:numPr>
        <w:ind w:left="360"/>
        <w:rPr>
          <w:rFonts w:ascii="Times New Roman" w:hAnsi="Times New Roman"/>
          <w:color w:val="000000" w:themeColor="text1"/>
          <w:sz w:val="24"/>
          <w:szCs w:val="24"/>
        </w:rPr>
      </w:pPr>
      <w:del w:author="Maarja-Liis Lall - JUSTDIGI" w:date="2025-08-17T17:55:09.053Z" w:id="1525527260">
        <w:r w:rsidRPr="64DF11E7" w:rsidDel="0021240C">
          <w:rPr>
            <w:rFonts w:ascii="Times New Roman" w:hAnsi="Times New Roman"/>
            <w:sz w:val="24"/>
            <w:szCs w:val="24"/>
          </w:rPr>
          <w:delText>E</w:delText>
        </w:r>
      </w:del>
      <w:ins w:author="Maarja-Liis Lall - JUSTDIGI" w:date="2025-08-17T17:55:09.127Z" w:id="1367890326">
        <w:r w:rsidRPr="64DF11E7" w:rsidR="035D1C9C">
          <w:rPr>
            <w:rFonts w:ascii="Times New Roman" w:hAnsi="Times New Roman"/>
            <w:sz w:val="24"/>
            <w:szCs w:val="24"/>
          </w:rPr>
          <w:t>e</w:t>
        </w:r>
      </w:ins>
      <w:r w:rsidRPr="64DF11E7" w:rsidR="0021240C">
        <w:rPr>
          <w:rFonts w:ascii="Times New Roman" w:hAnsi="Times New Roman"/>
          <w:sz w:val="24"/>
          <w:szCs w:val="24"/>
        </w:rPr>
        <w:t xml:space="preserve">rakooliseaduse, </w:t>
      </w:r>
      <w:r w:rsidRPr="64DF11E7" w:rsidR="0021240C">
        <w:rPr>
          <w:rFonts w:ascii="Times New Roman" w:hAnsi="Times New Roman"/>
          <w:sz w:val="24"/>
          <w:szCs w:val="24"/>
        </w:rPr>
        <w:t>põhikooli- ja gümnaasiumiseaduse ning sotsiaalhoolekande</w:t>
      </w:r>
      <w:r w:rsidRPr="64DF11E7" w:rsidR="0021240C">
        <w:rPr>
          <w:rFonts w:ascii="Times New Roman" w:hAnsi="Times New Roman"/>
          <w:sz w:val="24"/>
          <w:szCs w:val="24"/>
        </w:rPr>
        <w:t xml:space="preserve"> seaduse</w:t>
      </w:r>
      <w:r w:rsidRPr="64DF11E7" w:rsidR="0021240C">
        <w:rPr>
          <w:rFonts w:ascii="Times New Roman" w:hAnsi="Times New Roman"/>
          <w:sz w:val="24"/>
          <w:szCs w:val="24"/>
        </w:rPr>
        <w:t xml:space="preserve"> muudatusega </w:t>
      </w:r>
      <w:r w:rsidRPr="64DF11E7" w:rsidR="0021240C">
        <w:rPr>
          <w:rFonts w:ascii="Times New Roman" w:hAnsi="Times New Roman"/>
          <w:color w:val="000000" w:themeColor="text1" w:themeTint="FF" w:themeShade="FF"/>
          <w:sz w:val="24"/>
          <w:szCs w:val="24"/>
        </w:rPr>
        <w:t xml:space="preserve">loobutakse </w:t>
      </w:r>
      <w:r w:rsidRPr="64DF11E7" w:rsidR="0021240C">
        <w:rPr>
          <w:rFonts w:ascii="Times New Roman" w:hAnsi="Times New Roman"/>
          <w:color w:val="000000" w:themeColor="text1" w:themeTint="FF" w:themeShade="FF"/>
          <w:sz w:val="24"/>
          <w:szCs w:val="24"/>
        </w:rPr>
        <w:t xml:space="preserve">Terviseameti-poolsete </w:t>
      </w:r>
      <w:r w:rsidRPr="64DF11E7" w:rsidR="0021240C">
        <w:rPr>
          <w:rFonts w:ascii="Times New Roman" w:hAnsi="Times New Roman"/>
          <w:color w:val="000000" w:themeColor="text1" w:themeTint="FF" w:themeShade="FF"/>
          <w:sz w:val="24"/>
          <w:szCs w:val="24"/>
        </w:rPr>
        <w:t xml:space="preserve">terviseohutuse hinnangute koostamisest ja väljastamisest </w:t>
      </w:r>
      <w:r w:rsidRPr="64DF11E7" w:rsidR="0021240C">
        <w:rPr>
          <w:rFonts w:ascii="Times New Roman" w:hAnsi="Times New Roman"/>
          <w:color w:val="000000" w:themeColor="text1" w:themeTint="FF" w:themeShade="FF"/>
          <w:sz w:val="24"/>
          <w:szCs w:val="24"/>
        </w:rPr>
        <w:t xml:space="preserve">erakoolide ja </w:t>
      </w:r>
      <w:r w:rsidRPr="64DF11E7" w:rsidR="0021240C">
        <w:rPr>
          <w:rFonts w:ascii="Times New Roman" w:hAnsi="Times New Roman"/>
          <w:color w:val="000000" w:themeColor="text1" w:themeTint="FF" w:themeShade="FF"/>
          <w:sz w:val="24"/>
          <w:szCs w:val="24"/>
        </w:rPr>
        <w:t>munitsipaalkoolide koolituslubade ning sotsiaalhoolekande</w:t>
      </w:r>
      <w:r w:rsidRPr="64DF11E7" w:rsidR="0021240C">
        <w:rPr>
          <w:rFonts w:ascii="Times New Roman" w:hAnsi="Times New Roman"/>
          <w:color w:val="000000" w:themeColor="text1" w:themeTint="FF" w:themeShade="FF"/>
          <w:sz w:val="24"/>
          <w:szCs w:val="24"/>
        </w:rPr>
        <w:t>teenuste</w:t>
      </w:r>
      <w:r w:rsidRPr="64DF11E7" w:rsidR="0021240C">
        <w:rPr>
          <w:rFonts w:ascii="Times New Roman" w:hAnsi="Times New Roman"/>
          <w:color w:val="000000" w:themeColor="text1" w:themeTint="FF" w:themeShade="FF"/>
          <w:sz w:val="24"/>
          <w:szCs w:val="24"/>
        </w:rPr>
        <w:t xml:space="preserve"> tegevusluba</w:t>
      </w:r>
      <w:r w:rsidRPr="64DF11E7" w:rsidR="0021240C">
        <w:rPr>
          <w:rFonts w:ascii="Times New Roman" w:hAnsi="Times New Roman"/>
          <w:color w:val="000000" w:themeColor="text1" w:themeTint="FF" w:themeShade="FF"/>
          <w:sz w:val="24"/>
          <w:szCs w:val="24"/>
        </w:rPr>
        <w:t>de</w:t>
      </w:r>
      <w:r w:rsidRPr="64DF11E7" w:rsidR="0021240C">
        <w:rPr>
          <w:rFonts w:ascii="Times New Roman" w:hAnsi="Times New Roman"/>
          <w:color w:val="000000" w:themeColor="text1" w:themeTint="FF" w:themeShade="FF"/>
          <w:sz w:val="24"/>
          <w:szCs w:val="24"/>
        </w:rPr>
        <w:t xml:space="preserve"> taotlemise protsessis</w:t>
      </w:r>
      <w:ins w:author="Maarja-Liis Lall - JUSTDIGI" w:date="2025-08-17T17:56:07.325Z" w:id="570874691">
        <w:r w:rsidRPr="64DF11E7" w:rsidR="03B00587">
          <w:rPr>
            <w:rFonts w:ascii="Times New Roman" w:hAnsi="Times New Roman"/>
            <w:color w:val="000000" w:themeColor="text1" w:themeTint="FF" w:themeShade="FF"/>
            <w:sz w:val="24"/>
            <w:szCs w:val="24"/>
          </w:rPr>
          <w:t>;</w:t>
        </w:r>
      </w:ins>
      <w:del w:author="Maarja-Liis Lall - JUSTDIGI" w:date="2025-08-17T17:56:06.859Z" w:id="1737092753">
        <w:r w:rsidRPr="64DF11E7" w:rsidDel="0021240C">
          <w:rPr>
            <w:rFonts w:ascii="Times New Roman" w:hAnsi="Times New Roman"/>
            <w:color w:val="000000" w:themeColor="text1" w:themeTint="FF" w:themeShade="FF"/>
            <w:sz w:val="24"/>
            <w:szCs w:val="24"/>
          </w:rPr>
          <w:delText>.</w:delText>
        </w:r>
      </w:del>
    </w:p>
    <w:p w:rsidR="0021240C" w:rsidP="00AF5B07" w:rsidRDefault="0021240C" w14:paraId="3BB3A4EE" w14:textId="77777777">
      <w:pPr>
        <w:ind w:left="720"/>
        <w:rPr>
          <w:rFonts w:ascii="Times New Roman" w:hAnsi="Times New Roman"/>
          <w:sz w:val="24"/>
        </w:rPr>
      </w:pPr>
      <w:r w:rsidRPr="3BEA0C2B">
        <w:rPr>
          <w:rFonts w:ascii="Times New Roman" w:hAnsi="Times New Roman"/>
          <w:sz w:val="24"/>
        </w:rPr>
        <w:t xml:space="preserve"> </w:t>
      </w:r>
    </w:p>
    <w:p w:rsidR="0021240C" w:rsidP="64DF11E7" w:rsidRDefault="0021240C" w14:paraId="75CB1CF1" w14:textId="317EBDE7">
      <w:pPr>
        <w:pStyle w:val="Loendilik"/>
        <w:numPr>
          <w:ilvl w:val="0"/>
          <w:numId w:val="26"/>
        </w:numPr>
        <w:ind w:left="360"/>
        <w:rPr>
          <w:rFonts w:ascii="Times New Roman" w:hAnsi="Times New Roman"/>
          <w:color w:val="000000" w:themeColor="text1"/>
          <w:sz w:val="24"/>
          <w:szCs w:val="24"/>
        </w:rPr>
      </w:pPr>
      <w:del w:author="Maarja-Liis Lall - JUSTDIGI" w:date="2025-08-17T17:55:10.473Z" w:id="437125694">
        <w:r w:rsidRPr="64DF11E7" w:rsidDel="0021240C">
          <w:rPr>
            <w:rFonts w:ascii="Times New Roman" w:hAnsi="Times New Roman"/>
            <w:sz w:val="24"/>
            <w:szCs w:val="24"/>
          </w:rPr>
          <w:delText>R</w:delText>
        </w:r>
      </w:del>
      <w:ins w:author="Maarja-Liis Lall - JUSTDIGI" w:date="2025-08-17T17:55:10.546Z" w:id="1788086319">
        <w:r w:rsidRPr="64DF11E7" w:rsidR="43F83DD1">
          <w:rPr>
            <w:rFonts w:ascii="Times New Roman" w:hAnsi="Times New Roman"/>
            <w:sz w:val="24"/>
            <w:szCs w:val="24"/>
          </w:rPr>
          <w:t>r</w:t>
        </w:r>
      </w:ins>
      <w:r w:rsidRPr="64DF11E7" w:rsidR="0021240C">
        <w:rPr>
          <w:rFonts w:ascii="Times New Roman" w:hAnsi="Times New Roman"/>
          <w:sz w:val="24"/>
          <w:szCs w:val="24"/>
        </w:rPr>
        <w:t xml:space="preserve">avimiseaduse muudatusega </w:t>
      </w:r>
      <w:r w:rsidRPr="64DF11E7" w:rsidR="0021240C">
        <w:rPr>
          <w:rFonts w:ascii="Times New Roman" w:hAnsi="Times New Roman"/>
          <w:color w:val="000000" w:themeColor="text1" w:themeTint="FF" w:themeShade="FF"/>
          <w:sz w:val="24"/>
          <w:szCs w:val="24"/>
        </w:rPr>
        <w:t xml:space="preserve">kaotatakse </w:t>
      </w:r>
      <w:r w:rsidRPr="64DF11E7" w:rsidR="006334EA">
        <w:rPr>
          <w:rFonts w:ascii="Times New Roman" w:hAnsi="Times New Roman"/>
          <w:color w:val="000000" w:themeColor="text1" w:themeTint="FF" w:themeShade="FF"/>
          <w:sz w:val="24"/>
          <w:szCs w:val="24"/>
        </w:rPr>
        <w:t xml:space="preserve">Ravimiameti poolt </w:t>
      </w:r>
      <w:r w:rsidRPr="64DF11E7" w:rsidR="0021240C">
        <w:rPr>
          <w:rFonts w:ascii="Times New Roman" w:hAnsi="Times New Roman"/>
          <w:color w:val="000000" w:themeColor="text1" w:themeTint="FF" w:themeShade="FF"/>
          <w:sz w:val="24"/>
          <w:szCs w:val="24"/>
        </w:rPr>
        <w:t xml:space="preserve">apteegile erandkorras väljaspool apteeki käsimüügiravimite müügiks loa andmine </w:t>
      </w:r>
      <w:r w:rsidRPr="64DF11E7" w:rsidR="0021240C">
        <w:rPr>
          <w:rFonts w:ascii="Times New Roman" w:hAnsi="Times New Roman"/>
          <w:color w:val="000000" w:themeColor="text1" w:themeTint="FF" w:themeShade="FF"/>
          <w:sz w:val="24"/>
          <w:szCs w:val="24"/>
        </w:rPr>
        <w:t>ja</w:t>
      </w:r>
      <w:r w:rsidRPr="64DF11E7" w:rsidR="0021240C">
        <w:rPr>
          <w:rFonts w:ascii="Times New Roman" w:hAnsi="Times New Roman"/>
          <w:color w:val="000000" w:themeColor="text1" w:themeTint="FF" w:themeShade="FF"/>
          <w:sz w:val="24"/>
          <w:szCs w:val="24"/>
        </w:rPr>
        <w:t xml:space="preserve"> apteegibussi teenus</w:t>
      </w:r>
      <w:ins w:author="Maarja-Liis Lall - JUSTDIGI" w:date="2025-08-17T17:56:15.974Z" w:id="421175254">
        <w:r w:rsidRPr="64DF11E7" w:rsidR="5E7D973A">
          <w:rPr>
            <w:rFonts w:ascii="Times New Roman" w:hAnsi="Times New Roman"/>
            <w:color w:val="000000" w:themeColor="text1" w:themeTint="FF" w:themeShade="FF"/>
            <w:sz w:val="24"/>
            <w:szCs w:val="24"/>
          </w:rPr>
          <w:t>;</w:t>
        </w:r>
      </w:ins>
      <w:del w:author="Maarja-Liis Lall - JUSTDIGI" w:date="2025-08-17T17:56:15.744Z" w:id="206985320">
        <w:r w:rsidRPr="64DF11E7" w:rsidDel="0021240C">
          <w:rPr>
            <w:rFonts w:ascii="Times New Roman" w:hAnsi="Times New Roman"/>
            <w:color w:val="000000" w:themeColor="text1" w:themeTint="FF" w:themeShade="FF"/>
            <w:sz w:val="24"/>
            <w:szCs w:val="24"/>
          </w:rPr>
          <w:delText>.</w:delText>
        </w:r>
      </w:del>
    </w:p>
    <w:p w:rsidR="0021240C" w:rsidP="00AF5B07" w:rsidRDefault="0021240C" w14:paraId="0C224BA1" w14:textId="77777777">
      <w:pPr>
        <w:ind w:left="720"/>
        <w:rPr>
          <w:rFonts w:ascii="Times New Roman" w:hAnsi="Times New Roman"/>
          <w:sz w:val="24"/>
        </w:rPr>
      </w:pPr>
      <w:r w:rsidRPr="3BEA0C2B">
        <w:rPr>
          <w:rFonts w:ascii="Times New Roman" w:hAnsi="Times New Roman"/>
          <w:sz w:val="24"/>
        </w:rPr>
        <w:t xml:space="preserve"> </w:t>
      </w:r>
    </w:p>
    <w:p w:rsidR="0021240C" w:rsidP="64DF11E7" w:rsidRDefault="0021240C" w14:paraId="1ABC1F8E" w14:textId="5AE67497">
      <w:pPr>
        <w:pStyle w:val="Loendilik"/>
        <w:numPr>
          <w:ilvl w:val="0"/>
          <w:numId w:val="26"/>
        </w:numPr>
        <w:ind w:left="360"/>
        <w:rPr>
          <w:rFonts w:ascii="Times New Roman" w:hAnsi="Times New Roman"/>
          <w:color w:val="000000" w:themeColor="text1"/>
          <w:sz w:val="24"/>
          <w:szCs w:val="24"/>
        </w:rPr>
      </w:pPr>
      <w:del w:author="Maarja-Liis Lall - JUSTDIGI" w:date="2025-08-17T17:55:12.362Z" w:id="1209263674">
        <w:r w:rsidRPr="5B60A4A8" w:rsidDel="0021240C">
          <w:rPr>
            <w:rFonts w:ascii="Times New Roman" w:hAnsi="Times New Roman"/>
            <w:sz w:val="24"/>
            <w:szCs w:val="24"/>
          </w:rPr>
          <w:delText>T</w:delText>
        </w:r>
      </w:del>
      <w:ins w:author="Maarja-Liis Lall - JUSTDIGI" w:date="2025-08-17T17:55:12.435Z" w:id="1161343727">
        <w:r w:rsidRPr="5B60A4A8" w:rsidR="3065BBCE">
          <w:rPr>
            <w:rFonts w:ascii="Times New Roman" w:hAnsi="Times New Roman"/>
            <w:sz w:val="24"/>
            <w:szCs w:val="24"/>
          </w:rPr>
          <w:t>t</w:t>
        </w:r>
      </w:ins>
      <w:r w:rsidRPr="5B60A4A8" w:rsidR="0021240C">
        <w:rPr>
          <w:rFonts w:ascii="Times New Roman" w:hAnsi="Times New Roman"/>
          <w:sz w:val="24"/>
          <w:szCs w:val="24"/>
        </w:rPr>
        <w:t>ubakaseaduse muudatusega</w:t>
      </w:r>
      <w:r w:rsidRPr="5B60A4A8" w:rsidR="0021240C">
        <w:rPr>
          <w:rFonts w:ascii="Times New Roman" w:hAnsi="Times New Roman"/>
          <w:color w:val="000000" w:themeColor="text1" w:themeTint="FF" w:themeShade="FF"/>
          <w:sz w:val="24"/>
          <w:szCs w:val="24"/>
        </w:rPr>
        <w:t xml:space="preserve"> </w:t>
      </w:r>
      <w:r w:rsidRPr="5B60A4A8" w:rsidR="0021240C">
        <w:rPr>
          <w:rFonts w:ascii="Times New Roman" w:hAnsi="Times New Roman"/>
          <w:color w:val="000000" w:themeColor="text1" w:themeTint="FF" w:themeShade="FF"/>
          <w:sz w:val="24"/>
          <w:szCs w:val="24"/>
        </w:rPr>
        <w:t>lü</w:t>
      </w:r>
      <w:r w:rsidRPr="5B60A4A8" w:rsidR="0021240C">
        <w:rPr>
          <w:rFonts w:ascii="Times New Roman" w:hAnsi="Times New Roman"/>
          <w:color w:val="000000" w:themeColor="text1" w:themeTint="FF" w:themeShade="FF"/>
          <w:sz w:val="24"/>
          <w:szCs w:val="24"/>
        </w:rPr>
        <w:t xml:space="preserve">hendatakse oluliselt </w:t>
      </w:r>
      <w:r w:rsidRPr="5B60A4A8" w:rsidR="0021240C">
        <w:rPr>
          <w:rFonts w:ascii="Times New Roman" w:hAnsi="Times New Roman"/>
          <w:color w:val="000000" w:themeColor="text1" w:themeTint="FF" w:themeShade="FF"/>
          <w:sz w:val="24"/>
          <w:szCs w:val="24"/>
        </w:rPr>
        <w:t xml:space="preserve">selliste </w:t>
      </w:r>
      <w:r w:rsidRPr="5B60A4A8" w:rsidR="0021240C">
        <w:rPr>
          <w:rFonts w:ascii="Times New Roman" w:hAnsi="Times New Roman"/>
          <w:color w:val="000000" w:themeColor="text1" w:themeTint="FF" w:themeShade="FF"/>
          <w:sz w:val="24"/>
          <w:szCs w:val="24"/>
        </w:rPr>
        <w:t>asutus</w:t>
      </w:r>
      <w:r w:rsidRPr="5B60A4A8" w:rsidR="0021240C">
        <w:rPr>
          <w:rFonts w:ascii="Times New Roman" w:hAnsi="Times New Roman"/>
          <w:color w:val="000000" w:themeColor="text1" w:themeTint="FF" w:themeShade="FF"/>
          <w:sz w:val="24"/>
          <w:szCs w:val="24"/>
        </w:rPr>
        <w:t>te loetelu</w:t>
      </w:r>
      <w:r w:rsidRPr="5B60A4A8" w:rsidR="0021240C">
        <w:rPr>
          <w:rFonts w:ascii="Times New Roman" w:hAnsi="Times New Roman"/>
          <w:color w:val="000000" w:themeColor="text1" w:themeTint="FF" w:themeShade="FF"/>
          <w:sz w:val="24"/>
          <w:szCs w:val="24"/>
        </w:rPr>
        <w:t xml:space="preserve">, kus on lubatud suitsetamine </w:t>
      </w:r>
      <w:r w:rsidRPr="5B60A4A8" w:rsidR="0021240C">
        <w:rPr>
          <w:rFonts w:ascii="Times New Roman" w:hAnsi="Times New Roman"/>
          <w:color w:val="000000" w:themeColor="text1" w:themeTint="FF" w:themeShade="FF"/>
          <w:sz w:val="24"/>
          <w:szCs w:val="24"/>
        </w:rPr>
        <w:t>suitsetamis</w:t>
      </w:r>
      <w:r w:rsidRPr="5B60A4A8" w:rsidR="0021240C">
        <w:rPr>
          <w:rFonts w:ascii="Times New Roman" w:hAnsi="Times New Roman"/>
          <w:color w:val="000000" w:themeColor="text1" w:themeTint="FF" w:themeShade="FF"/>
          <w:sz w:val="24"/>
          <w:szCs w:val="24"/>
        </w:rPr>
        <w:t>ruumides</w:t>
      </w:r>
      <w:r w:rsidRPr="5B60A4A8" w:rsidR="0021240C">
        <w:rPr>
          <w:rFonts w:ascii="Times New Roman" w:hAnsi="Times New Roman"/>
          <w:color w:val="000000" w:themeColor="text1" w:themeTint="FF" w:themeShade="FF"/>
          <w:sz w:val="24"/>
          <w:szCs w:val="24"/>
        </w:rPr>
        <w:t>. See</w:t>
      </w:r>
      <w:r w:rsidRPr="5B60A4A8" w:rsidR="0021240C">
        <w:rPr>
          <w:rFonts w:ascii="Times New Roman" w:hAnsi="Times New Roman"/>
          <w:color w:val="000000" w:themeColor="text1" w:themeTint="FF" w:themeShade="FF"/>
          <w:sz w:val="24"/>
          <w:szCs w:val="24"/>
        </w:rPr>
        <w:t xml:space="preserve"> </w:t>
      </w:r>
      <w:r w:rsidRPr="5B60A4A8" w:rsidR="0021240C">
        <w:rPr>
          <w:rFonts w:ascii="Times New Roman" w:hAnsi="Times New Roman"/>
          <w:color w:val="000000" w:themeColor="text1" w:themeTint="FF" w:themeShade="FF"/>
          <w:sz w:val="24"/>
          <w:szCs w:val="24"/>
        </w:rPr>
        <w:t>vähendab vajadust Terviseameti järelevalve</w:t>
      </w:r>
      <w:del w:author="Maarja-Liis Lall - JUSTDIGI" w:date="2025-08-18T18:30:27.943Z" w:id="1485848908">
        <w:r w:rsidRPr="5B60A4A8" w:rsidDel="0021240C">
          <w:rPr>
            <w:rFonts w:ascii="Times New Roman" w:hAnsi="Times New Roman"/>
            <w:color w:val="000000" w:themeColor="text1" w:themeTint="FF" w:themeShade="FF"/>
            <w:sz w:val="24"/>
            <w:szCs w:val="24"/>
          </w:rPr>
          <w:delText xml:space="preserve"> järele</w:delText>
        </w:r>
      </w:del>
      <w:ins w:author="Maarja-Liis Lall - JUSTDIGI" w:date="2025-08-18T18:30:28.117Z" w:id="586873332">
        <w:r w:rsidRPr="5B60A4A8" w:rsidR="32744920">
          <w:rPr>
            <w:rFonts w:ascii="Times New Roman" w:hAnsi="Times New Roman"/>
            <w:color w:val="000000" w:themeColor="text1" w:themeTint="FF" w:themeShade="FF"/>
            <w:sz w:val="24"/>
            <w:szCs w:val="24"/>
          </w:rPr>
          <w:t>ks</w:t>
        </w:r>
      </w:ins>
      <w:r w:rsidRPr="5B60A4A8" w:rsidR="0021240C">
        <w:rPr>
          <w:rFonts w:ascii="Times New Roman" w:hAnsi="Times New Roman"/>
          <w:color w:val="000000" w:themeColor="text1" w:themeTint="FF" w:themeShade="FF"/>
          <w:sz w:val="24"/>
          <w:szCs w:val="24"/>
        </w:rPr>
        <w:t xml:space="preserve"> ja aitab kaasa tervisekaitsele</w:t>
      </w:r>
      <w:ins w:author="Maarja-Liis Lall - JUSTDIGI" w:date="2025-08-17T17:56:18.532Z" w:id="1460146882">
        <w:r w:rsidRPr="5B60A4A8" w:rsidR="122FBBBC">
          <w:rPr>
            <w:rFonts w:ascii="Times New Roman" w:hAnsi="Times New Roman"/>
            <w:color w:val="000000" w:themeColor="text1" w:themeTint="FF" w:themeShade="FF"/>
            <w:sz w:val="24"/>
            <w:szCs w:val="24"/>
          </w:rPr>
          <w:t>;</w:t>
        </w:r>
      </w:ins>
      <w:del w:author="Maarja-Liis Lall - JUSTDIGI" w:date="2025-08-17T17:56:18.217Z" w:id="603184404">
        <w:r w:rsidRPr="5B60A4A8" w:rsidDel="0021240C">
          <w:rPr>
            <w:rFonts w:ascii="Times New Roman" w:hAnsi="Times New Roman"/>
            <w:color w:val="000000" w:themeColor="text1" w:themeTint="FF" w:themeShade="FF"/>
            <w:sz w:val="24"/>
            <w:szCs w:val="24"/>
          </w:rPr>
          <w:delText>.</w:delText>
        </w:r>
      </w:del>
    </w:p>
    <w:p w:rsidR="0021240C" w:rsidP="00AF5B07" w:rsidRDefault="0021240C" w14:paraId="3E1349AD" w14:textId="77777777">
      <w:pPr>
        <w:ind w:left="720"/>
        <w:rPr>
          <w:rFonts w:ascii="Times New Roman" w:hAnsi="Times New Roman"/>
          <w:sz w:val="24"/>
        </w:rPr>
      </w:pPr>
      <w:r w:rsidRPr="3BEA0C2B">
        <w:rPr>
          <w:rFonts w:ascii="Times New Roman" w:hAnsi="Times New Roman"/>
          <w:sz w:val="24"/>
        </w:rPr>
        <w:t xml:space="preserve"> </w:t>
      </w:r>
    </w:p>
    <w:p w:rsidR="0021240C" w:rsidP="64DF11E7" w:rsidRDefault="0021240C" w14:paraId="04FE4971" w14:textId="7D41FFB2">
      <w:pPr>
        <w:pStyle w:val="Loendilik"/>
        <w:numPr>
          <w:ilvl w:val="0"/>
          <w:numId w:val="26"/>
        </w:numPr>
        <w:ind w:left="360"/>
        <w:rPr>
          <w:rFonts w:ascii="Times New Roman" w:hAnsi="Times New Roman"/>
          <w:color w:val="000000" w:themeColor="text1"/>
          <w:sz w:val="24"/>
          <w:szCs w:val="24"/>
        </w:rPr>
      </w:pPr>
      <w:del w:author="Maarja-Liis Lall - JUSTDIGI" w:date="2025-08-17T17:55:14.342Z" w:id="1427640775">
        <w:r w:rsidRPr="64DF11E7" w:rsidDel="0021240C">
          <w:rPr>
            <w:rFonts w:ascii="Times New Roman" w:hAnsi="Times New Roman"/>
            <w:sz w:val="24"/>
            <w:szCs w:val="24"/>
          </w:rPr>
          <w:delText>T</w:delText>
        </w:r>
      </w:del>
      <w:ins w:author="Maarja-Liis Lall - JUSTDIGI" w:date="2025-08-17T17:55:14.399Z" w:id="1492206915">
        <w:r w:rsidRPr="64DF11E7" w:rsidR="0E76269F">
          <w:rPr>
            <w:rFonts w:ascii="Times New Roman" w:hAnsi="Times New Roman"/>
            <w:sz w:val="24"/>
            <w:szCs w:val="24"/>
          </w:rPr>
          <w:t>t</w:t>
        </w:r>
      </w:ins>
      <w:r w:rsidRPr="64DF11E7" w:rsidR="0021240C">
        <w:rPr>
          <w:rFonts w:ascii="Times New Roman" w:hAnsi="Times New Roman"/>
          <w:sz w:val="24"/>
          <w:szCs w:val="24"/>
        </w:rPr>
        <w:t xml:space="preserve">urismiseaduse muudatusega </w:t>
      </w:r>
      <w:r w:rsidRPr="64DF11E7" w:rsidR="0021240C">
        <w:rPr>
          <w:rFonts w:ascii="Times New Roman" w:hAnsi="Times New Roman"/>
          <w:color w:val="000000" w:themeColor="text1" w:themeTint="FF" w:themeShade="FF"/>
          <w:sz w:val="24"/>
          <w:szCs w:val="24"/>
        </w:rPr>
        <w:t xml:space="preserve">vähendatakse terviseohutusega seonduvaid nõudeid majutusteenuste osutamisel </w:t>
      </w:r>
      <w:r w:rsidRPr="64DF11E7" w:rsidR="0021240C">
        <w:rPr>
          <w:rFonts w:ascii="Times New Roman" w:hAnsi="Times New Roman"/>
          <w:color w:val="000000" w:themeColor="text1" w:themeTint="FF" w:themeShade="FF"/>
          <w:sz w:val="24"/>
          <w:szCs w:val="24"/>
        </w:rPr>
        <w:t>ja</w:t>
      </w:r>
      <w:r w:rsidRPr="64DF11E7" w:rsidR="0021240C">
        <w:rPr>
          <w:rFonts w:ascii="Times New Roman" w:hAnsi="Times New Roman"/>
          <w:color w:val="000000" w:themeColor="text1" w:themeTint="FF" w:themeShade="FF"/>
          <w:sz w:val="24"/>
          <w:szCs w:val="24"/>
        </w:rPr>
        <w:t xml:space="preserve"> dubleerivat järelevalvet.</w:t>
      </w:r>
    </w:p>
    <w:p w:rsidRPr="007F7944" w:rsidR="0021240C" w:rsidP="00AF5B07" w:rsidRDefault="0021240C" w14:paraId="2A54347E" w14:textId="77777777">
      <w:pPr>
        <w:rPr>
          <w:rFonts w:ascii="Times New Roman" w:hAnsi="Times New Roman"/>
          <w:sz w:val="24"/>
        </w:rPr>
      </w:pPr>
      <w:r w:rsidRPr="007F7944">
        <w:rPr>
          <w:rFonts w:ascii="Times New Roman" w:hAnsi="Times New Roman"/>
          <w:sz w:val="24"/>
        </w:rPr>
        <w:t xml:space="preserve"> </w:t>
      </w:r>
    </w:p>
    <w:p w:rsidRPr="007F7944" w:rsidR="0021240C" w:rsidP="00AF5B07" w:rsidRDefault="0021240C" w14:paraId="7B6E8157" w14:textId="77777777">
      <w:pPr>
        <w:rPr>
          <w:rFonts w:ascii="Times New Roman" w:hAnsi="Times New Roman"/>
          <w:sz w:val="24"/>
        </w:rPr>
      </w:pPr>
      <w:r w:rsidRPr="007F7944">
        <w:rPr>
          <w:rFonts w:ascii="Times New Roman" w:hAnsi="Times New Roman"/>
          <w:sz w:val="24"/>
        </w:rPr>
        <w:t>Kehtivad nõuded lubade taotlemisel ja järelevalve te</w:t>
      </w:r>
      <w:r>
        <w:rPr>
          <w:rFonts w:ascii="Times New Roman" w:hAnsi="Times New Roman"/>
          <w:sz w:val="24"/>
        </w:rPr>
        <w:t>gemisel</w:t>
      </w:r>
      <w:r w:rsidRPr="007F7944">
        <w:rPr>
          <w:rFonts w:ascii="Times New Roman" w:hAnsi="Times New Roman"/>
          <w:sz w:val="24"/>
        </w:rPr>
        <w:t xml:space="preserve"> on kohati ebaproportsionaalsed, dubleerivad ja ei vasta enam tegelikele terviseriskidele. Mitmed protsessid nõuavad Terviseameti hinnanguid ja kooskõlastusi ka olukordades, kus selleks puudub sisuline vajadus. See tekitab asutustele ja teenus</w:t>
      </w:r>
      <w:r>
        <w:rPr>
          <w:rFonts w:ascii="Times New Roman" w:hAnsi="Times New Roman"/>
          <w:sz w:val="24"/>
        </w:rPr>
        <w:t>eosutajatele</w:t>
      </w:r>
      <w:r w:rsidRPr="007F7944">
        <w:rPr>
          <w:rFonts w:ascii="Times New Roman" w:hAnsi="Times New Roman"/>
          <w:sz w:val="24"/>
        </w:rPr>
        <w:t xml:space="preserve"> liigset halduskoormust ning koormab asjatult Terviseameti </w:t>
      </w:r>
      <w:r w:rsidRPr="002D682F">
        <w:rPr>
          <w:rFonts w:ascii="Times New Roman" w:hAnsi="Times New Roman"/>
          <w:sz w:val="24"/>
        </w:rPr>
        <w:t>tööressursse</w:t>
      </w:r>
      <w:r w:rsidRPr="007F7944">
        <w:rPr>
          <w:rFonts w:ascii="Times New Roman" w:hAnsi="Times New Roman"/>
          <w:sz w:val="24"/>
        </w:rPr>
        <w:t xml:space="preserve">. Muudatustega vähendatakse ebavajalikke nõudeid, et tagada selgus, lihtsus ja ressursside parem suunamine. Muudatuste ettevalmistamisel </w:t>
      </w:r>
      <w:r w:rsidRPr="6E187176">
        <w:rPr>
          <w:rFonts w:ascii="Times New Roman" w:hAnsi="Times New Roman"/>
          <w:sz w:val="24"/>
        </w:rPr>
        <w:t>on</w:t>
      </w:r>
      <w:r w:rsidRPr="007F7944">
        <w:rPr>
          <w:rFonts w:ascii="Times New Roman" w:hAnsi="Times New Roman"/>
          <w:sz w:val="24"/>
        </w:rPr>
        <w:t xml:space="preserve"> arvestatud erinevate </w:t>
      </w:r>
      <w:r w:rsidRPr="7DEAE41A">
        <w:rPr>
          <w:rFonts w:ascii="Times New Roman" w:hAnsi="Times New Roman"/>
          <w:sz w:val="24"/>
        </w:rPr>
        <w:t>terviseriskide</w:t>
      </w:r>
      <w:r w:rsidRPr="007F7944">
        <w:rPr>
          <w:rFonts w:ascii="Times New Roman" w:hAnsi="Times New Roman"/>
          <w:sz w:val="24"/>
        </w:rPr>
        <w:t xml:space="preserve"> olemust ja ulatust</w:t>
      </w:r>
      <w:r w:rsidRPr="75320C78">
        <w:rPr>
          <w:rFonts w:ascii="Times New Roman" w:hAnsi="Times New Roman"/>
          <w:sz w:val="24"/>
        </w:rPr>
        <w:t>.</w:t>
      </w:r>
      <w:r w:rsidRPr="007F7944">
        <w:rPr>
          <w:rFonts w:ascii="Times New Roman" w:hAnsi="Times New Roman"/>
          <w:sz w:val="24"/>
        </w:rPr>
        <w:t xml:space="preserve"> </w:t>
      </w:r>
      <w:r w:rsidRPr="3301A82E">
        <w:rPr>
          <w:rFonts w:ascii="Times New Roman" w:hAnsi="Times New Roman"/>
          <w:sz w:val="24"/>
        </w:rPr>
        <w:t>Tervisekaitse</w:t>
      </w:r>
      <w:r w:rsidRPr="007F7944">
        <w:rPr>
          <w:rFonts w:ascii="Times New Roman" w:hAnsi="Times New Roman"/>
          <w:sz w:val="24"/>
        </w:rPr>
        <w:t xml:space="preserve"> jääb jätkuvalt tagatuks olukordades, kus see on sisuliselt põhjendatud</w:t>
      </w:r>
      <w:commentRangeStart w:id="3"/>
      <w:r w:rsidRPr="007F7944">
        <w:rPr>
          <w:rFonts w:ascii="Times New Roman" w:hAnsi="Times New Roman"/>
          <w:sz w:val="24"/>
        </w:rPr>
        <w:t>.</w:t>
      </w:r>
      <w:commentRangeEnd w:id="3"/>
      <w:r w:rsidR="002E120A">
        <w:rPr>
          <w:rStyle w:val="Kommentaariviide"/>
        </w:rPr>
        <w:commentReference w:id="3"/>
      </w:r>
    </w:p>
    <w:p w:rsidR="0021240C" w:rsidP="00AF5B07" w:rsidRDefault="0021240C" w14:paraId="5964CFF4" w14:textId="77777777">
      <w:pPr>
        <w:rPr>
          <w:rFonts w:ascii="Times New Roman" w:hAnsi="Times New Roman"/>
          <w:sz w:val="24"/>
          <w:lang w:eastAsia="et-EE"/>
        </w:rPr>
        <w:sectPr w:rsidR="0021240C" w:rsidSect="0021240C">
          <w:type w:val="continuous"/>
          <w:pgSz w:w="11906" w:h="16838" w:orient="portrait"/>
          <w:pgMar w:top="1418" w:right="680" w:bottom="1418" w:left="1701" w:header="680" w:footer="680" w:gutter="0"/>
          <w:cols w:space="708"/>
          <w:docGrid w:linePitch="360"/>
        </w:sectPr>
      </w:pPr>
    </w:p>
    <w:p w:rsidR="0021240C" w:rsidP="00AF5B07" w:rsidRDefault="0021240C" w14:paraId="0B8AAC78" w14:textId="77777777">
      <w:pPr>
        <w:rPr>
          <w:rFonts w:ascii="Times New Roman" w:hAnsi="Times New Roman"/>
          <w:sz w:val="24"/>
          <w:lang w:eastAsia="et-EE"/>
        </w:rPr>
        <w:sectPr w:rsidR="0021240C" w:rsidSect="0021240C">
          <w:type w:val="continuous"/>
          <w:pgSz w:w="11906" w:h="16838" w:orient="portrait"/>
          <w:pgMar w:top="1418" w:right="680" w:bottom="1418" w:left="1701" w:header="680" w:footer="680" w:gutter="0"/>
          <w:cols w:space="708"/>
          <w:formProt w:val="0"/>
          <w:docGrid w:linePitch="360"/>
        </w:sectPr>
      </w:pPr>
    </w:p>
    <w:p w:rsidR="0021240C" w:rsidP="00AF5B07" w:rsidRDefault="0021240C" w14:paraId="62072F7D" w14:textId="77777777"/>
    <w:p w:rsidRPr="00076EA4" w:rsidR="0021240C" w:rsidP="00AF5B07" w:rsidRDefault="0021240C" w14:paraId="48B5BB95" w14:textId="77777777">
      <w:pPr>
        <w:pStyle w:val="Loendilik"/>
        <w:numPr>
          <w:ilvl w:val="1"/>
          <w:numId w:val="16"/>
        </w:numPr>
        <w:rPr>
          <w:rFonts w:ascii="Times New Roman" w:hAnsi="Times New Roman"/>
          <w:b/>
          <w:bCs/>
          <w:sz w:val="24"/>
        </w:rPr>
      </w:pPr>
      <w:r w:rsidRPr="00076EA4">
        <w:rPr>
          <w:rFonts w:ascii="Times New Roman" w:hAnsi="Times New Roman"/>
          <w:b/>
          <w:bCs/>
          <w:sz w:val="24"/>
        </w:rPr>
        <w:t xml:space="preserve"> Eelnõu ettevalmista</w:t>
      </w:r>
      <w:r>
        <w:rPr>
          <w:rFonts w:ascii="Times New Roman" w:hAnsi="Times New Roman"/>
          <w:b/>
          <w:bCs/>
          <w:sz w:val="24"/>
        </w:rPr>
        <w:t>ja</w:t>
      </w:r>
    </w:p>
    <w:p w:rsidRPr="00076EA4" w:rsidR="0021240C" w:rsidP="00AF5B07" w:rsidRDefault="0021240C" w14:paraId="7EEA0F8D" w14:textId="77777777">
      <w:pPr>
        <w:rPr>
          <w:rFonts w:ascii="Times New Roman" w:hAnsi="Times New Roman"/>
          <w:bCs/>
          <w:sz w:val="24"/>
        </w:rPr>
      </w:pPr>
    </w:p>
    <w:p w:rsidR="0021240C" w:rsidP="00AF5B07" w:rsidRDefault="0021240C" w14:paraId="74639EE9" w14:textId="77777777">
      <w:pPr>
        <w:rPr>
          <w:rFonts w:ascii="Times New Roman" w:hAnsi="Times New Roman"/>
          <w:bCs/>
          <w:sz w:val="24"/>
        </w:rPr>
        <w:sectPr w:rsidR="0021240C" w:rsidSect="0021240C">
          <w:type w:val="continuous"/>
          <w:pgSz w:w="11906" w:h="16838" w:orient="portrait"/>
          <w:pgMar w:top="1418" w:right="680" w:bottom="1418" w:left="1701" w:header="680" w:footer="680" w:gutter="0"/>
          <w:cols w:space="708"/>
          <w:docGrid w:linePitch="360"/>
        </w:sectPr>
      </w:pPr>
    </w:p>
    <w:p w:rsidRPr="005A33A1" w:rsidR="0021240C" w:rsidP="00AF5B07" w:rsidRDefault="0021240C" w14:paraId="2CD4593E" w14:textId="77777777">
      <w:pPr>
        <w:rPr>
          <w:rFonts w:ascii="Times New Roman" w:hAnsi="Times New Roman" w:eastAsia="Arial"/>
          <w:sz w:val="24"/>
        </w:rPr>
      </w:pPr>
      <w:r w:rsidRPr="005A33A1">
        <w:rPr>
          <w:rFonts w:ascii="Times New Roman" w:hAnsi="Times New Roman" w:eastAsia="Arial"/>
          <w:sz w:val="24"/>
        </w:rPr>
        <w:t>Eelnõu ja seletuskirja on koostanud Sotsiaalministeeriumi rahvatervis</w:t>
      </w:r>
      <w:r>
        <w:rPr>
          <w:rFonts w:ascii="Times New Roman" w:hAnsi="Times New Roman" w:eastAsia="Arial"/>
          <w:sz w:val="24"/>
        </w:rPr>
        <w:t>hoiu</w:t>
      </w:r>
      <w:r w:rsidRPr="005A33A1">
        <w:rPr>
          <w:rFonts w:ascii="Times New Roman" w:hAnsi="Times New Roman" w:eastAsia="Arial"/>
          <w:sz w:val="24"/>
        </w:rPr>
        <w:t xml:space="preserve"> osakonna nõunik Sille Pihlak (sille.pihlak@sm.ee), </w:t>
      </w:r>
      <w:r>
        <w:rPr>
          <w:rFonts w:ascii="Times New Roman" w:hAnsi="Times New Roman" w:eastAsia="Arial"/>
          <w:sz w:val="24"/>
        </w:rPr>
        <w:t xml:space="preserve">innovatsiooni vastutusvaldkonna </w:t>
      </w:r>
      <w:r w:rsidRPr="005A33A1">
        <w:rPr>
          <w:rFonts w:ascii="Times New Roman" w:hAnsi="Times New Roman" w:eastAsia="Arial"/>
          <w:sz w:val="24"/>
        </w:rPr>
        <w:t>nõunik Kristi Mikiver (</w:t>
      </w:r>
      <w:hyperlink r:id="rId17">
        <w:r w:rsidRPr="005A33A1">
          <w:rPr>
            <w:rStyle w:val="Hperlink"/>
            <w:rFonts w:ascii="Times New Roman" w:hAnsi="Times New Roman" w:eastAsia="Arial"/>
            <w:sz w:val="24"/>
          </w:rPr>
          <w:t>kristi.mikiver@sm.ee</w:t>
        </w:r>
      </w:hyperlink>
      <w:r w:rsidRPr="005A33A1">
        <w:rPr>
          <w:rFonts w:ascii="Times New Roman" w:hAnsi="Times New Roman" w:eastAsia="Arial"/>
          <w:sz w:val="24"/>
        </w:rPr>
        <w:t>), rahvatervis</w:t>
      </w:r>
      <w:r>
        <w:rPr>
          <w:rFonts w:ascii="Times New Roman" w:hAnsi="Times New Roman" w:eastAsia="Arial"/>
          <w:sz w:val="24"/>
        </w:rPr>
        <w:t>hoiu</w:t>
      </w:r>
      <w:r w:rsidRPr="005A33A1">
        <w:rPr>
          <w:rFonts w:ascii="Times New Roman" w:hAnsi="Times New Roman" w:eastAsia="Arial"/>
          <w:sz w:val="24"/>
        </w:rPr>
        <w:t xml:space="preserve"> osakonna keskkonnatervishoiu poliitika</w:t>
      </w:r>
      <w:r>
        <w:rPr>
          <w:rFonts w:ascii="Times New Roman" w:hAnsi="Times New Roman" w:eastAsia="Arial"/>
          <w:sz w:val="24"/>
        </w:rPr>
        <w:t xml:space="preserve"> juht</w:t>
      </w:r>
      <w:r w:rsidRPr="005A33A1">
        <w:rPr>
          <w:rFonts w:ascii="Times New Roman" w:hAnsi="Times New Roman" w:eastAsia="Arial"/>
          <w:sz w:val="24"/>
        </w:rPr>
        <w:t xml:space="preserve"> Aive Telling (</w:t>
      </w:r>
      <w:hyperlink r:id="rId18">
        <w:r w:rsidRPr="005A33A1">
          <w:rPr>
            <w:rStyle w:val="Hperlink"/>
            <w:rFonts w:ascii="Times New Roman" w:hAnsi="Times New Roman" w:eastAsia="Arial"/>
            <w:sz w:val="24"/>
          </w:rPr>
          <w:t>aive.telling@sm.ee),</w:t>
        </w:r>
      </w:hyperlink>
      <w:r w:rsidRPr="005A33A1">
        <w:rPr>
          <w:rFonts w:ascii="Times New Roman" w:hAnsi="Times New Roman" w:eastAsia="Arial"/>
          <w:sz w:val="24"/>
        </w:rPr>
        <w:t xml:space="preserve"> analüüsi ja statistika osakonna analüütik</w:t>
      </w:r>
      <w:r>
        <w:rPr>
          <w:rFonts w:ascii="Times New Roman" w:hAnsi="Times New Roman" w:eastAsia="Arial"/>
          <w:sz w:val="24"/>
        </w:rPr>
        <w:t xml:space="preserve"> Gerli Põdra (gerli.podra@sm.ee) ja sama osakonna tervisepoliitika juhtivanalüütik Kadri Kallip (kadri.kallip@sm.ee)</w:t>
      </w:r>
      <w:r w:rsidRPr="005A33A1">
        <w:rPr>
          <w:rFonts w:ascii="Times New Roman" w:hAnsi="Times New Roman" w:eastAsia="Arial"/>
          <w:sz w:val="24"/>
        </w:rPr>
        <w:t xml:space="preserve">. Eelnõu juriidilise ekspertiisi </w:t>
      </w:r>
      <w:r>
        <w:rPr>
          <w:rFonts w:ascii="Times New Roman" w:hAnsi="Times New Roman" w:eastAsia="Arial"/>
          <w:sz w:val="24"/>
        </w:rPr>
        <w:t xml:space="preserve">on </w:t>
      </w:r>
      <w:r w:rsidRPr="005A33A1">
        <w:rPr>
          <w:rFonts w:ascii="Times New Roman" w:hAnsi="Times New Roman" w:eastAsia="Arial"/>
          <w:sz w:val="24"/>
        </w:rPr>
        <w:t xml:space="preserve">teinud Sotsiaalministeeriumi õigusosakonna õigusnõunik Kaidi Meristo (kaidi.meristo@sm.ee). Eelnõu ja seletuskirja </w:t>
      </w:r>
      <w:r>
        <w:rPr>
          <w:rFonts w:ascii="Times New Roman" w:hAnsi="Times New Roman" w:eastAsia="Arial"/>
          <w:sz w:val="24"/>
        </w:rPr>
        <w:t>on keeletoimetanud Rahandusministeeriumi</w:t>
      </w:r>
      <w:r w:rsidRPr="005A33A1">
        <w:rPr>
          <w:rFonts w:ascii="Times New Roman" w:hAnsi="Times New Roman" w:eastAsia="Arial"/>
          <w:sz w:val="24"/>
        </w:rPr>
        <w:t xml:space="preserve"> ühisosakonna dokumendihaldustalituse keeletoimetaja</w:t>
      </w:r>
      <w:r>
        <w:rPr>
          <w:rFonts w:ascii="Times New Roman" w:hAnsi="Times New Roman" w:eastAsia="Arial"/>
          <w:sz w:val="24"/>
        </w:rPr>
        <w:t xml:space="preserve"> Virge Tammaru (virge.tammaru@fin.ee).</w:t>
      </w:r>
    </w:p>
    <w:p w:rsidR="0021240C" w:rsidP="00AF5B07" w:rsidRDefault="0021240C" w14:paraId="69705818" w14:textId="77777777">
      <w:pPr>
        <w:rPr>
          <w:rFonts w:eastAsia="Arial" w:cs="Arial"/>
          <w:szCs w:val="22"/>
        </w:rPr>
      </w:pPr>
    </w:p>
    <w:p w:rsidR="0021240C" w:rsidP="00AF5B07" w:rsidRDefault="0021240C" w14:paraId="15F06FE1" w14:textId="77777777">
      <w:pPr>
        <w:rPr>
          <w:rFonts w:eastAsia="Arial" w:cs="Arial"/>
          <w:szCs w:val="22"/>
        </w:rPr>
        <w:sectPr w:rsidR="0021240C" w:rsidSect="0021240C">
          <w:type w:val="continuous"/>
          <w:pgSz w:w="11906" w:h="16838" w:orient="portrait"/>
          <w:pgMar w:top="1418" w:right="680" w:bottom="1418" w:left="1701" w:header="680" w:footer="680" w:gutter="0"/>
          <w:cols w:space="708"/>
          <w:formProt w:val="0"/>
          <w:docGrid w:linePitch="360"/>
        </w:sectPr>
      </w:pPr>
    </w:p>
    <w:p w:rsidRPr="00076EA4" w:rsidR="0021240C" w:rsidP="00AF5B07" w:rsidRDefault="0021240C" w14:paraId="4400D870" w14:textId="77777777">
      <w:pPr>
        <w:pStyle w:val="Loendilik"/>
        <w:numPr>
          <w:ilvl w:val="1"/>
          <w:numId w:val="16"/>
        </w:numPr>
        <w:rPr>
          <w:rFonts w:ascii="Times New Roman" w:hAnsi="Times New Roman"/>
          <w:b/>
          <w:bCs/>
          <w:sz w:val="24"/>
        </w:rPr>
      </w:pPr>
      <w:r w:rsidRPr="7F9873E2">
        <w:rPr>
          <w:rFonts w:ascii="Times New Roman" w:hAnsi="Times New Roman"/>
          <w:b/>
          <w:bCs/>
          <w:sz w:val="24"/>
        </w:rPr>
        <w:t xml:space="preserve"> Märkused</w:t>
      </w:r>
    </w:p>
    <w:p w:rsidR="0021240C" w:rsidP="00AF5B07" w:rsidRDefault="0021240C" w14:paraId="6F7C2863" w14:textId="77777777">
      <w:pPr>
        <w:pStyle w:val="Loendilik"/>
        <w:ind w:left="360"/>
        <w:rPr>
          <w:rFonts w:ascii="Times New Roman" w:hAnsi="Times New Roman"/>
          <w:b/>
          <w:bCs/>
          <w:sz w:val="24"/>
        </w:rPr>
      </w:pPr>
    </w:p>
    <w:p w:rsidR="0021240C" w:rsidP="00AF5B07" w:rsidRDefault="0021240C" w14:paraId="092646CB" w14:textId="77777777">
      <w:pPr>
        <w:rPr>
          <w:rFonts w:ascii="Times New Roman" w:hAnsi="Times New Roman"/>
          <w:sz w:val="24"/>
        </w:rPr>
      </w:pPr>
      <w:r w:rsidRPr="7F9873E2">
        <w:rPr>
          <w:rFonts w:ascii="Times New Roman" w:hAnsi="Times New Roman"/>
          <w:sz w:val="24"/>
        </w:rPr>
        <w:t>Eelnõuga muudetakse järgmiste seaduste järgmisi redaktsioone</w:t>
      </w:r>
      <w:r>
        <w:rPr>
          <w:rFonts w:ascii="Times New Roman" w:hAnsi="Times New Roman"/>
          <w:sz w:val="24"/>
        </w:rPr>
        <w:t>:</w:t>
      </w:r>
    </w:p>
    <w:p w:rsidR="0021240C" w:rsidP="00AF5B07" w:rsidRDefault="0021240C" w14:paraId="1C7691B8" w14:textId="77777777">
      <w:pPr>
        <w:rPr>
          <w:rFonts w:ascii="Times New Roman" w:hAnsi="Times New Roman"/>
          <w:sz w:val="24"/>
        </w:rPr>
      </w:pPr>
      <w:r>
        <w:rPr>
          <w:rFonts w:ascii="Times New Roman" w:hAnsi="Times New Roman"/>
          <w:sz w:val="24"/>
        </w:rPr>
        <w:t>1)</w:t>
      </w:r>
      <w:r w:rsidRPr="00BD33F3">
        <w:t xml:space="preserve"> </w:t>
      </w:r>
      <w:r w:rsidRPr="00BD33F3">
        <w:rPr>
          <w:rFonts w:ascii="Times New Roman" w:hAnsi="Times New Roman"/>
          <w:sz w:val="24"/>
        </w:rPr>
        <w:t>atmosfääriõhu kaitse seadus</w:t>
      </w:r>
      <w:r>
        <w:rPr>
          <w:rFonts w:ascii="Times New Roman" w:hAnsi="Times New Roman"/>
          <w:sz w:val="24"/>
        </w:rPr>
        <w:t xml:space="preserve"> (</w:t>
      </w:r>
      <w:r w:rsidRPr="00CB3548">
        <w:rPr>
          <w:rFonts w:ascii="Times New Roman" w:hAnsi="Times New Roman"/>
          <w:sz w:val="24"/>
        </w:rPr>
        <w:t>RT I, 11.06.2024, 2</w:t>
      </w:r>
      <w:r>
        <w:rPr>
          <w:rFonts w:ascii="Times New Roman" w:hAnsi="Times New Roman"/>
          <w:sz w:val="24"/>
        </w:rPr>
        <w:t>);</w:t>
      </w:r>
    </w:p>
    <w:p w:rsidR="0021240C" w:rsidP="00AF5B07" w:rsidRDefault="0021240C" w14:paraId="0BC10D9F" w14:textId="77777777">
      <w:pPr>
        <w:rPr>
          <w:rFonts w:ascii="Times New Roman" w:hAnsi="Times New Roman"/>
          <w:sz w:val="24"/>
        </w:rPr>
      </w:pPr>
      <w:r>
        <w:rPr>
          <w:rFonts w:ascii="Times New Roman" w:hAnsi="Times New Roman"/>
          <w:sz w:val="24"/>
        </w:rPr>
        <w:t>2)</w:t>
      </w:r>
      <w:r w:rsidRPr="00374D2B">
        <w:t xml:space="preserve"> </w:t>
      </w:r>
      <w:r>
        <w:rPr>
          <w:rFonts w:ascii="Times New Roman" w:hAnsi="Times New Roman"/>
          <w:sz w:val="24"/>
        </w:rPr>
        <w:t>e</w:t>
      </w:r>
      <w:r w:rsidRPr="00374D2B">
        <w:rPr>
          <w:rFonts w:ascii="Times New Roman" w:hAnsi="Times New Roman"/>
          <w:sz w:val="24"/>
        </w:rPr>
        <w:t>lektroonilise side seadus</w:t>
      </w:r>
      <w:r>
        <w:rPr>
          <w:rFonts w:ascii="Times New Roman" w:hAnsi="Times New Roman"/>
          <w:sz w:val="24"/>
        </w:rPr>
        <w:t xml:space="preserve"> (</w:t>
      </w:r>
      <w:r w:rsidRPr="00295925">
        <w:rPr>
          <w:rFonts w:ascii="Times New Roman" w:hAnsi="Times New Roman"/>
          <w:sz w:val="24"/>
        </w:rPr>
        <w:t>RT I, 30.12.2024, 10</w:t>
      </w:r>
      <w:r>
        <w:rPr>
          <w:rFonts w:ascii="Times New Roman" w:hAnsi="Times New Roman"/>
          <w:sz w:val="24"/>
        </w:rPr>
        <w:t>);</w:t>
      </w:r>
    </w:p>
    <w:p w:rsidR="0021240C" w:rsidP="00AF5B07" w:rsidRDefault="0021240C" w14:paraId="08345512" w14:textId="77777777">
      <w:pPr>
        <w:rPr>
          <w:rFonts w:ascii="Times New Roman" w:hAnsi="Times New Roman"/>
          <w:sz w:val="24"/>
        </w:rPr>
      </w:pPr>
      <w:r w:rsidRPr="3389EC98">
        <w:rPr>
          <w:rFonts w:ascii="Times New Roman" w:hAnsi="Times New Roman"/>
          <w:sz w:val="24"/>
        </w:rPr>
        <w:t>3) erakooli</w:t>
      </w:r>
      <w:r>
        <w:rPr>
          <w:rFonts w:ascii="Times New Roman" w:hAnsi="Times New Roman"/>
          <w:sz w:val="24"/>
        </w:rPr>
        <w:t>seadus</w:t>
      </w:r>
      <w:r w:rsidRPr="3389EC98">
        <w:rPr>
          <w:rFonts w:ascii="Times New Roman" w:hAnsi="Times New Roman"/>
          <w:sz w:val="24"/>
        </w:rPr>
        <w:t xml:space="preserve"> (</w:t>
      </w:r>
      <w:r w:rsidRPr="3389EC98">
        <w:rPr>
          <w:rFonts w:ascii="Times New Roman" w:hAnsi="Times New Roman" w:eastAsia="Arial"/>
          <w:color w:val="202020"/>
          <w:sz w:val="24"/>
        </w:rPr>
        <w:t>RT I, 09.01.2025, 23);</w:t>
      </w:r>
    </w:p>
    <w:p w:rsidR="0021240C" w:rsidP="00AF5B07" w:rsidRDefault="0021240C" w14:paraId="5AB051E1" w14:textId="77777777">
      <w:pPr>
        <w:rPr>
          <w:rFonts w:ascii="Times New Roman" w:hAnsi="Times New Roman"/>
          <w:sz w:val="24"/>
        </w:rPr>
      </w:pPr>
      <w:r w:rsidRPr="3389EC98">
        <w:rPr>
          <w:rFonts w:ascii="Times New Roman" w:hAnsi="Times New Roman"/>
          <w:sz w:val="24"/>
        </w:rPr>
        <w:t>4</w:t>
      </w:r>
      <w:r>
        <w:rPr>
          <w:rFonts w:ascii="Times New Roman" w:hAnsi="Times New Roman"/>
          <w:sz w:val="24"/>
        </w:rPr>
        <w:t>)</w:t>
      </w:r>
      <w:r w:rsidRPr="00FA5824">
        <w:t xml:space="preserve"> </w:t>
      </w:r>
      <w:r>
        <w:rPr>
          <w:rFonts w:ascii="Times New Roman" w:hAnsi="Times New Roman"/>
          <w:sz w:val="24"/>
        </w:rPr>
        <w:t>p</w:t>
      </w:r>
      <w:r w:rsidRPr="00FA5824">
        <w:rPr>
          <w:rFonts w:ascii="Times New Roman" w:hAnsi="Times New Roman"/>
          <w:sz w:val="24"/>
        </w:rPr>
        <w:t>õhikooli- ja gümnaasiumiseadus</w:t>
      </w:r>
      <w:r>
        <w:rPr>
          <w:rFonts w:ascii="Times New Roman" w:hAnsi="Times New Roman"/>
          <w:sz w:val="24"/>
        </w:rPr>
        <w:t xml:space="preserve"> (</w:t>
      </w:r>
      <w:r w:rsidRPr="00E02282">
        <w:rPr>
          <w:rFonts w:ascii="Times New Roman" w:hAnsi="Times New Roman"/>
          <w:sz w:val="24"/>
        </w:rPr>
        <w:t>RT I, 26.04.2024, 12</w:t>
      </w:r>
      <w:r>
        <w:rPr>
          <w:rFonts w:ascii="Times New Roman" w:hAnsi="Times New Roman"/>
          <w:sz w:val="24"/>
        </w:rPr>
        <w:t>);</w:t>
      </w:r>
    </w:p>
    <w:p w:rsidR="0021240C" w:rsidP="00AF5B07" w:rsidRDefault="0021240C" w14:paraId="39420360" w14:textId="77777777">
      <w:pPr>
        <w:rPr>
          <w:rFonts w:ascii="Times New Roman" w:hAnsi="Times New Roman"/>
        </w:rPr>
      </w:pPr>
      <w:r w:rsidRPr="3389EC98">
        <w:rPr>
          <w:rFonts w:ascii="Times New Roman" w:hAnsi="Times New Roman"/>
          <w:sz w:val="24"/>
        </w:rPr>
        <w:t>5</w:t>
      </w:r>
      <w:r w:rsidRPr="7F9873E2">
        <w:rPr>
          <w:rFonts w:ascii="Times New Roman" w:hAnsi="Times New Roman"/>
          <w:sz w:val="24"/>
        </w:rPr>
        <w:t>) ravimiseadus (RT I, 30.04.2025, 2);</w:t>
      </w:r>
    </w:p>
    <w:p w:rsidR="0021240C" w:rsidP="00AF5B07" w:rsidRDefault="0021240C" w14:paraId="34883D29" w14:textId="77777777">
      <w:pPr>
        <w:rPr>
          <w:rFonts w:ascii="Times New Roman" w:hAnsi="Times New Roman"/>
          <w:sz w:val="24"/>
        </w:rPr>
      </w:pPr>
      <w:r w:rsidRPr="3389EC98">
        <w:rPr>
          <w:rFonts w:ascii="Times New Roman" w:hAnsi="Times New Roman"/>
          <w:sz w:val="24"/>
        </w:rPr>
        <w:t>6</w:t>
      </w:r>
      <w:r w:rsidRPr="7F9873E2">
        <w:rPr>
          <w:rFonts w:ascii="Times New Roman" w:hAnsi="Times New Roman"/>
          <w:sz w:val="24"/>
        </w:rPr>
        <w:t>)</w:t>
      </w:r>
      <w:r w:rsidRPr="009E5F48">
        <w:t xml:space="preserve"> </w:t>
      </w:r>
      <w:r>
        <w:rPr>
          <w:rFonts w:ascii="Times New Roman" w:hAnsi="Times New Roman"/>
          <w:sz w:val="24"/>
        </w:rPr>
        <w:t>s</w:t>
      </w:r>
      <w:r w:rsidRPr="009E5F48">
        <w:rPr>
          <w:rFonts w:ascii="Times New Roman" w:hAnsi="Times New Roman"/>
          <w:sz w:val="24"/>
        </w:rPr>
        <w:t>otsiaalhoolekande seadus</w:t>
      </w:r>
      <w:r>
        <w:rPr>
          <w:rFonts w:ascii="Times New Roman" w:hAnsi="Times New Roman"/>
          <w:sz w:val="24"/>
        </w:rPr>
        <w:t xml:space="preserve"> (</w:t>
      </w:r>
      <w:r w:rsidRPr="00A73682">
        <w:rPr>
          <w:rFonts w:ascii="Times New Roman" w:hAnsi="Times New Roman"/>
          <w:sz w:val="24"/>
        </w:rPr>
        <w:t>RT I, 12.06.2025, 23</w:t>
      </w:r>
      <w:r>
        <w:rPr>
          <w:rFonts w:ascii="Times New Roman" w:hAnsi="Times New Roman"/>
          <w:sz w:val="24"/>
        </w:rPr>
        <w:t>);</w:t>
      </w:r>
    </w:p>
    <w:p w:rsidR="0021240C" w:rsidP="00AF5B07" w:rsidRDefault="0021240C" w14:paraId="699F2C14" w14:textId="77777777">
      <w:pPr>
        <w:rPr>
          <w:rFonts w:ascii="Times New Roman" w:hAnsi="Times New Roman"/>
          <w:sz w:val="24"/>
        </w:rPr>
      </w:pPr>
      <w:r w:rsidRPr="3389EC98">
        <w:rPr>
          <w:rFonts w:ascii="Times New Roman" w:hAnsi="Times New Roman"/>
          <w:sz w:val="24"/>
        </w:rPr>
        <w:t>7</w:t>
      </w:r>
      <w:r w:rsidRPr="7F9873E2">
        <w:rPr>
          <w:rFonts w:ascii="Times New Roman" w:hAnsi="Times New Roman"/>
          <w:sz w:val="24"/>
        </w:rPr>
        <w:t>) tubakaseadus (RT I, 07.05.2025, 15);</w:t>
      </w:r>
    </w:p>
    <w:p w:rsidR="0021240C" w:rsidP="00AF5B07" w:rsidRDefault="0021240C" w14:paraId="1A6AE178" w14:textId="77777777">
      <w:pPr>
        <w:rPr>
          <w:rFonts w:ascii="Times New Roman" w:hAnsi="Times New Roman"/>
          <w:sz w:val="24"/>
        </w:rPr>
      </w:pPr>
      <w:r w:rsidRPr="3389EC98">
        <w:rPr>
          <w:rFonts w:ascii="Times New Roman" w:hAnsi="Times New Roman"/>
          <w:sz w:val="24"/>
        </w:rPr>
        <w:t>8</w:t>
      </w:r>
      <w:r>
        <w:rPr>
          <w:rFonts w:ascii="Times New Roman" w:hAnsi="Times New Roman"/>
          <w:sz w:val="24"/>
        </w:rPr>
        <w:t>) turismiseadus (</w:t>
      </w:r>
      <w:r w:rsidRPr="00A0793F">
        <w:rPr>
          <w:rFonts w:ascii="Times New Roman" w:hAnsi="Times New Roman"/>
          <w:sz w:val="24"/>
        </w:rPr>
        <w:t>RT I, 10.02.2023, 34</w:t>
      </w:r>
      <w:r>
        <w:rPr>
          <w:rFonts w:ascii="Times New Roman" w:hAnsi="Times New Roman"/>
          <w:sz w:val="24"/>
        </w:rPr>
        <w:t>).</w:t>
      </w:r>
    </w:p>
    <w:p w:rsidR="0021240C" w:rsidP="00AF5B07" w:rsidRDefault="0021240C" w14:paraId="11588925" w14:textId="77777777">
      <w:pPr>
        <w:rPr>
          <w:rFonts w:ascii="Times New Roman" w:hAnsi="Times New Roman"/>
          <w:sz w:val="24"/>
        </w:rPr>
      </w:pPr>
    </w:p>
    <w:p w:rsidR="0021240C" w:rsidP="00AF5B07" w:rsidRDefault="0021240C" w14:paraId="0C920E09" w14:textId="77777777">
      <w:pPr>
        <w:rPr>
          <w:rFonts w:ascii="Times New Roman" w:hAnsi="Times New Roman"/>
          <w:sz w:val="24"/>
        </w:rPr>
      </w:pPr>
      <w:r w:rsidRPr="002B50CF">
        <w:rPr>
          <w:rFonts w:ascii="Times New Roman" w:hAnsi="Times New Roman"/>
          <w:sz w:val="24"/>
        </w:rPr>
        <w:t>Eelnõu on seotud 24.05.2025 kinnitatud koalitsioonileppe ehk valitsusliidu programmi aastateks 2025</w:t>
      </w:r>
      <w:r w:rsidRPr="00D57432">
        <w:rPr>
          <w:rFonts w:ascii="Times New Roman" w:hAnsi="Times New Roman"/>
          <w:sz w:val="24"/>
        </w:rPr>
        <w:t>–</w:t>
      </w:r>
      <w:r w:rsidRPr="002B50CF">
        <w:rPr>
          <w:rFonts w:ascii="Times New Roman" w:hAnsi="Times New Roman"/>
          <w:sz w:val="24"/>
        </w:rPr>
        <w:t>2027 tervishoiu punktiga 61 (tõstame tervishoiukorralduse efektiivsust ning teeme ümberkorraldused tervishoiuteenuste kvaliteedi tõstmiseks). Samuti on eelnõu seotud koalitsioonileppe riigirahanduse pun</w:t>
      </w:r>
      <w:r>
        <w:rPr>
          <w:rFonts w:ascii="Times New Roman" w:hAnsi="Times New Roman"/>
          <w:sz w:val="24"/>
        </w:rPr>
        <w:t>k</w:t>
      </w:r>
      <w:r w:rsidRPr="002B50CF">
        <w:rPr>
          <w:rFonts w:ascii="Times New Roman" w:hAnsi="Times New Roman"/>
          <w:sz w:val="24"/>
        </w:rPr>
        <w:t>tiga 50 (lihtsustame nõudeid ja vähendame riigi rolli).</w:t>
      </w:r>
    </w:p>
    <w:p w:rsidRPr="002B50CF" w:rsidR="0021240C" w:rsidP="00AF5B07" w:rsidRDefault="0021240C" w14:paraId="5A312E95" w14:textId="77777777">
      <w:pPr>
        <w:rPr>
          <w:rFonts w:ascii="Times New Roman" w:hAnsi="Times New Roman"/>
          <w:sz w:val="24"/>
        </w:rPr>
      </w:pPr>
    </w:p>
    <w:p w:rsidR="0021240C" w:rsidP="00AF5B07" w:rsidRDefault="0021240C" w14:paraId="2BD4F6A0" w14:textId="77777777">
      <w:pPr>
        <w:rPr>
          <w:rFonts w:ascii="Times New Roman" w:hAnsi="Times New Roman"/>
          <w:color w:val="202020"/>
          <w:sz w:val="24"/>
        </w:rPr>
      </w:pPr>
      <w:r w:rsidRPr="4496B0CD">
        <w:rPr>
          <w:rFonts w:ascii="Times New Roman" w:hAnsi="Times New Roman"/>
          <w:sz w:val="24"/>
        </w:rPr>
        <w:t>Eelnõu</w:t>
      </w:r>
      <w:r>
        <w:rPr>
          <w:rFonts w:ascii="Times New Roman" w:hAnsi="Times New Roman"/>
          <w:sz w:val="24"/>
        </w:rPr>
        <w:t xml:space="preserve"> kohta</w:t>
      </w:r>
      <w:r w:rsidRPr="4496B0CD">
        <w:rPr>
          <w:rFonts w:ascii="Times New Roman" w:hAnsi="Times New Roman"/>
          <w:sz w:val="24"/>
        </w:rPr>
        <w:t xml:space="preserve"> ei ole </w:t>
      </w:r>
      <w:r>
        <w:rPr>
          <w:rFonts w:ascii="Times New Roman" w:hAnsi="Times New Roman"/>
          <w:sz w:val="24"/>
        </w:rPr>
        <w:t>koostatud</w:t>
      </w:r>
      <w:r w:rsidRPr="4496B0CD">
        <w:rPr>
          <w:rFonts w:ascii="Times New Roman" w:hAnsi="Times New Roman"/>
          <w:sz w:val="24"/>
        </w:rPr>
        <w:t xml:space="preserve"> väljatöötamiskavatsust</w:t>
      </w:r>
      <w:r w:rsidRPr="6DBB3E89">
        <w:rPr>
          <w:rFonts w:ascii="Times New Roman" w:hAnsi="Times New Roman"/>
          <w:sz w:val="24"/>
        </w:rPr>
        <w:t>, kuna</w:t>
      </w:r>
      <w:r>
        <w:rPr>
          <w:rFonts w:ascii="Times New Roman" w:hAnsi="Times New Roman"/>
          <w:sz w:val="24"/>
        </w:rPr>
        <w:t xml:space="preserve"> </w:t>
      </w:r>
      <w:r w:rsidRPr="00A91A5E">
        <w:rPr>
          <w:rFonts w:ascii="Times New Roman" w:hAnsi="Times New Roman" w:eastAsia="Arial"/>
          <w:color w:val="202020"/>
          <w:sz w:val="24"/>
        </w:rPr>
        <w:t>seaduseelnõu seadusena rakendamisega ei kaasne olulist õiguslikku muudatust või muud olulist mõju</w:t>
      </w:r>
      <w:r>
        <w:rPr>
          <w:rFonts w:ascii="Times New Roman" w:hAnsi="Times New Roman" w:eastAsia="Arial"/>
          <w:color w:val="202020"/>
          <w:sz w:val="24"/>
        </w:rPr>
        <w:t xml:space="preserve"> (HÕNTE § 1 lg 2 p 5)</w:t>
      </w:r>
      <w:r w:rsidRPr="005A33A1">
        <w:rPr>
          <w:rFonts w:ascii="Times New Roman" w:hAnsi="Times New Roman" w:eastAsia="Arial"/>
          <w:color w:val="202020"/>
          <w:sz w:val="24"/>
        </w:rPr>
        <w:t>.</w:t>
      </w:r>
      <w:r w:rsidRPr="5AF99036">
        <w:rPr>
          <w:rFonts w:ascii="Times New Roman" w:hAnsi="Times New Roman"/>
          <w:color w:val="202020"/>
          <w:sz w:val="24"/>
        </w:rPr>
        <w:t xml:space="preserve"> </w:t>
      </w:r>
      <w:r w:rsidRPr="75D42A57">
        <w:rPr>
          <w:rFonts w:ascii="Times New Roman" w:hAnsi="Times New Roman"/>
          <w:color w:val="202020"/>
          <w:sz w:val="24"/>
        </w:rPr>
        <w:t xml:space="preserve">Eelnõu koostamiseks on </w:t>
      </w:r>
      <w:r w:rsidRPr="3389EC98">
        <w:rPr>
          <w:rFonts w:ascii="Times New Roman" w:hAnsi="Times New Roman"/>
          <w:sz w:val="24"/>
        </w:rPr>
        <w:t>Sotsiaalministeerium</w:t>
      </w:r>
      <w:r w:rsidRPr="75D42A57">
        <w:rPr>
          <w:rFonts w:ascii="Times New Roman" w:hAnsi="Times New Roman"/>
          <w:sz w:val="24"/>
        </w:rPr>
        <w:t xml:space="preserve"> esitanud ettepanekud </w:t>
      </w:r>
      <w:proofErr w:type="spellStart"/>
      <w:r w:rsidRPr="75D42A57">
        <w:rPr>
          <w:rFonts w:ascii="Times New Roman" w:hAnsi="Times New Roman"/>
          <w:sz w:val="24"/>
        </w:rPr>
        <w:t>loastamise</w:t>
      </w:r>
      <w:proofErr w:type="spellEnd"/>
      <w:r w:rsidRPr="75D42A57">
        <w:rPr>
          <w:rFonts w:ascii="Times New Roman" w:hAnsi="Times New Roman"/>
          <w:sz w:val="24"/>
        </w:rPr>
        <w:t xml:space="preserve"> ja järelevalve tõhustamiseks oma valitsemisalas </w:t>
      </w:r>
      <w:r>
        <w:rPr>
          <w:rFonts w:ascii="Times New Roman" w:hAnsi="Times New Roman"/>
          <w:sz w:val="24"/>
        </w:rPr>
        <w:t>10.04.</w:t>
      </w:r>
      <w:r w:rsidRPr="75D42A57">
        <w:rPr>
          <w:rFonts w:ascii="Times New Roman" w:hAnsi="Times New Roman"/>
          <w:color w:val="202020"/>
          <w:sz w:val="24"/>
        </w:rPr>
        <w:t>2025</w:t>
      </w:r>
      <w:r w:rsidRPr="7A732DF6">
        <w:rPr>
          <w:rFonts w:ascii="Times New Roman" w:hAnsi="Times New Roman"/>
          <w:color w:val="202020"/>
          <w:sz w:val="24"/>
        </w:rPr>
        <w:t xml:space="preserve"> valitsuskabineti nõupidamisele, kus ettepanek koostada eelnõu heaks kiideti. </w:t>
      </w:r>
    </w:p>
    <w:p w:rsidR="0021240C" w:rsidP="00AF5B07" w:rsidRDefault="0021240C" w14:paraId="24063291" w14:textId="77777777">
      <w:pPr>
        <w:rPr>
          <w:rFonts w:ascii="Times New Roman" w:hAnsi="Times New Roman"/>
          <w:sz w:val="24"/>
        </w:rPr>
      </w:pPr>
    </w:p>
    <w:p w:rsidR="0021240C" w:rsidP="5B60A4A8" w:rsidRDefault="0021240C" w14:paraId="1CCEA15F" w14:textId="4E7B89F4">
      <w:pPr>
        <w:rPr>
          <w:rFonts w:ascii="Times New Roman" w:hAnsi="Times New Roman"/>
          <w:sz w:val="24"/>
          <w:szCs w:val="24"/>
          <w:lang w:eastAsia="et-EE"/>
        </w:rPr>
        <w:sectPr w:rsidR="0021240C" w:rsidSect="0021240C">
          <w:type w:val="continuous"/>
          <w:pgSz w:w="11906" w:h="16838" w:orient="portrait"/>
          <w:pgMar w:top="1418" w:right="680" w:bottom="1418" w:left="1701" w:header="680" w:footer="680" w:gutter="0"/>
          <w:cols w:space="708"/>
          <w:docGrid w:linePitch="360"/>
        </w:sectPr>
      </w:pPr>
      <w:r w:rsidRPr="5B60A4A8" w:rsidR="0021240C">
        <w:rPr>
          <w:rFonts w:ascii="Times New Roman" w:hAnsi="Times New Roman"/>
          <w:sz w:val="24"/>
          <w:szCs w:val="24"/>
          <w:lang w:eastAsia="et-EE"/>
        </w:rPr>
        <w:t xml:space="preserve">Eelnõu ei ole seotud ühegi muu menetluses oleva </w:t>
      </w:r>
      <w:del w:author="Maarja-Liis Lall - JUSTDIGI" w:date="2025-08-18T18:35:48.724Z" w:id="260561154">
        <w:r w:rsidRPr="5B60A4A8" w:rsidDel="0021240C">
          <w:rPr>
            <w:rFonts w:ascii="Times New Roman" w:hAnsi="Times New Roman"/>
            <w:sz w:val="24"/>
            <w:szCs w:val="24"/>
            <w:lang w:eastAsia="et-EE"/>
          </w:rPr>
          <w:delText>seadusega</w:delText>
        </w:r>
      </w:del>
      <w:ins w:author="Maarja-Liis Lall - JUSTDIGI" w:date="2025-08-18T18:35:49.584Z" w:id="1334439240">
        <w:r w:rsidRPr="5B60A4A8" w:rsidR="2B8C22D4">
          <w:rPr>
            <w:rFonts w:ascii="Times New Roman" w:hAnsi="Times New Roman"/>
            <w:sz w:val="24"/>
            <w:szCs w:val="24"/>
            <w:lang w:eastAsia="et-EE"/>
          </w:rPr>
          <w:t>eelnõuga</w:t>
        </w:r>
      </w:ins>
      <w:r w:rsidRPr="5B60A4A8" w:rsidR="0021240C">
        <w:rPr>
          <w:rFonts w:ascii="Times New Roman" w:hAnsi="Times New Roman"/>
          <w:sz w:val="24"/>
          <w:szCs w:val="24"/>
          <w:lang w:eastAsia="et-EE"/>
        </w:rPr>
        <w:t xml:space="preserve"> ega Euroopa Liidu õiguse rakendamisega.</w:t>
      </w:r>
    </w:p>
    <w:p w:rsidR="0021240C" w:rsidP="00AF5B07" w:rsidRDefault="0021240C" w14:paraId="3E1171EF" w14:textId="77777777">
      <w:pPr>
        <w:rPr>
          <w:rFonts w:ascii="Times New Roman" w:hAnsi="Times New Roman"/>
          <w:sz w:val="24"/>
          <w:lang w:eastAsia="et-EE"/>
        </w:rPr>
      </w:pPr>
    </w:p>
    <w:p w:rsidR="0021240C" w:rsidP="00AF5B07" w:rsidRDefault="0021240C" w14:paraId="3E4CAF0C" w14:textId="77777777">
      <w:pPr>
        <w:rPr>
          <w:rFonts w:ascii="Times New Roman" w:hAnsi="Times New Roman"/>
          <w:sz w:val="24"/>
        </w:rPr>
      </w:pPr>
      <w:r w:rsidRPr="7F9873E2">
        <w:rPr>
          <w:rFonts w:ascii="Times New Roman" w:hAnsi="Times New Roman"/>
          <w:sz w:val="24"/>
        </w:rPr>
        <w:t xml:space="preserve">Eelnõu ei ole seotud isikuandmete töötlemisega isikuandmete kaitse </w:t>
      </w:r>
      <w:proofErr w:type="spellStart"/>
      <w:r w:rsidRPr="7F9873E2">
        <w:rPr>
          <w:rFonts w:ascii="Times New Roman" w:hAnsi="Times New Roman"/>
          <w:sz w:val="24"/>
        </w:rPr>
        <w:t>üldmääruse</w:t>
      </w:r>
      <w:proofErr w:type="spellEnd"/>
      <w:r w:rsidRPr="7F9873E2">
        <w:rPr>
          <w:rFonts w:ascii="Times New Roman" w:hAnsi="Times New Roman"/>
          <w:sz w:val="24"/>
        </w:rPr>
        <w:t xml:space="preserve"> tähenduses.</w:t>
      </w:r>
    </w:p>
    <w:p w:rsidRPr="00A44F45" w:rsidR="0021240C" w:rsidP="00AF5B07" w:rsidRDefault="0021240C" w14:paraId="1EE4354E" w14:textId="77777777">
      <w:pPr>
        <w:rPr>
          <w:rFonts w:ascii="Times New Roman" w:hAnsi="Times New Roman"/>
          <w:sz w:val="24"/>
        </w:rPr>
      </w:pPr>
    </w:p>
    <w:p w:rsidRPr="00A44F45" w:rsidR="0021240C" w:rsidP="00AF5B07" w:rsidRDefault="0021240C" w14:paraId="33DDB1ED" w14:textId="77777777">
      <w:pPr>
        <w:rPr>
          <w:rFonts w:ascii="Times New Roman" w:hAnsi="Times New Roman"/>
          <w:sz w:val="24"/>
          <w:lang w:eastAsia="et-EE"/>
        </w:rPr>
        <w:sectPr w:rsidRPr="00A44F45" w:rsidR="0021240C" w:rsidSect="0021240C">
          <w:type w:val="continuous"/>
          <w:pgSz w:w="11906" w:h="16838" w:orient="portrait"/>
          <w:pgMar w:top="1418" w:right="680" w:bottom="1418" w:left="1701" w:header="680" w:footer="680" w:gutter="0"/>
          <w:cols w:space="708"/>
          <w:formProt w:val="0"/>
          <w:docGrid w:linePitch="360"/>
        </w:sectPr>
      </w:pPr>
      <w:r>
        <w:rPr>
          <w:rFonts w:ascii="Times New Roman" w:hAnsi="Times New Roman"/>
          <w:sz w:val="24"/>
          <w:lang w:eastAsia="et-EE"/>
        </w:rPr>
        <w:t>Seaduse vastuvõtmiseks on vajalik Riigikogu poolthäälte enamus.</w:t>
      </w:r>
    </w:p>
    <w:p w:rsidRPr="00A44F45" w:rsidR="0021240C" w:rsidP="00AF5B07" w:rsidRDefault="0021240C" w14:paraId="5AFF9A9A" w14:textId="77777777">
      <w:pPr>
        <w:rPr>
          <w:rFonts w:ascii="Times New Roman" w:hAnsi="Times New Roman"/>
          <w:sz w:val="24"/>
        </w:rPr>
      </w:pPr>
    </w:p>
    <w:p w:rsidRPr="00076EA4" w:rsidR="0021240C" w:rsidP="00AF5B07" w:rsidRDefault="0021240C" w14:paraId="1ADAE70E" w14:textId="77777777">
      <w:pPr>
        <w:pStyle w:val="Loendilik"/>
        <w:numPr>
          <w:ilvl w:val="0"/>
          <w:numId w:val="16"/>
        </w:numPr>
        <w:rPr>
          <w:rFonts w:ascii="Times New Roman" w:hAnsi="Times New Roman"/>
          <w:b/>
          <w:sz w:val="24"/>
        </w:rPr>
      </w:pPr>
      <w:r w:rsidRPr="00076EA4">
        <w:rPr>
          <w:rFonts w:ascii="Times New Roman" w:hAnsi="Times New Roman"/>
          <w:b/>
          <w:sz w:val="24"/>
        </w:rPr>
        <w:t>Seaduse eesmärk</w:t>
      </w:r>
    </w:p>
    <w:p w:rsidRPr="00076EA4" w:rsidR="0021240C" w:rsidP="00AF5B07" w:rsidRDefault="0021240C" w14:paraId="5ADEC725" w14:textId="77777777">
      <w:pPr>
        <w:rPr>
          <w:rFonts w:ascii="Times New Roman" w:hAnsi="Times New Roman"/>
          <w:sz w:val="24"/>
        </w:rPr>
      </w:pPr>
    </w:p>
    <w:p w:rsidR="0021240C" w:rsidP="00AF5B07" w:rsidRDefault="0021240C" w14:paraId="2F8AC616" w14:textId="77777777">
      <w:pPr>
        <w:rPr>
          <w:rFonts w:ascii="Times New Roman" w:hAnsi="Times New Roman"/>
          <w:sz w:val="24"/>
          <w:lang w:eastAsia="et-EE"/>
        </w:rPr>
        <w:sectPr w:rsidR="0021240C" w:rsidSect="0021240C">
          <w:type w:val="continuous"/>
          <w:pgSz w:w="11906" w:h="16838" w:orient="portrait"/>
          <w:pgMar w:top="1418" w:right="680" w:bottom="1418" w:left="1701" w:header="680" w:footer="680" w:gutter="0"/>
          <w:cols w:space="708"/>
          <w:formProt w:val="0"/>
          <w:docGrid w:linePitch="360"/>
        </w:sectPr>
      </w:pPr>
    </w:p>
    <w:p w:rsidR="0021240C" w:rsidP="00AF5B07" w:rsidRDefault="0021240C" w14:paraId="79DE0631" w14:textId="77777777">
      <w:pPr>
        <w:rPr>
          <w:rFonts w:ascii="Times New Roman" w:hAnsi="Times New Roman"/>
          <w:color w:val="000000" w:themeColor="text1"/>
          <w:sz w:val="24"/>
        </w:rPr>
      </w:pPr>
      <w:r w:rsidRPr="689F57B7">
        <w:rPr>
          <w:rFonts w:ascii="Times New Roman" w:hAnsi="Times New Roman"/>
          <w:color w:val="000000" w:themeColor="text1"/>
          <w:sz w:val="24"/>
        </w:rPr>
        <w:t xml:space="preserve">Õigusaktide </w:t>
      </w:r>
      <w:r>
        <w:rPr>
          <w:rFonts w:ascii="Times New Roman" w:hAnsi="Times New Roman"/>
          <w:color w:val="000000" w:themeColor="text1"/>
          <w:sz w:val="24"/>
        </w:rPr>
        <w:t>muutmise</w:t>
      </w:r>
      <w:r w:rsidRPr="689F57B7">
        <w:rPr>
          <w:rFonts w:ascii="Times New Roman" w:hAnsi="Times New Roman"/>
          <w:color w:val="000000" w:themeColor="text1"/>
          <w:sz w:val="24"/>
        </w:rPr>
        <w:t xml:space="preserve"> ühine eesmärk on </w:t>
      </w:r>
      <w:r>
        <w:rPr>
          <w:rFonts w:ascii="Times New Roman" w:hAnsi="Times New Roman"/>
          <w:color w:val="000000" w:themeColor="text1"/>
          <w:sz w:val="24"/>
        </w:rPr>
        <w:t>l</w:t>
      </w:r>
      <w:r w:rsidRPr="002E70BF">
        <w:rPr>
          <w:rFonts w:ascii="Times New Roman" w:hAnsi="Times New Roman"/>
          <w:color w:val="000000" w:themeColor="text1"/>
          <w:sz w:val="24"/>
        </w:rPr>
        <w:t xml:space="preserve">uua lihtsustatud, selged ja tõhusad lubade taotlemise </w:t>
      </w:r>
      <w:r>
        <w:rPr>
          <w:rFonts w:ascii="Times New Roman" w:hAnsi="Times New Roman"/>
          <w:color w:val="000000" w:themeColor="text1"/>
          <w:sz w:val="24"/>
        </w:rPr>
        <w:t>ja</w:t>
      </w:r>
      <w:r w:rsidRPr="002E70BF">
        <w:rPr>
          <w:rFonts w:ascii="Times New Roman" w:hAnsi="Times New Roman"/>
          <w:color w:val="000000" w:themeColor="text1"/>
          <w:sz w:val="24"/>
        </w:rPr>
        <w:t xml:space="preserve"> järelevalve protsessid mitmes valdkonnas, vähendades bürokraatiat </w:t>
      </w:r>
      <w:r>
        <w:rPr>
          <w:rFonts w:ascii="Times New Roman" w:hAnsi="Times New Roman"/>
          <w:color w:val="000000" w:themeColor="text1"/>
          <w:sz w:val="24"/>
        </w:rPr>
        <w:t>ja</w:t>
      </w:r>
      <w:r w:rsidRPr="002E70BF">
        <w:rPr>
          <w:rFonts w:ascii="Times New Roman" w:hAnsi="Times New Roman"/>
          <w:color w:val="000000" w:themeColor="text1"/>
          <w:sz w:val="24"/>
        </w:rPr>
        <w:t xml:space="preserve"> dubleeri</w:t>
      </w:r>
      <w:r>
        <w:rPr>
          <w:rFonts w:ascii="Times New Roman" w:hAnsi="Times New Roman"/>
          <w:color w:val="000000" w:themeColor="text1"/>
          <w:sz w:val="24"/>
        </w:rPr>
        <w:t>mist</w:t>
      </w:r>
      <w:r w:rsidRPr="002E70BF">
        <w:rPr>
          <w:rFonts w:ascii="Times New Roman" w:hAnsi="Times New Roman"/>
          <w:color w:val="000000" w:themeColor="text1"/>
          <w:sz w:val="24"/>
        </w:rPr>
        <w:t xml:space="preserve">. </w:t>
      </w:r>
      <w:r>
        <w:rPr>
          <w:rFonts w:ascii="Times New Roman" w:hAnsi="Times New Roman"/>
          <w:color w:val="000000" w:themeColor="text1"/>
          <w:sz w:val="24"/>
        </w:rPr>
        <w:t xml:space="preserve">Samuti on eesmärk kaotada ebavajalikud nõuded ning suurendada seeläbi Terviseameti ja Ravimiameti ressursisäästlikust, samuti vähendada asutuste ja teenuseosutajate halduskoormust. Muudatuste tegemisega parandatakse ka õigusselgust. </w:t>
      </w:r>
    </w:p>
    <w:p w:rsidR="008C1B85" w:rsidP="5B60A4A8" w:rsidRDefault="008C1B85" w14:paraId="2684AD7D" w14:textId="77777777">
      <w:pPr>
        <w:rPr>
          <w:ins w:author="Maarja-Liis Lall - JUSTDIGI" w:date="2025-08-18T18:38:33.231Z" w16du:dateUtc="2025-08-18T18:38:33.231Z" w:id="1926207729"/>
          <w:rFonts w:ascii="Times New Roman" w:hAnsi="Times New Roman"/>
          <w:color w:val="000000" w:themeColor="text1"/>
          <w:sz w:val="24"/>
          <w:szCs w:val="24"/>
        </w:rPr>
      </w:pPr>
    </w:p>
    <w:p w:rsidR="5369A4B6" w:rsidP="5B60A4A8" w:rsidRDefault="5369A4B6" w14:paraId="61A2BF7C" w14:textId="49CA2688">
      <w:pPr>
        <w:rPr>
          <w:rFonts w:ascii="Times New Roman" w:hAnsi="Times New Roman"/>
          <w:color w:val="000000" w:themeColor="text1" w:themeTint="FF" w:themeShade="FF"/>
          <w:sz w:val="24"/>
          <w:szCs w:val="24"/>
        </w:rPr>
      </w:pPr>
      <w:ins w:author="Maarja-Liis Lall - JUSTDIGI" w:date="2025-08-18T18:38:51.199Z" w:id="44185043">
        <w:r w:rsidRPr="5B60A4A8" w:rsidR="5369A4B6">
          <w:rPr>
            <w:rFonts w:ascii="Times New Roman" w:hAnsi="Times New Roman"/>
            <w:color w:val="000000" w:themeColor="text1" w:themeTint="FF" w:themeShade="FF"/>
            <w:sz w:val="24"/>
            <w:szCs w:val="24"/>
          </w:rPr>
          <w:t>Erinevate muudatuste eesmärk on kokkuvõtlikult:</w:t>
        </w:r>
      </w:ins>
    </w:p>
    <w:p w:rsidR="00326F4C" w:rsidP="5B60A4A8" w:rsidRDefault="0021240C" w14:paraId="3207F557" w14:textId="75D6DF9B">
      <w:pPr>
        <w:rPr>
          <w:rFonts w:ascii="Times New Roman" w:hAnsi="Times New Roman"/>
          <w:color w:val="000000" w:themeColor="text1"/>
          <w:sz w:val="24"/>
          <w:szCs w:val="24"/>
        </w:rPr>
      </w:pPr>
      <w:r w:rsidRPr="5B60A4A8" w:rsidR="0021240C">
        <w:rPr>
          <w:rFonts w:ascii="Times New Roman" w:hAnsi="Times New Roman"/>
          <w:color w:val="000000" w:themeColor="text1" w:themeTint="FF" w:themeShade="FF"/>
          <w:sz w:val="24"/>
          <w:szCs w:val="24"/>
        </w:rPr>
        <w:t>1.</w:t>
      </w:r>
      <w:r w:rsidRPr="5B60A4A8" w:rsidR="00FF14FF">
        <w:rPr>
          <w:rFonts w:ascii="Times New Roman" w:hAnsi="Times New Roman"/>
          <w:color w:val="000000" w:themeColor="text1" w:themeTint="FF" w:themeShade="FF"/>
          <w:sz w:val="24"/>
          <w:szCs w:val="24"/>
        </w:rPr>
        <w:t xml:space="preserve"> </w:t>
      </w:r>
      <w:del w:author="Maarja-Liis Lall - JUSTDIGI" w:date="2025-08-18T18:39:00.207Z" w:id="1181512805">
        <w:r w:rsidRPr="5B60A4A8" w:rsidDel="00194196">
          <w:rPr>
            <w:rFonts w:ascii="Times New Roman" w:hAnsi="Times New Roman"/>
            <w:color w:val="000000" w:themeColor="text1" w:themeTint="FF" w:themeShade="FF"/>
            <w:sz w:val="24"/>
            <w:szCs w:val="24"/>
          </w:rPr>
          <w:delText>Atmosfääriõhu kaitse seaduses tehtavate muudatuste eesmär</w:delText>
        </w:r>
        <w:r w:rsidRPr="5B60A4A8" w:rsidDel="0021240C">
          <w:rPr>
            <w:rFonts w:ascii="Times New Roman" w:hAnsi="Times New Roman"/>
            <w:color w:val="000000" w:themeColor="text1" w:themeTint="FF" w:themeShade="FF"/>
            <w:sz w:val="24"/>
            <w:szCs w:val="24"/>
          </w:rPr>
          <w:delText>k</w:delText>
        </w:r>
        <w:r w:rsidRPr="5B60A4A8" w:rsidDel="008C1B85">
          <w:rPr>
            <w:rFonts w:ascii="Times New Roman" w:hAnsi="Times New Roman"/>
            <w:color w:val="000000" w:themeColor="text1" w:themeTint="FF" w:themeShade="FF"/>
            <w:sz w:val="24"/>
            <w:szCs w:val="24"/>
          </w:rPr>
          <w:delText xml:space="preserve"> on</w:delText>
        </w:r>
        <w:r w:rsidRPr="5B60A4A8" w:rsidDel="00BE21FB">
          <w:rPr>
            <w:rFonts w:ascii="Times New Roman" w:hAnsi="Times New Roman"/>
            <w:color w:val="000000" w:themeColor="text1" w:themeTint="FF" w:themeShade="FF"/>
            <w:sz w:val="24"/>
            <w:szCs w:val="24"/>
          </w:rPr>
          <w:delText xml:space="preserve"> </w:delText>
        </w:r>
      </w:del>
      <w:r w:rsidRPr="5B60A4A8" w:rsidR="003E5A21">
        <w:rPr>
          <w:rFonts w:ascii="Times New Roman" w:hAnsi="Times New Roman"/>
          <w:color w:val="000000" w:themeColor="text1" w:themeTint="FF" w:themeShade="FF"/>
          <w:sz w:val="24"/>
          <w:szCs w:val="24"/>
        </w:rPr>
        <w:t>loobuda</w:t>
      </w:r>
      <w:r w:rsidRPr="5B60A4A8" w:rsidR="0021240C">
        <w:rPr>
          <w:rFonts w:ascii="Times New Roman" w:hAnsi="Times New Roman"/>
          <w:color w:val="000000" w:themeColor="text1" w:themeTint="FF" w:themeShade="FF"/>
          <w:sz w:val="24"/>
          <w:szCs w:val="24"/>
        </w:rPr>
        <w:t xml:space="preserve"> nõudest esitada Terviseametile</w:t>
      </w:r>
      <w:r w:rsidRPr="5B60A4A8" w:rsidR="003E5A21">
        <w:rPr>
          <w:rFonts w:ascii="Times New Roman" w:hAnsi="Times New Roman"/>
          <w:color w:val="000000" w:themeColor="text1" w:themeTint="FF" w:themeShade="FF"/>
          <w:sz w:val="24"/>
          <w:szCs w:val="24"/>
        </w:rPr>
        <w:t xml:space="preserve"> </w:t>
      </w:r>
      <w:r w:rsidRPr="5B60A4A8" w:rsidR="0021240C">
        <w:rPr>
          <w:rFonts w:ascii="Times New Roman" w:hAnsi="Times New Roman"/>
          <w:color w:val="000000" w:themeColor="text1" w:themeTint="FF" w:themeShade="FF"/>
          <w:sz w:val="24"/>
          <w:szCs w:val="24"/>
        </w:rPr>
        <w:t>mürakaardid</w:t>
      </w:r>
      <w:r w:rsidRPr="5B60A4A8" w:rsidR="00CD26F7">
        <w:rPr>
          <w:rFonts w:ascii="Times New Roman" w:hAnsi="Times New Roman"/>
          <w:color w:val="000000" w:themeColor="text1" w:themeTint="FF" w:themeShade="FF"/>
          <w:sz w:val="24"/>
          <w:szCs w:val="24"/>
        </w:rPr>
        <w:t>, strateegi</w:t>
      </w:r>
      <w:r w:rsidRPr="5B60A4A8" w:rsidR="0021240C">
        <w:rPr>
          <w:rFonts w:ascii="Times New Roman" w:hAnsi="Times New Roman"/>
          <w:color w:val="000000" w:themeColor="text1" w:themeTint="FF" w:themeShade="FF"/>
          <w:sz w:val="24"/>
          <w:szCs w:val="24"/>
        </w:rPr>
        <w:t>lised</w:t>
      </w:r>
      <w:r w:rsidRPr="5B60A4A8" w:rsidR="00CD26F7">
        <w:rPr>
          <w:rFonts w:ascii="Times New Roman" w:hAnsi="Times New Roman"/>
          <w:color w:val="000000" w:themeColor="text1" w:themeTint="FF" w:themeShade="FF"/>
          <w:sz w:val="24"/>
          <w:szCs w:val="24"/>
        </w:rPr>
        <w:t xml:space="preserve"> </w:t>
      </w:r>
      <w:r w:rsidRPr="5B60A4A8" w:rsidR="0021240C">
        <w:rPr>
          <w:rFonts w:ascii="Times New Roman" w:hAnsi="Times New Roman"/>
          <w:color w:val="000000" w:themeColor="text1" w:themeTint="FF" w:themeShade="FF"/>
          <w:sz w:val="24"/>
          <w:szCs w:val="24"/>
        </w:rPr>
        <w:t xml:space="preserve">mürakaardid </w:t>
      </w:r>
      <w:r w:rsidRPr="5B60A4A8" w:rsidR="00DC33F7">
        <w:rPr>
          <w:rFonts w:ascii="Times New Roman" w:hAnsi="Times New Roman"/>
          <w:color w:val="000000" w:themeColor="text1" w:themeTint="FF" w:themeShade="FF"/>
          <w:sz w:val="24"/>
          <w:szCs w:val="24"/>
        </w:rPr>
        <w:t>ja tegevuskavad</w:t>
      </w:r>
      <w:r w:rsidRPr="5B60A4A8" w:rsidR="006B4ED0">
        <w:rPr>
          <w:rFonts w:ascii="Times New Roman" w:hAnsi="Times New Roman"/>
          <w:color w:val="000000" w:themeColor="text1" w:themeTint="FF" w:themeShade="FF"/>
          <w:sz w:val="24"/>
          <w:szCs w:val="24"/>
        </w:rPr>
        <w:t>, vähendades</w:t>
      </w:r>
      <w:r w:rsidRPr="5B60A4A8" w:rsidR="0021240C">
        <w:rPr>
          <w:rFonts w:ascii="Times New Roman" w:hAnsi="Times New Roman"/>
          <w:color w:val="000000" w:themeColor="text1" w:themeTint="FF" w:themeShade="FF"/>
          <w:sz w:val="24"/>
          <w:szCs w:val="24"/>
        </w:rPr>
        <w:t xml:space="preserve"> seeläbi</w:t>
      </w:r>
      <w:r w:rsidRPr="5B60A4A8" w:rsidR="006B4ED0">
        <w:rPr>
          <w:rFonts w:ascii="Times New Roman" w:hAnsi="Times New Roman"/>
          <w:color w:val="000000" w:themeColor="text1" w:themeTint="FF" w:themeShade="FF"/>
          <w:sz w:val="24"/>
          <w:szCs w:val="24"/>
        </w:rPr>
        <w:t xml:space="preserve"> Terviseameti </w:t>
      </w:r>
      <w:r w:rsidRPr="5B60A4A8" w:rsidR="00A93FBF">
        <w:rPr>
          <w:rFonts w:ascii="Times New Roman" w:hAnsi="Times New Roman"/>
          <w:color w:val="000000" w:themeColor="text1" w:themeTint="FF" w:themeShade="FF"/>
          <w:sz w:val="24"/>
          <w:szCs w:val="24"/>
        </w:rPr>
        <w:t>töökoormust</w:t>
      </w:r>
      <w:del w:author="Maarja-Liis Lall - JUSTDIGI" w:date="2025-08-18T18:39:43.27Z" w:id="629518599">
        <w:r w:rsidRPr="5B60A4A8" w:rsidDel="005426C6">
          <w:rPr>
            <w:rFonts w:ascii="Times New Roman" w:hAnsi="Times New Roman"/>
            <w:color w:val="000000" w:themeColor="text1" w:themeTint="FF" w:themeShade="FF"/>
            <w:sz w:val="24"/>
            <w:szCs w:val="24"/>
          </w:rPr>
          <w:delText>.</w:delText>
        </w:r>
      </w:del>
      <w:ins w:author="Maarja-Liis Lall - JUSTDIGI" w:date="2025-08-18T18:39:43.314Z" w:id="952996879">
        <w:r w:rsidRPr="5B60A4A8" w:rsidR="3C4CA9C6">
          <w:rPr>
            <w:rFonts w:ascii="Times New Roman" w:hAnsi="Times New Roman"/>
            <w:color w:val="000000" w:themeColor="text1" w:themeTint="FF" w:themeShade="FF"/>
            <w:sz w:val="24"/>
            <w:szCs w:val="24"/>
          </w:rPr>
          <w:t>;</w:t>
        </w:r>
      </w:ins>
    </w:p>
    <w:p w:rsidR="003C3F8E" w:rsidP="5B60A4A8" w:rsidRDefault="0021240C" w14:paraId="14B9EE6A" w14:textId="3EA3340C">
      <w:pPr>
        <w:rPr>
          <w:rFonts w:ascii="Times New Roman" w:hAnsi="Times New Roman"/>
          <w:color w:val="000000" w:themeColor="text1"/>
          <w:sz w:val="24"/>
          <w:szCs w:val="24"/>
        </w:rPr>
      </w:pPr>
      <w:r w:rsidRPr="5B60A4A8" w:rsidR="0021240C">
        <w:rPr>
          <w:rFonts w:ascii="Times New Roman" w:hAnsi="Times New Roman"/>
          <w:color w:val="000000" w:themeColor="text1" w:themeTint="FF" w:themeShade="FF"/>
          <w:sz w:val="24"/>
          <w:szCs w:val="24"/>
        </w:rPr>
        <w:t xml:space="preserve">2. </w:t>
      </w:r>
      <w:del w:author="Maarja-Liis Lall - JUSTDIGI" w:date="2025-08-18T18:39:04.297Z" w:id="423316140">
        <w:r w:rsidRPr="5B60A4A8" w:rsidDel="00326F4C">
          <w:rPr>
            <w:rFonts w:ascii="Times New Roman" w:hAnsi="Times New Roman"/>
            <w:color w:val="000000" w:themeColor="text1" w:themeTint="FF" w:themeShade="FF"/>
            <w:sz w:val="24"/>
            <w:szCs w:val="24"/>
          </w:rPr>
          <w:delText>E</w:delText>
        </w:r>
        <w:r w:rsidRPr="5B60A4A8" w:rsidDel="00F91DED">
          <w:rPr>
            <w:rFonts w:ascii="Times New Roman" w:hAnsi="Times New Roman"/>
            <w:color w:val="000000" w:themeColor="text1" w:themeTint="FF" w:themeShade="FF"/>
            <w:sz w:val="24"/>
            <w:szCs w:val="24"/>
          </w:rPr>
          <w:delText>lektroonilise side seaduse muudatust</w:delText>
        </w:r>
        <w:r w:rsidRPr="5B60A4A8" w:rsidDel="00AA13EC">
          <w:rPr>
            <w:rFonts w:ascii="Times New Roman" w:hAnsi="Times New Roman"/>
            <w:color w:val="000000" w:themeColor="text1" w:themeTint="FF" w:themeShade="FF"/>
            <w:sz w:val="24"/>
            <w:szCs w:val="24"/>
          </w:rPr>
          <w:delText>e</w:delText>
        </w:r>
        <w:r w:rsidRPr="5B60A4A8" w:rsidDel="00263EBC">
          <w:rPr>
            <w:rFonts w:ascii="Times New Roman" w:hAnsi="Times New Roman"/>
            <w:color w:val="000000" w:themeColor="text1" w:themeTint="FF" w:themeShade="FF"/>
            <w:sz w:val="24"/>
            <w:szCs w:val="24"/>
          </w:rPr>
          <w:delText xml:space="preserve"> </w:delText>
        </w:r>
        <w:r w:rsidRPr="5B60A4A8" w:rsidDel="00326F4C">
          <w:rPr>
            <w:rFonts w:ascii="Times New Roman" w:hAnsi="Times New Roman"/>
            <w:color w:val="000000" w:themeColor="text1" w:themeTint="FF" w:themeShade="FF"/>
            <w:sz w:val="24"/>
            <w:szCs w:val="24"/>
          </w:rPr>
          <w:delText>eesmärk</w:delText>
        </w:r>
        <w:r w:rsidRPr="5B60A4A8" w:rsidDel="0021240C">
          <w:rPr>
            <w:rFonts w:ascii="Times New Roman" w:hAnsi="Times New Roman"/>
            <w:color w:val="000000" w:themeColor="text1" w:themeTint="FF" w:themeShade="FF"/>
            <w:sz w:val="24"/>
            <w:szCs w:val="24"/>
          </w:rPr>
          <w:delText xml:space="preserve"> on</w:delText>
        </w:r>
        <w:r w:rsidRPr="5B60A4A8" w:rsidDel="00326F4C">
          <w:rPr>
            <w:rFonts w:ascii="Times New Roman" w:hAnsi="Times New Roman"/>
            <w:color w:val="000000" w:themeColor="text1" w:themeTint="FF" w:themeShade="FF"/>
            <w:sz w:val="24"/>
            <w:szCs w:val="24"/>
          </w:rPr>
          <w:delText xml:space="preserve"> </w:delText>
        </w:r>
      </w:del>
      <w:r w:rsidRPr="5B60A4A8" w:rsidR="00326F4C">
        <w:rPr>
          <w:rFonts w:ascii="Times New Roman" w:hAnsi="Times New Roman"/>
          <w:color w:val="000000" w:themeColor="text1" w:themeTint="FF" w:themeShade="FF"/>
          <w:sz w:val="24"/>
          <w:szCs w:val="24"/>
        </w:rPr>
        <w:t>kaotada</w:t>
      </w:r>
      <w:r w:rsidRPr="5B60A4A8" w:rsidR="00AA13EC">
        <w:rPr>
          <w:rFonts w:ascii="Times New Roman" w:hAnsi="Times New Roman"/>
          <w:color w:val="000000" w:themeColor="text1" w:themeTint="FF" w:themeShade="FF"/>
          <w:sz w:val="24"/>
          <w:szCs w:val="24"/>
        </w:rPr>
        <w:t xml:space="preserve"> </w:t>
      </w:r>
      <w:r w:rsidRPr="5B60A4A8" w:rsidR="00F42D17">
        <w:rPr>
          <w:rFonts w:ascii="Times New Roman" w:hAnsi="Times New Roman"/>
          <w:color w:val="000000" w:themeColor="text1" w:themeTint="FF" w:themeShade="FF"/>
          <w:sz w:val="24"/>
          <w:szCs w:val="24"/>
        </w:rPr>
        <w:t xml:space="preserve">kooskõlastamise nõue </w:t>
      </w:r>
      <w:r w:rsidRPr="5B60A4A8" w:rsidR="00033DB0">
        <w:rPr>
          <w:rFonts w:ascii="Times New Roman" w:hAnsi="Times New Roman"/>
          <w:color w:val="000000" w:themeColor="text1" w:themeTint="FF" w:themeShade="FF"/>
          <w:sz w:val="24"/>
          <w:szCs w:val="24"/>
        </w:rPr>
        <w:t xml:space="preserve">iseplaneeritavate </w:t>
      </w:r>
      <w:r w:rsidRPr="5B60A4A8" w:rsidR="006528BA">
        <w:rPr>
          <w:rFonts w:ascii="Times New Roman" w:hAnsi="Times New Roman"/>
          <w:color w:val="000000" w:themeColor="text1" w:themeTint="FF" w:themeShade="FF"/>
          <w:sz w:val="24"/>
          <w:szCs w:val="24"/>
        </w:rPr>
        <w:t>raadio</w:t>
      </w:r>
      <w:r w:rsidRPr="5B60A4A8" w:rsidR="00EA6640">
        <w:rPr>
          <w:rFonts w:ascii="Times New Roman" w:hAnsi="Times New Roman"/>
          <w:color w:val="000000" w:themeColor="text1" w:themeTint="FF" w:themeShade="FF"/>
          <w:sz w:val="24"/>
          <w:szCs w:val="24"/>
        </w:rPr>
        <w:t xml:space="preserve">saateseadmete </w:t>
      </w:r>
      <w:r w:rsidRPr="5B60A4A8" w:rsidR="00356A43">
        <w:rPr>
          <w:rFonts w:ascii="Times New Roman" w:hAnsi="Times New Roman"/>
          <w:color w:val="000000" w:themeColor="text1" w:themeTint="FF" w:themeShade="FF"/>
          <w:sz w:val="24"/>
          <w:szCs w:val="24"/>
        </w:rPr>
        <w:t>paigaldamise tingimuste taotlemisel</w:t>
      </w:r>
      <w:r w:rsidRPr="5B60A4A8" w:rsidR="00FB1358">
        <w:rPr>
          <w:rFonts w:ascii="Times New Roman" w:hAnsi="Times New Roman"/>
          <w:color w:val="000000" w:themeColor="text1" w:themeTint="FF" w:themeShade="FF"/>
          <w:sz w:val="24"/>
          <w:szCs w:val="24"/>
        </w:rPr>
        <w:t xml:space="preserve">, kui </w:t>
      </w:r>
      <w:r w:rsidRPr="5B60A4A8" w:rsidR="00471287">
        <w:rPr>
          <w:rFonts w:ascii="Times New Roman" w:hAnsi="Times New Roman"/>
          <w:color w:val="000000" w:themeColor="text1" w:themeTint="FF" w:themeShade="FF"/>
          <w:sz w:val="24"/>
          <w:szCs w:val="24"/>
        </w:rPr>
        <w:t>raadiosaatesead</w:t>
      </w:r>
      <w:r w:rsidRPr="5B60A4A8" w:rsidR="0021240C">
        <w:rPr>
          <w:rFonts w:ascii="Times New Roman" w:hAnsi="Times New Roman"/>
          <w:color w:val="000000" w:themeColor="text1" w:themeTint="FF" w:themeShade="FF"/>
          <w:sz w:val="24"/>
          <w:szCs w:val="24"/>
        </w:rPr>
        <w:t>m</w:t>
      </w:r>
      <w:r w:rsidRPr="5B60A4A8" w:rsidR="00471287">
        <w:rPr>
          <w:rFonts w:ascii="Times New Roman" w:hAnsi="Times New Roman"/>
          <w:color w:val="000000" w:themeColor="text1" w:themeTint="FF" w:themeShade="FF"/>
          <w:sz w:val="24"/>
          <w:szCs w:val="24"/>
        </w:rPr>
        <w:t xml:space="preserve">e </w:t>
      </w:r>
      <w:r w:rsidRPr="5B60A4A8" w:rsidR="00803F7E">
        <w:rPr>
          <w:rFonts w:ascii="Times New Roman" w:hAnsi="Times New Roman"/>
          <w:color w:val="000000" w:themeColor="text1" w:themeTint="FF" w:themeShade="FF"/>
          <w:sz w:val="24"/>
          <w:szCs w:val="24"/>
        </w:rPr>
        <w:t>paigalduskoha läheduses ei ole inimeste püsivaks viibimiseks ette nähtud ehitisi või maa-ala</w:t>
      </w:r>
      <w:r w:rsidRPr="5B60A4A8" w:rsidR="00803F7E">
        <w:rPr>
          <w:rFonts w:ascii="Times New Roman" w:hAnsi="Times New Roman"/>
          <w:color w:val="000000" w:themeColor="text1" w:themeTint="FF" w:themeShade="FF"/>
          <w:sz w:val="24"/>
          <w:szCs w:val="24"/>
        </w:rPr>
        <w:t>.</w:t>
      </w:r>
      <w:r w:rsidRPr="5B60A4A8" w:rsidR="00484A95">
        <w:rPr>
          <w:rFonts w:ascii="Times New Roman" w:hAnsi="Times New Roman"/>
          <w:color w:val="000000" w:themeColor="text1" w:themeTint="FF" w:themeShade="FF"/>
          <w:sz w:val="24"/>
          <w:szCs w:val="24"/>
        </w:rPr>
        <w:t xml:space="preserve"> </w:t>
      </w:r>
      <w:r w:rsidRPr="5B60A4A8" w:rsidR="00ED2ED1">
        <w:rPr>
          <w:rFonts w:ascii="Times New Roman" w:hAnsi="Times New Roman"/>
          <w:color w:val="000000" w:themeColor="text1" w:themeTint="FF" w:themeShade="FF"/>
          <w:sz w:val="24"/>
          <w:szCs w:val="24"/>
        </w:rPr>
        <w:t xml:space="preserve">Erandi tegemine vabastab Terviseameti ressurssi </w:t>
      </w:r>
      <w:r w:rsidRPr="5B60A4A8" w:rsidR="0021240C">
        <w:rPr>
          <w:rFonts w:ascii="Times New Roman" w:hAnsi="Times New Roman"/>
          <w:color w:val="000000" w:themeColor="text1" w:themeTint="FF" w:themeShade="FF"/>
          <w:sz w:val="24"/>
          <w:szCs w:val="24"/>
        </w:rPr>
        <w:t>ja</w:t>
      </w:r>
      <w:r w:rsidRPr="5B60A4A8" w:rsidR="00ED2ED1">
        <w:rPr>
          <w:rFonts w:ascii="Times New Roman" w:hAnsi="Times New Roman"/>
          <w:color w:val="000000" w:themeColor="text1" w:themeTint="FF" w:themeShade="FF"/>
          <w:sz w:val="24"/>
          <w:szCs w:val="24"/>
        </w:rPr>
        <w:t xml:space="preserve"> </w:t>
      </w:r>
      <w:r w:rsidRPr="5B60A4A8" w:rsidR="00B5393D">
        <w:rPr>
          <w:rFonts w:ascii="Times New Roman" w:hAnsi="Times New Roman"/>
          <w:color w:val="000000" w:themeColor="text1" w:themeTint="FF" w:themeShade="FF"/>
          <w:sz w:val="24"/>
          <w:szCs w:val="24"/>
        </w:rPr>
        <w:t>vähendab ka põhjendamatut halduskoormust</w:t>
      </w:r>
      <w:r w:rsidRPr="5B60A4A8" w:rsidR="00F67E8F">
        <w:rPr>
          <w:rFonts w:ascii="Times New Roman" w:hAnsi="Times New Roman"/>
          <w:color w:val="000000" w:themeColor="text1" w:themeTint="FF" w:themeShade="FF"/>
          <w:sz w:val="24"/>
          <w:szCs w:val="24"/>
        </w:rPr>
        <w:t xml:space="preserve"> taotlejale</w:t>
      </w:r>
      <w:del w:author="Maarja-Liis Lall - JUSTDIGI" w:date="2025-08-18T18:39:45.659Z" w:id="34874421">
        <w:r w:rsidRPr="5B60A4A8" w:rsidDel="00B5393D">
          <w:rPr>
            <w:rFonts w:ascii="Times New Roman" w:hAnsi="Times New Roman"/>
            <w:color w:val="000000" w:themeColor="text1" w:themeTint="FF" w:themeShade="FF"/>
            <w:sz w:val="24"/>
            <w:szCs w:val="24"/>
          </w:rPr>
          <w:delText>.</w:delText>
        </w:r>
      </w:del>
      <w:ins w:author="Maarja-Liis Lall - JUSTDIGI" w:date="2025-08-18T18:39:45.702Z" w:id="736153938">
        <w:r w:rsidRPr="5B60A4A8" w:rsidR="43C7797C">
          <w:rPr>
            <w:rFonts w:ascii="Times New Roman" w:hAnsi="Times New Roman"/>
            <w:color w:val="000000" w:themeColor="text1" w:themeTint="FF" w:themeShade="FF"/>
            <w:sz w:val="24"/>
            <w:szCs w:val="24"/>
          </w:rPr>
          <w:t>;</w:t>
        </w:r>
      </w:ins>
    </w:p>
    <w:p w:rsidR="008C1B85" w:rsidP="5B60A4A8" w:rsidRDefault="0021240C" w14:paraId="6860712D" w14:textId="263BCEC4">
      <w:pPr>
        <w:rPr>
          <w:rFonts w:ascii="Times New Roman" w:hAnsi="Times New Roman"/>
          <w:color w:val="000000" w:themeColor="text1"/>
          <w:sz w:val="24"/>
          <w:szCs w:val="24"/>
        </w:rPr>
      </w:pPr>
      <w:r w:rsidRPr="5B60A4A8" w:rsidR="0021240C">
        <w:rPr>
          <w:rFonts w:ascii="Times New Roman" w:hAnsi="Times New Roman"/>
          <w:color w:val="000000" w:themeColor="text1" w:themeTint="FF" w:themeShade="FF"/>
          <w:sz w:val="24"/>
          <w:szCs w:val="24"/>
        </w:rPr>
        <w:t xml:space="preserve">3. </w:t>
      </w:r>
      <w:del w:author="Maarja-Liis Lall - JUSTDIGI" w:date="2025-08-18T18:39:17.195Z" w:id="1938871395">
        <w:r w:rsidRPr="5B60A4A8" w:rsidDel="001F7753">
          <w:rPr>
            <w:rFonts w:ascii="Times New Roman" w:hAnsi="Times New Roman"/>
            <w:color w:val="000000" w:themeColor="text1" w:themeTint="FF" w:themeShade="FF"/>
            <w:sz w:val="24"/>
            <w:szCs w:val="24"/>
          </w:rPr>
          <w:delText>Erakooliseaduse, põhikooli- ja gümnaasiumiseaduse ning sotsiaalhoolekande</w:delText>
        </w:r>
        <w:r w:rsidRPr="5B60A4A8" w:rsidDel="0021240C">
          <w:rPr>
            <w:rFonts w:ascii="Times New Roman" w:hAnsi="Times New Roman"/>
            <w:color w:val="000000" w:themeColor="text1" w:themeTint="FF" w:themeShade="FF"/>
            <w:sz w:val="24"/>
            <w:szCs w:val="24"/>
          </w:rPr>
          <w:delText xml:space="preserve"> </w:delText>
        </w:r>
        <w:r w:rsidRPr="5B60A4A8" w:rsidDel="001F7753">
          <w:rPr>
            <w:rFonts w:ascii="Times New Roman" w:hAnsi="Times New Roman"/>
            <w:color w:val="000000" w:themeColor="text1" w:themeTint="FF" w:themeShade="FF"/>
            <w:sz w:val="24"/>
            <w:szCs w:val="24"/>
          </w:rPr>
          <w:delText xml:space="preserve">seaduse muudatuste </w:delText>
        </w:r>
        <w:r w:rsidRPr="5B60A4A8" w:rsidDel="0021240C">
          <w:rPr>
            <w:rFonts w:ascii="Times New Roman" w:hAnsi="Times New Roman"/>
            <w:color w:val="000000" w:themeColor="text1" w:themeTint="FF" w:themeShade="FF"/>
            <w:sz w:val="24"/>
            <w:szCs w:val="24"/>
          </w:rPr>
          <w:delText>eesmär</w:delText>
        </w:r>
        <w:r w:rsidRPr="5B60A4A8" w:rsidDel="0021240C">
          <w:rPr>
            <w:rFonts w:ascii="Times New Roman" w:hAnsi="Times New Roman"/>
            <w:color w:val="000000" w:themeColor="text1" w:themeTint="FF" w:themeShade="FF"/>
            <w:sz w:val="24"/>
            <w:szCs w:val="24"/>
          </w:rPr>
          <w:delText>k</w:delText>
        </w:r>
        <w:r w:rsidRPr="5B60A4A8" w:rsidDel="0021240C">
          <w:rPr>
            <w:rFonts w:ascii="Times New Roman" w:hAnsi="Times New Roman"/>
            <w:color w:val="000000" w:themeColor="text1" w:themeTint="FF" w:themeShade="FF"/>
            <w:sz w:val="24"/>
            <w:szCs w:val="24"/>
          </w:rPr>
          <w:delText xml:space="preserve"> </w:delText>
        </w:r>
        <w:r w:rsidRPr="5B60A4A8" w:rsidDel="001F7753">
          <w:rPr>
            <w:rFonts w:ascii="Times New Roman" w:hAnsi="Times New Roman"/>
            <w:color w:val="000000" w:themeColor="text1" w:themeTint="FF" w:themeShade="FF"/>
            <w:sz w:val="24"/>
            <w:szCs w:val="24"/>
          </w:rPr>
          <w:delText xml:space="preserve">on </w:delText>
        </w:r>
      </w:del>
      <w:r w:rsidRPr="5B60A4A8" w:rsidR="001F7753">
        <w:rPr>
          <w:rFonts w:ascii="Times New Roman" w:hAnsi="Times New Roman"/>
          <w:color w:val="000000" w:themeColor="text1" w:themeTint="FF" w:themeShade="FF"/>
          <w:sz w:val="24"/>
          <w:szCs w:val="24"/>
        </w:rPr>
        <w:t xml:space="preserve">kaotada </w:t>
      </w:r>
      <w:r w:rsidRPr="5B60A4A8" w:rsidR="0021240C">
        <w:rPr>
          <w:rFonts w:ascii="Times New Roman" w:hAnsi="Times New Roman"/>
          <w:color w:val="000000" w:themeColor="text1" w:themeTint="FF" w:themeShade="FF"/>
          <w:sz w:val="24"/>
          <w:szCs w:val="24"/>
        </w:rPr>
        <w:t>Terviseameti-</w:t>
      </w:r>
      <w:r w:rsidRPr="5B60A4A8" w:rsidR="006112B2">
        <w:rPr>
          <w:rFonts w:ascii="Times New Roman" w:hAnsi="Times New Roman"/>
          <w:color w:val="000000" w:themeColor="text1" w:themeTint="FF" w:themeShade="FF"/>
          <w:sz w:val="24"/>
          <w:szCs w:val="24"/>
        </w:rPr>
        <w:t xml:space="preserve">poolne </w:t>
      </w:r>
      <w:r w:rsidRPr="5B60A4A8" w:rsidR="001F7753">
        <w:rPr>
          <w:rFonts w:ascii="Times New Roman" w:hAnsi="Times New Roman"/>
          <w:color w:val="000000" w:themeColor="text1" w:themeTint="FF" w:themeShade="FF"/>
          <w:sz w:val="24"/>
          <w:szCs w:val="24"/>
        </w:rPr>
        <w:t>terviseohutuse hinnangu</w:t>
      </w:r>
      <w:r w:rsidRPr="5B60A4A8" w:rsidR="006112B2">
        <w:rPr>
          <w:rFonts w:ascii="Times New Roman" w:hAnsi="Times New Roman"/>
          <w:color w:val="000000" w:themeColor="text1" w:themeTint="FF" w:themeShade="FF"/>
          <w:sz w:val="24"/>
          <w:szCs w:val="24"/>
        </w:rPr>
        <w:t xml:space="preserve">te </w:t>
      </w:r>
      <w:r w:rsidRPr="5B60A4A8" w:rsidR="001B33C8">
        <w:rPr>
          <w:rFonts w:ascii="Times New Roman" w:hAnsi="Times New Roman"/>
          <w:color w:val="000000" w:themeColor="text1" w:themeTint="FF" w:themeShade="FF"/>
          <w:sz w:val="24"/>
          <w:szCs w:val="24"/>
        </w:rPr>
        <w:t>väljastamine</w:t>
      </w:r>
      <w:r w:rsidRPr="5B60A4A8" w:rsidR="001F7753">
        <w:rPr>
          <w:rFonts w:ascii="Times New Roman" w:hAnsi="Times New Roman"/>
          <w:color w:val="000000" w:themeColor="text1" w:themeTint="FF" w:themeShade="FF"/>
          <w:sz w:val="24"/>
          <w:szCs w:val="24"/>
        </w:rPr>
        <w:t xml:space="preserve"> erakoolide</w:t>
      </w:r>
      <w:r w:rsidRPr="5B60A4A8" w:rsidR="00CA1706">
        <w:rPr>
          <w:rFonts w:ascii="Times New Roman" w:hAnsi="Times New Roman"/>
          <w:color w:val="000000" w:themeColor="text1" w:themeTint="FF" w:themeShade="FF"/>
          <w:sz w:val="24"/>
          <w:szCs w:val="24"/>
        </w:rPr>
        <w:t xml:space="preserve"> ja</w:t>
      </w:r>
      <w:r w:rsidRPr="5B60A4A8" w:rsidR="001F7753">
        <w:rPr>
          <w:rFonts w:ascii="Times New Roman" w:hAnsi="Times New Roman"/>
          <w:color w:val="000000" w:themeColor="text1" w:themeTint="FF" w:themeShade="FF"/>
          <w:sz w:val="24"/>
          <w:szCs w:val="24"/>
        </w:rPr>
        <w:t xml:space="preserve"> munitsipaalkoolide</w:t>
      </w:r>
      <w:r w:rsidRPr="5B60A4A8" w:rsidR="00DF102F">
        <w:rPr>
          <w:rFonts w:ascii="Times New Roman" w:hAnsi="Times New Roman"/>
          <w:color w:val="000000" w:themeColor="text1" w:themeTint="FF" w:themeShade="FF"/>
          <w:sz w:val="24"/>
          <w:szCs w:val="24"/>
        </w:rPr>
        <w:t xml:space="preserve"> koolitusluba</w:t>
      </w:r>
      <w:r w:rsidRPr="5B60A4A8" w:rsidR="00A11C7B">
        <w:rPr>
          <w:rFonts w:ascii="Times New Roman" w:hAnsi="Times New Roman"/>
          <w:color w:val="000000" w:themeColor="text1" w:themeTint="FF" w:themeShade="FF"/>
          <w:sz w:val="24"/>
          <w:szCs w:val="24"/>
        </w:rPr>
        <w:t>de</w:t>
      </w:r>
      <w:r w:rsidRPr="5B60A4A8" w:rsidR="001F7753">
        <w:rPr>
          <w:rFonts w:ascii="Times New Roman" w:hAnsi="Times New Roman"/>
          <w:color w:val="000000" w:themeColor="text1" w:themeTint="FF" w:themeShade="FF"/>
          <w:sz w:val="24"/>
          <w:szCs w:val="24"/>
        </w:rPr>
        <w:t xml:space="preserve"> ja sotsiaalhoolekandeteenuste tegevuslubade taotlemisel, et lihtsustada ja kiirendada lubade andmise protsessi</w:t>
      </w:r>
      <w:r w:rsidRPr="5B60A4A8" w:rsidR="00E338AB">
        <w:rPr>
          <w:rFonts w:ascii="Times New Roman" w:hAnsi="Times New Roman"/>
          <w:color w:val="000000" w:themeColor="text1" w:themeTint="FF" w:themeShade="FF"/>
          <w:sz w:val="24"/>
          <w:szCs w:val="24"/>
        </w:rPr>
        <w:t xml:space="preserve"> ning suunata Terviseameti ressurssi tõhusamalt</w:t>
      </w:r>
      <w:del w:author="Maarja-Liis Lall - JUSTDIGI" w:date="2025-08-18T18:39:49.573Z" w:id="526414133">
        <w:r w:rsidRPr="5B60A4A8" w:rsidDel="001F7753">
          <w:rPr>
            <w:rFonts w:ascii="Times New Roman" w:hAnsi="Times New Roman"/>
            <w:color w:val="000000" w:themeColor="text1" w:themeTint="FF" w:themeShade="FF"/>
            <w:sz w:val="24"/>
            <w:szCs w:val="24"/>
          </w:rPr>
          <w:delText>.</w:delText>
        </w:r>
        <w:r w:rsidRPr="5B60A4A8" w:rsidDel="00E338AB">
          <w:rPr>
            <w:rFonts w:ascii="Times New Roman" w:hAnsi="Times New Roman"/>
            <w:color w:val="000000" w:themeColor="text1" w:themeTint="FF" w:themeShade="FF"/>
            <w:sz w:val="24"/>
            <w:szCs w:val="24"/>
          </w:rPr>
          <w:delText xml:space="preserve"> </w:delText>
        </w:r>
      </w:del>
      <w:ins w:author="Maarja-Liis Lall - JUSTDIGI" w:date="2025-08-18T18:39:49.667Z" w:id="1896695527">
        <w:r w:rsidRPr="5B60A4A8" w:rsidR="1C371CC2">
          <w:rPr>
            <w:rFonts w:ascii="Times New Roman" w:hAnsi="Times New Roman"/>
            <w:color w:val="000000" w:themeColor="text1" w:themeTint="FF" w:themeShade="FF"/>
            <w:sz w:val="24"/>
            <w:szCs w:val="24"/>
          </w:rPr>
          <w:t>;</w:t>
        </w:r>
      </w:ins>
    </w:p>
    <w:p w:rsidR="00A403D4" w:rsidP="5B60A4A8" w:rsidRDefault="0021240C" w14:paraId="71676B17" w14:textId="6A082DB2">
      <w:pPr>
        <w:rPr>
          <w:rFonts w:ascii="Times New Roman" w:hAnsi="Times New Roman"/>
          <w:color w:val="000000" w:themeColor="text1"/>
          <w:sz w:val="24"/>
          <w:szCs w:val="24"/>
        </w:rPr>
      </w:pPr>
      <w:r w:rsidRPr="5B60A4A8" w:rsidR="0021240C">
        <w:rPr>
          <w:rFonts w:ascii="Times New Roman" w:hAnsi="Times New Roman"/>
          <w:color w:val="000000" w:themeColor="text1" w:themeTint="FF" w:themeShade="FF"/>
          <w:sz w:val="24"/>
          <w:szCs w:val="24"/>
        </w:rPr>
        <w:t xml:space="preserve">4. </w:t>
      </w:r>
      <w:del w:author="Maarja-Liis Lall - JUSTDIGI" w:date="2025-08-18T18:39:21.53Z" w:id="1969405370">
        <w:r w:rsidRPr="5B60A4A8" w:rsidDel="00F25076">
          <w:rPr>
            <w:rFonts w:ascii="Times New Roman" w:hAnsi="Times New Roman"/>
            <w:color w:val="000000" w:themeColor="text1" w:themeTint="FF" w:themeShade="FF"/>
            <w:sz w:val="24"/>
            <w:szCs w:val="24"/>
          </w:rPr>
          <w:delText>Ravimiseaduse muudatus</w:delText>
        </w:r>
        <w:r w:rsidRPr="5B60A4A8" w:rsidDel="003F2E34">
          <w:rPr>
            <w:rFonts w:ascii="Times New Roman" w:hAnsi="Times New Roman"/>
            <w:color w:val="000000" w:themeColor="text1" w:themeTint="FF" w:themeShade="FF"/>
            <w:sz w:val="24"/>
            <w:szCs w:val="24"/>
          </w:rPr>
          <w:delText>t</w:delText>
        </w:r>
        <w:r w:rsidRPr="5B60A4A8" w:rsidDel="00F25076">
          <w:rPr>
            <w:rFonts w:ascii="Times New Roman" w:hAnsi="Times New Roman"/>
            <w:color w:val="000000" w:themeColor="text1" w:themeTint="FF" w:themeShade="FF"/>
            <w:sz w:val="24"/>
            <w:szCs w:val="24"/>
          </w:rPr>
          <w:delText xml:space="preserve">e </w:delText>
        </w:r>
        <w:r w:rsidRPr="5B60A4A8" w:rsidDel="00070CEA">
          <w:rPr>
            <w:rFonts w:ascii="Times New Roman" w:hAnsi="Times New Roman"/>
            <w:color w:val="000000" w:themeColor="text1" w:themeTint="FF" w:themeShade="FF"/>
            <w:sz w:val="24"/>
            <w:szCs w:val="24"/>
          </w:rPr>
          <w:delText>eesmär</w:delText>
        </w:r>
        <w:r w:rsidRPr="5B60A4A8" w:rsidDel="00070CEA">
          <w:rPr>
            <w:rFonts w:ascii="Times New Roman" w:hAnsi="Times New Roman"/>
            <w:color w:val="000000" w:themeColor="text1" w:themeTint="FF" w:themeShade="FF"/>
            <w:sz w:val="24"/>
            <w:szCs w:val="24"/>
          </w:rPr>
          <w:delText>k on</w:delText>
        </w:r>
        <w:r w:rsidRPr="5B60A4A8" w:rsidDel="00070CEA">
          <w:rPr>
            <w:rFonts w:ascii="Times New Roman" w:hAnsi="Times New Roman"/>
            <w:color w:val="000000" w:themeColor="text1" w:themeTint="FF" w:themeShade="FF"/>
            <w:sz w:val="24"/>
            <w:szCs w:val="24"/>
          </w:rPr>
          <w:delText xml:space="preserve"> </w:delText>
        </w:r>
      </w:del>
      <w:r w:rsidRPr="5B60A4A8" w:rsidR="00F25076">
        <w:rPr>
          <w:rFonts w:ascii="Times New Roman" w:hAnsi="Times New Roman"/>
          <w:color w:val="000000" w:themeColor="text1" w:themeTint="FF" w:themeShade="FF"/>
          <w:sz w:val="24"/>
          <w:szCs w:val="24"/>
        </w:rPr>
        <w:t xml:space="preserve">lõpetada erandkorras apteekide väljaspool apteeki käsimüügiravimite müügiks loa andmine </w:t>
      </w:r>
      <w:r w:rsidRPr="5B60A4A8" w:rsidR="00070CEA">
        <w:rPr>
          <w:rFonts w:ascii="Times New Roman" w:hAnsi="Times New Roman"/>
          <w:color w:val="000000" w:themeColor="text1" w:themeTint="FF" w:themeShade="FF"/>
          <w:sz w:val="24"/>
          <w:szCs w:val="24"/>
        </w:rPr>
        <w:t>ja</w:t>
      </w:r>
      <w:r w:rsidRPr="5B60A4A8" w:rsidR="00070CEA">
        <w:rPr>
          <w:rFonts w:ascii="Times New Roman" w:hAnsi="Times New Roman"/>
          <w:color w:val="000000" w:themeColor="text1" w:themeTint="FF" w:themeShade="FF"/>
          <w:sz w:val="24"/>
          <w:szCs w:val="24"/>
        </w:rPr>
        <w:t xml:space="preserve"> </w:t>
      </w:r>
      <w:r w:rsidRPr="5B60A4A8" w:rsidR="00F25076">
        <w:rPr>
          <w:rFonts w:ascii="Times New Roman" w:hAnsi="Times New Roman"/>
          <w:color w:val="000000" w:themeColor="text1" w:themeTint="FF" w:themeShade="FF"/>
          <w:sz w:val="24"/>
          <w:szCs w:val="24"/>
        </w:rPr>
        <w:t>apteegibussi teenuse pakkumine, et</w:t>
      </w:r>
      <w:r w:rsidRPr="5B60A4A8" w:rsidR="00F25076">
        <w:rPr>
          <w:rFonts w:ascii="Times New Roman" w:hAnsi="Times New Roman"/>
          <w:color w:val="000000" w:themeColor="text1" w:themeTint="FF" w:themeShade="FF"/>
          <w:sz w:val="24"/>
          <w:szCs w:val="24"/>
        </w:rPr>
        <w:t xml:space="preserve"> </w:t>
      </w:r>
      <w:r w:rsidRPr="5B60A4A8" w:rsidR="00070CEA">
        <w:rPr>
          <w:rFonts w:ascii="Times New Roman" w:hAnsi="Times New Roman"/>
          <w:color w:val="000000" w:themeColor="text1" w:themeTint="FF" w:themeShade="FF"/>
          <w:sz w:val="24"/>
          <w:szCs w:val="24"/>
        </w:rPr>
        <w:t xml:space="preserve">suurendada </w:t>
      </w:r>
      <w:r w:rsidRPr="5B60A4A8" w:rsidR="00CB3583">
        <w:rPr>
          <w:rFonts w:ascii="Times New Roman" w:hAnsi="Times New Roman"/>
          <w:color w:val="000000" w:themeColor="text1" w:themeTint="FF" w:themeShade="FF"/>
          <w:sz w:val="24"/>
          <w:szCs w:val="24"/>
        </w:rPr>
        <w:t>Ravimiameti ressursisää</w:t>
      </w:r>
      <w:r w:rsidRPr="5B60A4A8" w:rsidR="00070CEA">
        <w:rPr>
          <w:rFonts w:ascii="Times New Roman" w:hAnsi="Times New Roman"/>
          <w:color w:val="000000" w:themeColor="text1" w:themeTint="FF" w:themeShade="FF"/>
          <w:sz w:val="24"/>
          <w:szCs w:val="24"/>
        </w:rPr>
        <w:t>s</w:t>
      </w:r>
      <w:r w:rsidRPr="5B60A4A8" w:rsidR="00CB3583">
        <w:rPr>
          <w:rFonts w:ascii="Times New Roman" w:hAnsi="Times New Roman"/>
          <w:color w:val="000000" w:themeColor="text1" w:themeTint="FF" w:themeShade="FF"/>
          <w:sz w:val="24"/>
          <w:szCs w:val="24"/>
        </w:rPr>
        <w:t>tlik</w:t>
      </w:r>
      <w:r w:rsidRPr="5B60A4A8" w:rsidR="00070CEA">
        <w:rPr>
          <w:rFonts w:ascii="Times New Roman" w:hAnsi="Times New Roman"/>
          <w:color w:val="000000" w:themeColor="text1" w:themeTint="FF" w:themeShade="FF"/>
          <w:sz w:val="24"/>
          <w:szCs w:val="24"/>
        </w:rPr>
        <w:t>k</w:t>
      </w:r>
      <w:r w:rsidRPr="5B60A4A8" w:rsidR="00CB3583">
        <w:rPr>
          <w:rFonts w:ascii="Times New Roman" w:hAnsi="Times New Roman"/>
          <w:color w:val="000000" w:themeColor="text1" w:themeTint="FF" w:themeShade="FF"/>
          <w:sz w:val="24"/>
          <w:szCs w:val="24"/>
        </w:rPr>
        <w:t>ust</w:t>
      </w:r>
      <w:del w:author="Maarja-Liis Lall - JUSTDIGI" w:date="2025-08-18T18:39:51.935Z" w:id="94749373">
        <w:r w:rsidRPr="5B60A4A8" w:rsidDel="00CB3583">
          <w:rPr>
            <w:rFonts w:ascii="Times New Roman" w:hAnsi="Times New Roman"/>
            <w:color w:val="000000" w:themeColor="text1" w:themeTint="FF" w:themeShade="FF"/>
            <w:sz w:val="24"/>
            <w:szCs w:val="24"/>
          </w:rPr>
          <w:delText>.</w:delText>
        </w:r>
      </w:del>
      <w:ins w:author="Maarja-Liis Lall - JUSTDIGI" w:date="2025-08-18T18:39:52.019Z" w:id="1461195524">
        <w:r w:rsidRPr="5B60A4A8" w:rsidR="211F3EB6">
          <w:rPr>
            <w:rFonts w:ascii="Times New Roman" w:hAnsi="Times New Roman"/>
            <w:color w:val="000000" w:themeColor="text1" w:themeTint="FF" w:themeShade="FF"/>
            <w:sz w:val="24"/>
            <w:szCs w:val="24"/>
          </w:rPr>
          <w:t>;</w:t>
        </w:r>
      </w:ins>
    </w:p>
    <w:p w:rsidR="00370296" w:rsidP="5B60A4A8" w:rsidRDefault="0021240C" w14:paraId="205BFED4" w14:textId="786632B1">
      <w:pPr>
        <w:rPr>
          <w:rFonts w:ascii="Times New Roman" w:hAnsi="Times New Roman"/>
          <w:color w:val="000000" w:themeColor="text1"/>
          <w:sz w:val="24"/>
          <w:szCs w:val="24"/>
        </w:rPr>
      </w:pPr>
      <w:r w:rsidRPr="5B60A4A8" w:rsidR="0021240C">
        <w:rPr>
          <w:rFonts w:ascii="Times New Roman" w:hAnsi="Times New Roman"/>
          <w:color w:val="000000" w:themeColor="text1" w:themeTint="FF" w:themeShade="FF"/>
          <w:sz w:val="24"/>
          <w:szCs w:val="24"/>
        </w:rPr>
        <w:t xml:space="preserve">5. </w:t>
      </w:r>
      <w:del w:author="Maarja-Liis Lall - JUSTDIGI" w:date="2025-08-18T18:39:27.706Z" w:id="796651626">
        <w:r w:rsidRPr="5B60A4A8" w:rsidDel="00370296">
          <w:rPr>
            <w:rFonts w:ascii="Times New Roman" w:hAnsi="Times New Roman"/>
            <w:color w:val="000000" w:themeColor="text1" w:themeTint="FF" w:themeShade="FF"/>
            <w:sz w:val="24"/>
            <w:szCs w:val="24"/>
          </w:rPr>
          <w:delText xml:space="preserve">Tubakaseaduse muudatustega soovitakse </w:delText>
        </w:r>
      </w:del>
      <w:r w:rsidRPr="5B60A4A8" w:rsidR="00370296">
        <w:rPr>
          <w:rFonts w:ascii="Times New Roman" w:hAnsi="Times New Roman"/>
          <w:color w:val="000000" w:themeColor="text1" w:themeTint="FF" w:themeShade="FF"/>
          <w:sz w:val="24"/>
          <w:szCs w:val="24"/>
        </w:rPr>
        <w:t>vähendada suits</w:t>
      </w:r>
      <w:r w:rsidRPr="5B60A4A8" w:rsidR="00070CEA">
        <w:rPr>
          <w:rFonts w:ascii="Times New Roman" w:hAnsi="Times New Roman"/>
          <w:color w:val="000000" w:themeColor="text1" w:themeTint="FF" w:themeShade="FF"/>
          <w:sz w:val="24"/>
          <w:szCs w:val="24"/>
        </w:rPr>
        <w:t>etamisruumide</w:t>
      </w:r>
      <w:r w:rsidRPr="5B60A4A8" w:rsidR="00370296">
        <w:rPr>
          <w:rFonts w:ascii="Times New Roman" w:hAnsi="Times New Roman"/>
          <w:color w:val="000000" w:themeColor="text1" w:themeTint="FF" w:themeShade="FF"/>
          <w:sz w:val="24"/>
          <w:szCs w:val="24"/>
        </w:rPr>
        <w:t xml:space="preserve"> </w:t>
      </w:r>
      <w:r w:rsidRPr="5B60A4A8" w:rsidR="000C6731">
        <w:rPr>
          <w:rFonts w:ascii="Times New Roman" w:hAnsi="Times New Roman"/>
          <w:color w:val="000000" w:themeColor="text1" w:themeTint="FF" w:themeShade="FF"/>
          <w:sz w:val="24"/>
          <w:szCs w:val="24"/>
        </w:rPr>
        <w:t xml:space="preserve">arvu </w:t>
      </w:r>
      <w:r w:rsidRPr="5B60A4A8" w:rsidR="00070CEA">
        <w:rPr>
          <w:rFonts w:ascii="Times New Roman" w:hAnsi="Times New Roman"/>
          <w:color w:val="000000" w:themeColor="text1" w:themeTint="FF" w:themeShade="FF"/>
          <w:sz w:val="24"/>
          <w:szCs w:val="24"/>
        </w:rPr>
        <w:t xml:space="preserve">ja </w:t>
      </w:r>
      <w:r w:rsidRPr="5B60A4A8" w:rsidR="002D5BB3">
        <w:rPr>
          <w:rFonts w:ascii="Times New Roman" w:hAnsi="Times New Roman"/>
          <w:color w:val="000000" w:themeColor="text1" w:themeTint="FF" w:themeShade="FF"/>
          <w:sz w:val="24"/>
          <w:szCs w:val="24"/>
        </w:rPr>
        <w:t>seeläbi</w:t>
      </w:r>
      <w:r w:rsidRPr="5B60A4A8" w:rsidR="00370296">
        <w:rPr>
          <w:rFonts w:ascii="Times New Roman" w:hAnsi="Times New Roman"/>
          <w:color w:val="000000" w:themeColor="text1" w:themeTint="FF" w:themeShade="FF"/>
          <w:sz w:val="24"/>
          <w:szCs w:val="24"/>
        </w:rPr>
        <w:t xml:space="preserve"> </w:t>
      </w:r>
      <w:del w:author="Maarja-Liis Lall - JUSTDIGI" w:date="2025-08-18T18:40:00.49Z" w:id="1931205793">
        <w:r w:rsidRPr="5B60A4A8" w:rsidDel="00070CEA">
          <w:rPr>
            <w:rFonts w:ascii="Times New Roman" w:hAnsi="Times New Roman"/>
            <w:color w:val="000000" w:themeColor="text1" w:themeTint="FF" w:themeShade="FF"/>
            <w:sz w:val="24"/>
            <w:szCs w:val="24"/>
          </w:rPr>
          <w:delText>nõudlust</w:delText>
        </w:r>
      </w:del>
      <w:ins w:author="Maarja-Liis Lall - JUSTDIGI" w:date="2025-08-18T18:40:02.97Z" w:id="1635792768">
        <w:r w:rsidRPr="5B60A4A8" w:rsidR="71AC7E2E">
          <w:rPr>
            <w:rFonts w:ascii="Times New Roman" w:hAnsi="Times New Roman"/>
            <w:color w:val="000000" w:themeColor="text1" w:themeTint="FF" w:themeShade="FF"/>
            <w:sz w:val="24"/>
            <w:szCs w:val="24"/>
          </w:rPr>
          <w:t>vajadust</w:t>
        </w:r>
      </w:ins>
      <w:r w:rsidRPr="5B60A4A8" w:rsidR="00070CEA">
        <w:rPr>
          <w:rFonts w:ascii="Times New Roman" w:hAnsi="Times New Roman"/>
          <w:color w:val="000000" w:themeColor="text1" w:themeTint="FF" w:themeShade="FF"/>
          <w:sz w:val="24"/>
          <w:szCs w:val="24"/>
        </w:rPr>
        <w:t xml:space="preserve"> </w:t>
      </w:r>
      <w:r w:rsidRPr="5B60A4A8" w:rsidR="00370296">
        <w:rPr>
          <w:rFonts w:ascii="Times New Roman" w:hAnsi="Times New Roman"/>
          <w:color w:val="000000" w:themeColor="text1" w:themeTint="FF" w:themeShade="FF"/>
          <w:sz w:val="24"/>
          <w:szCs w:val="24"/>
        </w:rPr>
        <w:t xml:space="preserve">Terviseameti järelevalve </w:t>
      </w:r>
      <w:r w:rsidRPr="5B60A4A8" w:rsidR="00070CEA">
        <w:rPr>
          <w:rFonts w:ascii="Times New Roman" w:hAnsi="Times New Roman"/>
          <w:color w:val="000000" w:themeColor="text1" w:themeTint="FF" w:themeShade="FF"/>
          <w:sz w:val="24"/>
          <w:szCs w:val="24"/>
        </w:rPr>
        <w:t>järele</w:t>
      </w:r>
      <w:del w:author="Maarja-Liis Lall - JUSTDIGI" w:date="2025-08-18T18:39:53.128Z" w:id="1651491381">
        <w:r w:rsidRPr="5B60A4A8" w:rsidDel="00370296">
          <w:rPr>
            <w:rFonts w:ascii="Times New Roman" w:hAnsi="Times New Roman"/>
            <w:color w:val="000000" w:themeColor="text1" w:themeTint="FF" w:themeShade="FF"/>
            <w:sz w:val="24"/>
            <w:szCs w:val="24"/>
          </w:rPr>
          <w:delText>.</w:delText>
        </w:r>
      </w:del>
      <w:ins w:author="Maarja-Liis Lall - JUSTDIGI" w:date="2025-08-18T18:39:53.204Z" w:id="628443879">
        <w:r w:rsidRPr="5B60A4A8" w:rsidR="219E871E">
          <w:rPr>
            <w:rFonts w:ascii="Times New Roman" w:hAnsi="Times New Roman"/>
            <w:color w:val="000000" w:themeColor="text1" w:themeTint="FF" w:themeShade="FF"/>
            <w:sz w:val="24"/>
            <w:szCs w:val="24"/>
          </w:rPr>
          <w:t>;</w:t>
        </w:r>
      </w:ins>
    </w:p>
    <w:p w:rsidR="000C6731" w:rsidP="5B60A4A8" w:rsidRDefault="0021240C" w14:paraId="49FC1C1A" w14:textId="7B8C818C">
      <w:pPr>
        <w:rPr>
          <w:rFonts w:ascii="Times New Roman" w:hAnsi="Times New Roman"/>
          <w:color w:val="000000" w:themeColor="text1"/>
          <w:sz w:val="24"/>
          <w:szCs w:val="24"/>
        </w:rPr>
      </w:pPr>
      <w:r w:rsidRPr="5B60A4A8" w:rsidR="0021240C">
        <w:rPr>
          <w:rFonts w:ascii="Times New Roman" w:hAnsi="Times New Roman"/>
          <w:color w:val="000000" w:themeColor="text1" w:themeTint="FF" w:themeShade="FF"/>
          <w:sz w:val="24"/>
          <w:szCs w:val="24"/>
        </w:rPr>
        <w:t xml:space="preserve">6. </w:t>
      </w:r>
      <w:del w:author="Maarja-Liis Lall - JUSTDIGI" w:date="2025-08-18T18:39:37.085Z" w:id="1292907214">
        <w:r w:rsidRPr="5B60A4A8" w:rsidDel="008D764A">
          <w:rPr>
            <w:rFonts w:ascii="Times New Roman" w:hAnsi="Times New Roman"/>
            <w:color w:val="000000" w:themeColor="text1" w:themeTint="FF" w:themeShade="FF"/>
            <w:sz w:val="24"/>
            <w:szCs w:val="24"/>
          </w:rPr>
          <w:delText>T</w:delText>
        </w:r>
        <w:r w:rsidRPr="5B60A4A8" w:rsidDel="008D764A">
          <w:rPr>
            <w:rFonts w:ascii="Times New Roman" w:hAnsi="Times New Roman"/>
            <w:color w:val="000000" w:themeColor="text1" w:themeTint="FF" w:themeShade="FF"/>
            <w:sz w:val="24"/>
            <w:szCs w:val="24"/>
          </w:rPr>
          <w:delText xml:space="preserve">urismiseaduse muudatuste </w:delText>
        </w:r>
        <w:r w:rsidRPr="5B60A4A8" w:rsidDel="00070CEA">
          <w:rPr>
            <w:rFonts w:ascii="Times New Roman" w:hAnsi="Times New Roman"/>
            <w:color w:val="000000" w:themeColor="text1" w:themeTint="FF" w:themeShade="FF"/>
            <w:sz w:val="24"/>
            <w:szCs w:val="24"/>
          </w:rPr>
          <w:delText>eesmär</w:delText>
        </w:r>
        <w:r w:rsidRPr="5B60A4A8" w:rsidDel="00070CEA">
          <w:rPr>
            <w:rFonts w:ascii="Times New Roman" w:hAnsi="Times New Roman"/>
            <w:color w:val="000000" w:themeColor="text1" w:themeTint="FF" w:themeShade="FF"/>
            <w:sz w:val="24"/>
            <w:szCs w:val="24"/>
          </w:rPr>
          <w:delText>k</w:delText>
        </w:r>
        <w:r w:rsidRPr="5B60A4A8" w:rsidDel="00070CEA">
          <w:rPr>
            <w:rFonts w:ascii="Times New Roman" w:hAnsi="Times New Roman"/>
            <w:color w:val="000000" w:themeColor="text1" w:themeTint="FF" w:themeShade="FF"/>
            <w:sz w:val="24"/>
            <w:szCs w:val="24"/>
          </w:rPr>
          <w:delText xml:space="preserve"> </w:delText>
        </w:r>
        <w:r w:rsidRPr="5B60A4A8" w:rsidDel="008D764A">
          <w:rPr>
            <w:rFonts w:ascii="Times New Roman" w:hAnsi="Times New Roman"/>
            <w:color w:val="000000" w:themeColor="text1" w:themeTint="FF" w:themeShade="FF"/>
            <w:sz w:val="24"/>
            <w:szCs w:val="24"/>
          </w:rPr>
          <w:delText xml:space="preserve">on </w:delText>
        </w:r>
      </w:del>
      <w:r w:rsidRPr="5B60A4A8" w:rsidR="001E3F3B">
        <w:rPr>
          <w:rFonts w:ascii="Times New Roman" w:hAnsi="Times New Roman"/>
          <w:color w:val="000000" w:themeColor="text1" w:themeTint="FF" w:themeShade="FF"/>
          <w:sz w:val="24"/>
          <w:szCs w:val="24"/>
        </w:rPr>
        <w:t>kaotada</w:t>
      </w:r>
      <w:r w:rsidRPr="5B60A4A8" w:rsidR="008D764A">
        <w:rPr>
          <w:rFonts w:ascii="Times New Roman" w:hAnsi="Times New Roman"/>
          <w:color w:val="000000" w:themeColor="text1" w:themeTint="FF" w:themeShade="FF"/>
          <w:sz w:val="24"/>
          <w:szCs w:val="24"/>
        </w:rPr>
        <w:t xml:space="preserve"> </w:t>
      </w:r>
      <w:r w:rsidRPr="5B60A4A8" w:rsidR="003F2E34">
        <w:rPr>
          <w:rFonts w:ascii="Times New Roman" w:hAnsi="Times New Roman"/>
          <w:color w:val="000000" w:themeColor="text1" w:themeTint="FF" w:themeShade="FF"/>
          <w:sz w:val="24"/>
          <w:szCs w:val="24"/>
        </w:rPr>
        <w:t xml:space="preserve">turismiseaduse alusel sätestatud </w:t>
      </w:r>
      <w:r w:rsidRPr="5B60A4A8" w:rsidR="008D764A">
        <w:rPr>
          <w:rFonts w:ascii="Times New Roman" w:hAnsi="Times New Roman"/>
          <w:color w:val="000000" w:themeColor="text1" w:themeTint="FF" w:themeShade="FF"/>
          <w:sz w:val="24"/>
          <w:szCs w:val="24"/>
        </w:rPr>
        <w:t>terviseohutusega seotud nõuded majutusteenuse osutamisel</w:t>
      </w:r>
      <w:r w:rsidRPr="5B60A4A8" w:rsidR="00A20A39">
        <w:rPr>
          <w:rFonts w:ascii="Times New Roman" w:hAnsi="Times New Roman"/>
          <w:color w:val="000000" w:themeColor="text1" w:themeTint="FF" w:themeShade="FF"/>
          <w:sz w:val="24"/>
          <w:szCs w:val="24"/>
        </w:rPr>
        <w:t xml:space="preserve">, </w:t>
      </w:r>
      <w:r w:rsidRPr="5B60A4A8" w:rsidR="008D764A">
        <w:rPr>
          <w:rFonts w:ascii="Times New Roman" w:hAnsi="Times New Roman"/>
          <w:color w:val="000000" w:themeColor="text1" w:themeTint="FF" w:themeShade="FF"/>
          <w:sz w:val="24"/>
          <w:szCs w:val="24"/>
        </w:rPr>
        <w:t>vähenda</w:t>
      </w:r>
      <w:r w:rsidRPr="5B60A4A8" w:rsidR="00A20A39">
        <w:rPr>
          <w:rFonts w:ascii="Times New Roman" w:hAnsi="Times New Roman"/>
          <w:color w:val="000000" w:themeColor="text1" w:themeTint="FF" w:themeShade="FF"/>
          <w:sz w:val="24"/>
          <w:szCs w:val="24"/>
        </w:rPr>
        <w:t>des sellega</w:t>
      </w:r>
      <w:r w:rsidRPr="5B60A4A8" w:rsidR="008D764A">
        <w:rPr>
          <w:rFonts w:ascii="Times New Roman" w:hAnsi="Times New Roman"/>
          <w:color w:val="000000" w:themeColor="text1" w:themeTint="FF" w:themeShade="FF"/>
          <w:sz w:val="24"/>
          <w:szCs w:val="24"/>
        </w:rPr>
        <w:t xml:space="preserve"> </w:t>
      </w:r>
      <w:r w:rsidRPr="5B60A4A8" w:rsidR="001427FB">
        <w:rPr>
          <w:rFonts w:ascii="Times New Roman" w:hAnsi="Times New Roman"/>
          <w:color w:val="000000" w:themeColor="text1" w:themeTint="FF" w:themeShade="FF"/>
          <w:sz w:val="24"/>
          <w:szCs w:val="24"/>
        </w:rPr>
        <w:t>dubleerivaid</w:t>
      </w:r>
      <w:r w:rsidRPr="5B60A4A8" w:rsidR="00071737">
        <w:rPr>
          <w:rFonts w:ascii="Times New Roman" w:hAnsi="Times New Roman"/>
          <w:color w:val="000000" w:themeColor="text1" w:themeTint="FF" w:themeShade="FF"/>
          <w:sz w:val="24"/>
          <w:szCs w:val="24"/>
        </w:rPr>
        <w:t xml:space="preserve"> nõudeid ja </w:t>
      </w:r>
      <w:r w:rsidRPr="5B60A4A8" w:rsidR="008D764A">
        <w:rPr>
          <w:rFonts w:ascii="Times New Roman" w:hAnsi="Times New Roman"/>
          <w:color w:val="000000" w:themeColor="text1" w:themeTint="FF" w:themeShade="FF"/>
          <w:sz w:val="24"/>
          <w:szCs w:val="24"/>
        </w:rPr>
        <w:t>järelevalvet</w:t>
      </w:r>
      <w:r w:rsidRPr="5B60A4A8" w:rsidR="008D764A">
        <w:rPr>
          <w:rFonts w:ascii="Times New Roman" w:hAnsi="Times New Roman"/>
          <w:color w:val="000000" w:themeColor="text1" w:themeTint="FF" w:themeShade="FF"/>
          <w:sz w:val="24"/>
          <w:szCs w:val="24"/>
        </w:rPr>
        <w:t>.</w:t>
      </w:r>
    </w:p>
    <w:p w:rsidR="7F9873E2" w:rsidP="00AF5B07" w:rsidRDefault="7F9873E2" w14:paraId="2B48D8A2" w14:textId="481C0FBB">
      <w:pPr>
        <w:rPr>
          <w:rFonts w:ascii="Times New Roman" w:hAnsi="Times New Roman"/>
          <w:color w:val="000000" w:themeColor="text1"/>
          <w:sz w:val="24"/>
        </w:rPr>
      </w:pPr>
    </w:p>
    <w:p w:rsidRPr="00076EA4" w:rsidR="001339A9" w:rsidP="5B60A4A8" w:rsidRDefault="001339A9" w14:paraId="697DDF79" w14:textId="77777777">
      <w:pPr>
        <w:pStyle w:val="Loendilik"/>
        <w:numPr>
          <w:ilvl w:val="0"/>
          <w:numId w:val="16"/>
        </w:numPr>
        <w:rPr>
          <w:rFonts w:ascii="Times New Roman" w:hAnsi="Times New Roman"/>
          <w:b w:val="1"/>
          <w:bCs w:val="1"/>
          <w:sz w:val="24"/>
          <w:szCs w:val="24"/>
        </w:rPr>
      </w:pPr>
      <w:commentRangeStart w:id="1534362357"/>
      <w:commentRangeStart w:id="1372949390"/>
      <w:commentRangeStart w:id="1957962294"/>
      <w:commentRangeStart w:id="1972910484"/>
      <w:commentRangeStart w:id="1062043721"/>
      <w:commentRangeStart w:id="203452637"/>
      <w:r w:rsidRPr="13A9AFE0" w:rsidR="2D5771A2">
        <w:rPr>
          <w:rFonts w:ascii="Times New Roman" w:hAnsi="Times New Roman"/>
          <w:b w:val="1"/>
          <w:bCs w:val="1"/>
          <w:sz w:val="24"/>
          <w:szCs w:val="24"/>
        </w:rPr>
        <w:t>Eelnõu sisu ja võrdlev analüüs</w:t>
      </w:r>
      <w:commentRangeEnd w:id="1534362357"/>
      <w:r>
        <w:rPr>
          <w:rStyle w:val="CommentReference"/>
        </w:rPr>
        <w:commentReference w:id="1534362357"/>
      </w:r>
      <w:commentRangeEnd w:id="1372949390"/>
      <w:r>
        <w:rPr>
          <w:rStyle w:val="CommentReference"/>
        </w:rPr>
        <w:commentReference w:id="1372949390"/>
      </w:r>
      <w:commentRangeEnd w:id="1957962294"/>
      <w:r>
        <w:rPr>
          <w:rStyle w:val="CommentReference"/>
        </w:rPr>
        <w:commentReference w:id="1957962294"/>
      </w:r>
      <w:commentRangeEnd w:id="1972910484"/>
      <w:r>
        <w:rPr>
          <w:rStyle w:val="CommentReference"/>
        </w:rPr>
        <w:commentReference w:id="1972910484"/>
      </w:r>
      <w:commentRangeEnd w:id="1062043721"/>
      <w:r>
        <w:rPr>
          <w:rStyle w:val="CommentReference"/>
        </w:rPr>
        <w:commentReference w:id="1062043721"/>
      </w:r>
      <w:commentRangeEnd w:id="203452637"/>
      <w:r>
        <w:rPr>
          <w:rStyle w:val="CommentReference"/>
        </w:rPr>
        <w:commentReference w:id="203452637"/>
      </w:r>
    </w:p>
    <w:p w:rsidR="0097276E" w:rsidP="00AF5B07" w:rsidRDefault="0097276E" w14:paraId="1CF325D6" w14:textId="77777777">
      <w:pPr>
        <w:rPr>
          <w:rFonts w:ascii="Times New Roman" w:hAnsi="Times New Roman"/>
          <w:sz w:val="24"/>
        </w:rPr>
      </w:pPr>
    </w:p>
    <w:p w:rsidR="00C124B0" w:rsidP="00AF5B07" w:rsidRDefault="00C124B0" w14:paraId="066ECF3B" w14:textId="77777777">
      <w:pPr>
        <w:rPr>
          <w:rFonts w:ascii="Times New Roman" w:hAnsi="Times New Roman"/>
          <w:sz w:val="24"/>
        </w:rPr>
        <w:sectPr w:rsidR="00C124B0">
          <w:type w:val="continuous"/>
          <w:pgSz w:w="11906" w:h="16838" w:orient="portrait"/>
          <w:pgMar w:top="1418" w:right="680" w:bottom="1418" w:left="1701" w:header="680" w:footer="680" w:gutter="0"/>
          <w:cols w:space="708"/>
          <w:formProt w:val="0"/>
          <w:docGrid w:linePitch="360"/>
        </w:sectPr>
      </w:pPr>
    </w:p>
    <w:p w:rsidRPr="0060650E" w:rsidR="004F3CA7" w:rsidP="00AF5B07" w:rsidRDefault="25033FBD" w14:paraId="4B999766" w14:textId="2BDD9B02">
      <w:pPr>
        <w:rPr>
          <w:rFonts w:ascii="Times New Roman" w:hAnsi="Times New Roman"/>
          <w:sz w:val="24"/>
        </w:rPr>
      </w:pPr>
      <w:r w:rsidRPr="7F9873E2">
        <w:rPr>
          <w:rFonts w:ascii="Times New Roman" w:hAnsi="Times New Roman"/>
          <w:sz w:val="24"/>
        </w:rPr>
        <w:t xml:space="preserve">Eelnõu koosneb </w:t>
      </w:r>
      <w:r w:rsidR="004A17B8">
        <w:rPr>
          <w:rFonts w:ascii="Times New Roman" w:hAnsi="Times New Roman"/>
          <w:sz w:val="24"/>
        </w:rPr>
        <w:t>üh</w:t>
      </w:r>
      <w:r w:rsidR="00950140">
        <w:rPr>
          <w:rFonts w:ascii="Times New Roman" w:hAnsi="Times New Roman"/>
          <w:sz w:val="24"/>
        </w:rPr>
        <w:t>eksast</w:t>
      </w:r>
      <w:r w:rsidRPr="7F9873E2" w:rsidR="00950140">
        <w:rPr>
          <w:rFonts w:ascii="Times New Roman" w:hAnsi="Times New Roman"/>
          <w:sz w:val="24"/>
        </w:rPr>
        <w:t xml:space="preserve"> </w:t>
      </w:r>
      <w:r w:rsidRPr="7F9873E2">
        <w:rPr>
          <w:rFonts w:ascii="Times New Roman" w:hAnsi="Times New Roman"/>
          <w:sz w:val="24"/>
        </w:rPr>
        <w:t>paragrahvist</w:t>
      </w:r>
      <w:r w:rsidR="00EA65A2">
        <w:rPr>
          <w:rFonts w:ascii="Times New Roman" w:hAnsi="Times New Roman"/>
          <w:sz w:val="24"/>
        </w:rPr>
        <w:t>,</w:t>
      </w:r>
      <w:r w:rsidRPr="004F3CA7" w:rsidR="004F3CA7">
        <w:rPr>
          <w:rFonts w:ascii="Times New Roman" w:hAnsi="Times New Roman"/>
          <w:sz w:val="24"/>
        </w:rPr>
        <w:t xml:space="preserve"> </w:t>
      </w:r>
      <w:r w:rsidRPr="0060650E" w:rsidR="004F3CA7">
        <w:rPr>
          <w:rFonts w:ascii="Times New Roman" w:hAnsi="Times New Roman"/>
          <w:sz w:val="24"/>
        </w:rPr>
        <w:t xml:space="preserve">milles nähakse ette </w:t>
      </w:r>
      <w:r w:rsidR="004A17B8">
        <w:rPr>
          <w:rFonts w:ascii="Times New Roman" w:hAnsi="Times New Roman"/>
          <w:sz w:val="24"/>
        </w:rPr>
        <w:t>kaheksa</w:t>
      </w:r>
      <w:r w:rsidRPr="0060650E" w:rsidR="004F3CA7">
        <w:rPr>
          <w:rFonts w:ascii="Times New Roman" w:hAnsi="Times New Roman"/>
          <w:sz w:val="24"/>
        </w:rPr>
        <w:t xml:space="preserve"> seaduse muutmine.</w:t>
      </w:r>
    </w:p>
    <w:p w:rsidR="7F9873E2" w:rsidP="00AF5B07" w:rsidRDefault="7F9873E2" w14:paraId="699A8BDC" w14:textId="204624FC">
      <w:pPr>
        <w:rPr>
          <w:rFonts w:ascii="Times New Roman" w:hAnsi="Times New Roman"/>
          <w:sz w:val="24"/>
        </w:rPr>
      </w:pPr>
    </w:p>
    <w:p w:rsidR="003D1A43" w:rsidP="00AF5B07" w:rsidRDefault="68410C22" w14:paraId="1980B829" w14:textId="38696FC0">
      <w:pPr>
        <w:rPr>
          <w:rFonts w:ascii="Times New Roman" w:hAnsi="Times New Roman"/>
          <w:b/>
          <w:bCs/>
          <w:sz w:val="24"/>
        </w:rPr>
      </w:pPr>
      <w:r w:rsidRPr="7F9873E2">
        <w:rPr>
          <w:rFonts w:ascii="Times New Roman" w:hAnsi="Times New Roman"/>
          <w:b/>
          <w:bCs/>
          <w:sz w:val="24"/>
        </w:rPr>
        <w:t>Eelnõu §</w:t>
      </w:r>
      <w:r w:rsidR="003D1A43">
        <w:rPr>
          <w:rFonts w:ascii="Times New Roman" w:hAnsi="Times New Roman"/>
          <w:b/>
          <w:bCs/>
          <w:sz w:val="24"/>
        </w:rPr>
        <w:t>-ga</w:t>
      </w:r>
      <w:r w:rsidRPr="7F9873E2">
        <w:rPr>
          <w:rFonts w:ascii="Times New Roman" w:hAnsi="Times New Roman"/>
          <w:b/>
          <w:bCs/>
          <w:sz w:val="24"/>
        </w:rPr>
        <w:t xml:space="preserve"> 1</w:t>
      </w:r>
      <w:r w:rsidR="003D1A43">
        <w:rPr>
          <w:rFonts w:ascii="Times New Roman" w:hAnsi="Times New Roman"/>
          <w:b/>
          <w:bCs/>
          <w:sz w:val="24"/>
        </w:rPr>
        <w:t xml:space="preserve"> muudetakse atmosfääriõhu </w:t>
      </w:r>
      <w:r w:rsidR="0019175B">
        <w:rPr>
          <w:rFonts w:ascii="Times New Roman" w:hAnsi="Times New Roman"/>
          <w:b/>
          <w:bCs/>
          <w:sz w:val="24"/>
        </w:rPr>
        <w:t xml:space="preserve">kaitse </w:t>
      </w:r>
      <w:r w:rsidR="003D1A43">
        <w:rPr>
          <w:rFonts w:ascii="Times New Roman" w:hAnsi="Times New Roman"/>
          <w:b/>
          <w:bCs/>
          <w:sz w:val="24"/>
        </w:rPr>
        <w:t>seadust</w:t>
      </w:r>
      <w:r w:rsidR="00F47A44">
        <w:rPr>
          <w:rFonts w:ascii="Times New Roman" w:hAnsi="Times New Roman"/>
          <w:b/>
          <w:bCs/>
          <w:sz w:val="24"/>
        </w:rPr>
        <w:t xml:space="preserve"> (AÕKS)</w:t>
      </w:r>
    </w:p>
    <w:p w:rsidR="003D1A43" w:rsidP="00AF5B07" w:rsidRDefault="003D1A43" w14:paraId="4D255937" w14:textId="77777777">
      <w:pPr>
        <w:rPr>
          <w:rFonts w:ascii="Times New Roman" w:hAnsi="Times New Roman"/>
          <w:b/>
          <w:bCs/>
          <w:sz w:val="24"/>
        </w:rPr>
      </w:pPr>
    </w:p>
    <w:p w:rsidRPr="00155577" w:rsidR="00DF2C14" w:rsidP="00AF5B07" w:rsidRDefault="003A2776" w14:paraId="0A07FF3B" w14:textId="74E318AF">
      <w:pPr>
        <w:rPr>
          <w:rFonts w:ascii="Times New Roman" w:hAnsi="Times New Roman"/>
          <w:sz w:val="24"/>
        </w:rPr>
      </w:pPr>
      <w:r w:rsidRPr="005A33A1">
        <w:rPr>
          <w:rFonts w:ascii="Times New Roman" w:hAnsi="Times New Roman"/>
          <w:b/>
          <w:sz w:val="24"/>
        </w:rPr>
        <w:t>Punktiga 1</w:t>
      </w:r>
      <w:r w:rsidRPr="005A33A1">
        <w:rPr>
          <w:rFonts w:ascii="Times New Roman" w:hAnsi="Times New Roman"/>
          <w:sz w:val="24"/>
        </w:rPr>
        <w:t xml:space="preserve"> tunnista</w:t>
      </w:r>
      <w:r w:rsidRPr="005A33A1" w:rsidR="009A5C37">
        <w:rPr>
          <w:rFonts w:ascii="Times New Roman" w:hAnsi="Times New Roman"/>
          <w:sz w:val="24"/>
        </w:rPr>
        <w:t>takse kehtetuk</w:t>
      </w:r>
      <w:r w:rsidRPr="00155577" w:rsidR="0051324B">
        <w:rPr>
          <w:rFonts w:ascii="Times New Roman" w:hAnsi="Times New Roman"/>
          <w:sz w:val="24"/>
        </w:rPr>
        <w:t xml:space="preserve">s </w:t>
      </w:r>
      <w:r w:rsidR="00F47A44">
        <w:rPr>
          <w:rFonts w:ascii="Times New Roman" w:hAnsi="Times New Roman"/>
          <w:sz w:val="24"/>
        </w:rPr>
        <w:t xml:space="preserve">AÕKS </w:t>
      </w:r>
      <w:r w:rsidRPr="00155577" w:rsidR="0051324B">
        <w:rPr>
          <w:rFonts w:ascii="Times New Roman" w:hAnsi="Times New Roman"/>
          <w:sz w:val="24"/>
        </w:rPr>
        <w:t>§</w:t>
      </w:r>
      <w:r w:rsidRPr="00155577" w:rsidR="00747363">
        <w:rPr>
          <w:rFonts w:ascii="Times New Roman" w:hAnsi="Times New Roman"/>
          <w:sz w:val="24"/>
        </w:rPr>
        <w:t xml:space="preserve"> 63 lõige 7</w:t>
      </w:r>
      <w:r w:rsidRPr="00155577" w:rsidR="00210687">
        <w:rPr>
          <w:rFonts w:ascii="Times New Roman" w:hAnsi="Times New Roman"/>
          <w:sz w:val="24"/>
        </w:rPr>
        <w:t>, mis sätesta</w:t>
      </w:r>
      <w:r w:rsidRPr="00155577" w:rsidR="00496F9B">
        <w:rPr>
          <w:rFonts w:ascii="Times New Roman" w:hAnsi="Times New Roman"/>
          <w:sz w:val="24"/>
        </w:rPr>
        <w:t>b</w:t>
      </w:r>
      <w:r w:rsidRPr="00155577" w:rsidR="00210687">
        <w:rPr>
          <w:rFonts w:ascii="Times New Roman" w:hAnsi="Times New Roman"/>
          <w:sz w:val="24"/>
        </w:rPr>
        <w:t xml:space="preserve">, et </w:t>
      </w:r>
      <w:proofErr w:type="spellStart"/>
      <w:r w:rsidR="00910F79">
        <w:rPr>
          <w:rFonts w:ascii="Times New Roman" w:hAnsi="Times New Roman"/>
          <w:sz w:val="24"/>
        </w:rPr>
        <w:t>KOV-i</w:t>
      </w:r>
      <w:proofErr w:type="spellEnd"/>
      <w:r w:rsidR="00910F79">
        <w:rPr>
          <w:rFonts w:ascii="Times New Roman" w:hAnsi="Times New Roman"/>
          <w:sz w:val="24"/>
        </w:rPr>
        <w:t xml:space="preserve"> </w:t>
      </w:r>
      <w:r w:rsidRPr="00155577" w:rsidR="00D7434E">
        <w:rPr>
          <w:rFonts w:ascii="Times New Roman" w:hAnsi="Times New Roman"/>
          <w:sz w:val="24"/>
        </w:rPr>
        <w:t>üksus esitab mürakaardi ja müra vähendamise tegevuskava teadmiseks Terviseametile.</w:t>
      </w:r>
      <w:r w:rsidRPr="00155577" w:rsidR="00496F9B">
        <w:rPr>
          <w:rFonts w:ascii="Times New Roman" w:hAnsi="Times New Roman"/>
          <w:sz w:val="24"/>
        </w:rPr>
        <w:t xml:space="preserve"> </w:t>
      </w:r>
      <w:r w:rsidRPr="00155577" w:rsidR="00754129">
        <w:rPr>
          <w:rFonts w:ascii="Times New Roman" w:hAnsi="Times New Roman"/>
          <w:sz w:val="24"/>
        </w:rPr>
        <w:t xml:space="preserve">Tegelikkuses </w:t>
      </w:r>
      <w:r w:rsidRPr="00155577" w:rsidR="0035224B">
        <w:rPr>
          <w:rFonts w:ascii="Times New Roman" w:hAnsi="Times New Roman"/>
          <w:sz w:val="24"/>
        </w:rPr>
        <w:t xml:space="preserve">aga </w:t>
      </w:r>
      <w:r w:rsidRPr="00155577" w:rsidR="00754129">
        <w:rPr>
          <w:rFonts w:ascii="Times New Roman" w:hAnsi="Times New Roman"/>
          <w:sz w:val="24"/>
        </w:rPr>
        <w:t xml:space="preserve">puudub Terviseametil </w:t>
      </w:r>
      <w:r w:rsidRPr="00155577" w:rsidR="0035224B">
        <w:rPr>
          <w:rFonts w:ascii="Times New Roman" w:hAnsi="Times New Roman"/>
          <w:sz w:val="24"/>
        </w:rPr>
        <w:t>nimetud</w:t>
      </w:r>
      <w:r w:rsidRPr="00155577" w:rsidR="00754129">
        <w:rPr>
          <w:rFonts w:ascii="Times New Roman" w:hAnsi="Times New Roman"/>
          <w:sz w:val="24"/>
        </w:rPr>
        <w:t xml:space="preserve"> dokumentide </w:t>
      </w:r>
      <w:r w:rsidR="001F3DFB">
        <w:rPr>
          <w:rFonts w:ascii="Times New Roman" w:hAnsi="Times New Roman"/>
          <w:sz w:val="24"/>
        </w:rPr>
        <w:t>puhul</w:t>
      </w:r>
      <w:r w:rsidRPr="00155577" w:rsidR="001F3DFB">
        <w:rPr>
          <w:rFonts w:ascii="Times New Roman" w:hAnsi="Times New Roman"/>
          <w:sz w:val="24"/>
        </w:rPr>
        <w:t xml:space="preserve"> </w:t>
      </w:r>
      <w:r w:rsidRPr="00155577" w:rsidR="00754129">
        <w:rPr>
          <w:rFonts w:ascii="Times New Roman" w:hAnsi="Times New Roman"/>
          <w:sz w:val="24"/>
        </w:rPr>
        <w:t xml:space="preserve">sisuline roll – Terviseamet ei osale nende koostamises ega hindamises ning mürakaartide ja tegevuskavade teadmiseks </w:t>
      </w:r>
      <w:r w:rsidR="001F3DFB">
        <w:rPr>
          <w:rFonts w:ascii="Times New Roman" w:hAnsi="Times New Roman"/>
          <w:sz w:val="24"/>
        </w:rPr>
        <w:t>esita</w:t>
      </w:r>
      <w:r w:rsidRPr="00155577" w:rsidR="001F3DFB">
        <w:rPr>
          <w:rFonts w:ascii="Times New Roman" w:hAnsi="Times New Roman"/>
          <w:sz w:val="24"/>
        </w:rPr>
        <w:t xml:space="preserve">mine </w:t>
      </w:r>
      <w:r w:rsidRPr="00155577" w:rsidR="00754129">
        <w:rPr>
          <w:rFonts w:ascii="Times New Roman" w:hAnsi="Times New Roman"/>
          <w:sz w:val="24"/>
        </w:rPr>
        <w:t xml:space="preserve">ei aita kuidagi parandada mürakaartide ja tegevuskavade kvaliteeti. Terviseametil puudub ka õiguslikult siduv funktsioon protsessi </w:t>
      </w:r>
      <w:r w:rsidRPr="00155577" w:rsidR="00B41587">
        <w:rPr>
          <w:rFonts w:ascii="Times New Roman" w:hAnsi="Times New Roman"/>
          <w:sz w:val="24"/>
        </w:rPr>
        <w:t>sekku</w:t>
      </w:r>
      <w:r w:rsidR="00B41587">
        <w:rPr>
          <w:rFonts w:ascii="Times New Roman" w:hAnsi="Times New Roman"/>
          <w:sz w:val="24"/>
        </w:rPr>
        <w:t>da</w:t>
      </w:r>
      <w:r w:rsidRPr="00155577" w:rsidR="00B41587">
        <w:rPr>
          <w:rFonts w:ascii="Times New Roman" w:hAnsi="Times New Roman"/>
          <w:sz w:val="24"/>
        </w:rPr>
        <w:t xml:space="preserve"> </w:t>
      </w:r>
      <w:r w:rsidRPr="00155577" w:rsidR="00754129">
        <w:rPr>
          <w:rFonts w:ascii="Times New Roman" w:hAnsi="Times New Roman"/>
          <w:sz w:val="24"/>
        </w:rPr>
        <w:t>või se</w:t>
      </w:r>
      <w:r w:rsidR="00B41587">
        <w:rPr>
          <w:rFonts w:ascii="Times New Roman" w:hAnsi="Times New Roman"/>
          <w:sz w:val="24"/>
        </w:rPr>
        <w:t>da</w:t>
      </w:r>
      <w:r w:rsidRPr="00155577" w:rsidR="00754129">
        <w:rPr>
          <w:rFonts w:ascii="Times New Roman" w:hAnsi="Times New Roman"/>
          <w:sz w:val="24"/>
        </w:rPr>
        <w:t xml:space="preserve"> </w:t>
      </w:r>
      <w:r w:rsidRPr="00155577" w:rsidR="00B41587">
        <w:rPr>
          <w:rFonts w:ascii="Times New Roman" w:hAnsi="Times New Roman"/>
          <w:sz w:val="24"/>
        </w:rPr>
        <w:t>mõjuta</w:t>
      </w:r>
      <w:r w:rsidR="00B41587">
        <w:rPr>
          <w:rFonts w:ascii="Times New Roman" w:hAnsi="Times New Roman"/>
          <w:sz w:val="24"/>
        </w:rPr>
        <w:t>da</w:t>
      </w:r>
      <w:r w:rsidRPr="00155577" w:rsidR="00754129">
        <w:rPr>
          <w:rFonts w:ascii="Times New Roman" w:hAnsi="Times New Roman"/>
          <w:sz w:val="24"/>
        </w:rPr>
        <w:t xml:space="preserve">. Samal ajal on teadmiseks saatmise puhul tegemist varjatud kohustusega, mille täitmine eeldab dokumentidega põhjalikku tutvumist, kuigi sellest ei tulene </w:t>
      </w:r>
      <w:r w:rsidR="00B41587">
        <w:rPr>
          <w:rFonts w:ascii="Times New Roman" w:hAnsi="Times New Roman"/>
          <w:sz w:val="24"/>
        </w:rPr>
        <w:t>Tervise</w:t>
      </w:r>
      <w:r w:rsidRPr="00155577" w:rsidR="00754129">
        <w:rPr>
          <w:rFonts w:ascii="Times New Roman" w:hAnsi="Times New Roman"/>
          <w:sz w:val="24"/>
        </w:rPr>
        <w:t xml:space="preserve">ametile otseseid kohustusi ega õigusi. Mürakaardid ja tegevuskavad on </w:t>
      </w:r>
      <w:proofErr w:type="spellStart"/>
      <w:r w:rsidR="00B455A2">
        <w:rPr>
          <w:rFonts w:ascii="Times New Roman" w:hAnsi="Times New Roman"/>
          <w:sz w:val="24"/>
        </w:rPr>
        <w:t>KOV-i</w:t>
      </w:r>
      <w:proofErr w:type="spellEnd"/>
      <w:r w:rsidRPr="00155577" w:rsidR="00754129">
        <w:rPr>
          <w:rFonts w:ascii="Times New Roman" w:hAnsi="Times New Roman"/>
          <w:sz w:val="24"/>
        </w:rPr>
        <w:t xml:space="preserve"> strateegilised tööriistad kohaliku elukeskkonna kujundamiseks. Vastavalt </w:t>
      </w:r>
      <w:r w:rsidR="00B41587">
        <w:rPr>
          <w:rFonts w:ascii="Times New Roman" w:hAnsi="Times New Roman"/>
          <w:sz w:val="24"/>
        </w:rPr>
        <w:t>AÕKS</w:t>
      </w:r>
      <w:r w:rsidRPr="00155577" w:rsidR="00754129">
        <w:rPr>
          <w:rFonts w:ascii="Times New Roman" w:hAnsi="Times New Roman"/>
          <w:sz w:val="24"/>
        </w:rPr>
        <w:t xml:space="preserve"> § 65 lõigetele 1 ja 2 tuleb need avalikustada </w:t>
      </w:r>
      <w:proofErr w:type="spellStart"/>
      <w:r w:rsidR="004C358D">
        <w:rPr>
          <w:rFonts w:ascii="Times New Roman" w:hAnsi="Times New Roman"/>
          <w:sz w:val="24"/>
        </w:rPr>
        <w:t>KOV-i</w:t>
      </w:r>
      <w:proofErr w:type="spellEnd"/>
      <w:r w:rsidRPr="00155577" w:rsidR="00754129">
        <w:rPr>
          <w:rFonts w:ascii="Times New Roman" w:hAnsi="Times New Roman"/>
          <w:sz w:val="24"/>
        </w:rPr>
        <w:t xml:space="preserve"> </w:t>
      </w:r>
      <w:r w:rsidR="00B41587">
        <w:rPr>
          <w:rFonts w:ascii="Times New Roman" w:hAnsi="Times New Roman"/>
          <w:sz w:val="24"/>
        </w:rPr>
        <w:t>veebi</w:t>
      </w:r>
      <w:r w:rsidRPr="00155577" w:rsidR="00B41587">
        <w:rPr>
          <w:rFonts w:ascii="Times New Roman" w:hAnsi="Times New Roman"/>
          <w:sz w:val="24"/>
        </w:rPr>
        <w:t>lehel</w:t>
      </w:r>
      <w:r w:rsidRPr="00155577" w:rsidR="00754129">
        <w:rPr>
          <w:rFonts w:ascii="Times New Roman" w:hAnsi="Times New Roman"/>
          <w:sz w:val="24"/>
        </w:rPr>
        <w:t xml:space="preserve">. Kui Terviseametil tekib vajadus dokumentidega </w:t>
      </w:r>
      <w:r w:rsidRPr="00155577" w:rsidR="00402EEE">
        <w:rPr>
          <w:rFonts w:ascii="Times New Roman" w:hAnsi="Times New Roman"/>
          <w:sz w:val="24"/>
        </w:rPr>
        <w:t>tutvu</w:t>
      </w:r>
      <w:r w:rsidR="00402EEE">
        <w:rPr>
          <w:rFonts w:ascii="Times New Roman" w:hAnsi="Times New Roman"/>
          <w:sz w:val="24"/>
        </w:rPr>
        <w:t>da</w:t>
      </w:r>
      <w:r w:rsidRPr="00155577" w:rsidR="00402EEE">
        <w:rPr>
          <w:rFonts w:ascii="Times New Roman" w:hAnsi="Times New Roman"/>
          <w:sz w:val="24"/>
        </w:rPr>
        <w:t xml:space="preserve"> </w:t>
      </w:r>
      <w:r w:rsidRPr="00155577" w:rsidR="00754129">
        <w:rPr>
          <w:rFonts w:ascii="Times New Roman" w:hAnsi="Times New Roman"/>
          <w:sz w:val="24"/>
        </w:rPr>
        <w:t xml:space="preserve">(nt järelevalve või ohuprognooside koostamise raames), </w:t>
      </w:r>
      <w:r w:rsidR="00402EEE">
        <w:rPr>
          <w:rFonts w:ascii="Times New Roman" w:hAnsi="Times New Roman"/>
          <w:sz w:val="24"/>
        </w:rPr>
        <w:t xml:space="preserve">saab ta seda teha </w:t>
      </w:r>
      <w:proofErr w:type="spellStart"/>
      <w:r w:rsidR="00402EEE">
        <w:rPr>
          <w:rFonts w:ascii="Times New Roman" w:hAnsi="Times New Roman"/>
          <w:sz w:val="24"/>
        </w:rPr>
        <w:t>KOV-i</w:t>
      </w:r>
      <w:proofErr w:type="spellEnd"/>
      <w:r w:rsidR="00402EEE">
        <w:rPr>
          <w:rFonts w:ascii="Times New Roman" w:hAnsi="Times New Roman"/>
          <w:sz w:val="24"/>
        </w:rPr>
        <w:t xml:space="preserve"> veebilehel</w:t>
      </w:r>
      <w:r w:rsidRPr="00155577" w:rsidR="00754129">
        <w:rPr>
          <w:rFonts w:ascii="Times New Roman" w:hAnsi="Times New Roman"/>
          <w:sz w:val="24"/>
        </w:rPr>
        <w:t xml:space="preserve">. </w:t>
      </w:r>
      <w:r w:rsidRPr="00155577" w:rsidR="00402EEE">
        <w:rPr>
          <w:rFonts w:ascii="Times New Roman" w:hAnsi="Times New Roman"/>
          <w:sz w:val="24"/>
        </w:rPr>
        <w:t>Järg</w:t>
      </w:r>
      <w:r w:rsidR="00402EEE">
        <w:rPr>
          <w:rFonts w:ascii="Times New Roman" w:hAnsi="Times New Roman"/>
          <w:sz w:val="24"/>
        </w:rPr>
        <w:t>mise</w:t>
      </w:r>
      <w:r w:rsidRPr="00155577" w:rsidR="00402EEE">
        <w:rPr>
          <w:rFonts w:ascii="Times New Roman" w:hAnsi="Times New Roman"/>
          <w:sz w:val="24"/>
        </w:rPr>
        <w:t xml:space="preserve"> </w:t>
      </w:r>
      <w:r w:rsidRPr="00155577" w:rsidR="00BC5909">
        <w:rPr>
          <w:rFonts w:ascii="Times New Roman" w:hAnsi="Times New Roman"/>
          <w:sz w:val="24"/>
        </w:rPr>
        <w:t>kolme punkti</w:t>
      </w:r>
      <w:r w:rsidR="00402EEE">
        <w:rPr>
          <w:rFonts w:ascii="Times New Roman" w:hAnsi="Times New Roman"/>
          <w:sz w:val="24"/>
        </w:rPr>
        <w:t>ga tehtavate</w:t>
      </w:r>
      <w:r w:rsidRPr="00155577" w:rsidR="007814AB">
        <w:rPr>
          <w:rFonts w:ascii="Times New Roman" w:hAnsi="Times New Roman"/>
          <w:sz w:val="24"/>
        </w:rPr>
        <w:t xml:space="preserve"> muu</w:t>
      </w:r>
      <w:r w:rsidR="00402EEE">
        <w:rPr>
          <w:rFonts w:ascii="Times New Roman" w:hAnsi="Times New Roman"/>
          <w:sz w:val="24"/>
        </w:rPr>
        <w:t>datuste</w:t>
      </w:r>
      <w:r w:rsidRPr="00155577" w:rsidR="007814AB">
        <w:rPr>
          <w:rFonts w:ascii="Times New Roman" w:hAnsi="Times New Roman"/>
          <w:sz w:val="24"/>
        </w:rPr>
        <w:t xml:space="preserve"> vajadus</w:t>
      </w:r>
      <w:r w:rsidRPr="00155577" w:rsidR="009360B5">
        <w:rPr>
          <w:rFonts w:ascii="Times New Roman" w:hAnsi="Times New Roman"/>
          <w:sz w:val="24"/>
        </w:rPr>
        <w:t xml:space="preserve"> lähtub samuti selles punkti</w:t>
      </w:r>
      <w:r w:rsidRPr="00155577" w:rsidR="00AE2039">
        <w:rPr>
          <w:rFonts w:ascii="Times New Roman" w:hAnsi="Times New Roman"/>
          <w:sz w:val="24"/>
        </w:rPr>
        <w:t>s</w:t>
      </w:r>
      <w:r w:rsidRPr="00155577" w:rsidR="009360B5">
        <w:rPr>
          <w:rFonts w:ascii="Times New Roman" w:hAnsi="Times New Roman"/>
          <w:sz w:val="24"/>
        </w:rPr>
        <w:t xml:space="preserve"> kirjeldatud </w:t>
      </w:r>
      <w:r w:rsidR="00BD70F0">
        <w:rPr>
          <w:rFonts w:ascii="Times New Roman" w:hAnsi="Times New Roman"/>
          <w:sz w:val="24"/>
        </w:rPr>
        <w:t>põhjustest</w:t>
      </w:r>
      <w:r w:rsidRPr="00155577" w:rsidR="001F63C4">
        <w:rPr>
          <w:rFonts w:ascii="Times New Roman" w:hAnsi="Times New Roman"/>
          <w:sz w:val="24"/>
        </w:rPr>
        <w:t xml:space="preserve">. </w:t>
      </w:r>
    </w:p>
    <w:p w:rsidRPr="00155577" w:rsidR="00DF2C14" w:rsidP="00AF5B07" w:rsidRDefault="00DF2C14" w14:paraId="5FEC70EA" w14:textId="77777777">
      <w:pPr>
        <w:rPr>
          <w:rFonts w:ascii="Times New Roman" w:hAnsi="Times New Roman"/>
          <w:sz w:val="24"/>
        </w:rPr>
      </w:pPr>
    </w:p>
    <w:p w:rsidRPr="00155577" w:rsidR="00DF2C14" w:rsidP="00AF5B07" w:rsidRDefault="00DF2C14" w14:paraId="3F14A4C1" w14:textId="79E91498">
      <w:pPr>
        <w:rPr>
          <w:rFonts w:ascii="Times New Roman" w:hAnsi="Times New Roman"/>
          <w:sz w:val="24"/>
        </w:rPr>
      </w:pPr>
      <w:r w:rsidRPr="005A33A1">
        <w:rPr>
          <w:rFonts w:ascii="Times New Roman" w:hAnsi="Times New Roman"/>
          <w:b/>
          <w:sz w:val="24"/>
        </w:rPr>
        <w:t>Punktiga 2</w:t>
      </w:r>
      <w:r w:rsidRPr="00155577">
        <w:rPr>
          <w:rFonts w:ascii="Times New Roman" w:hAnsi="Times New Roman"/>
          <w:b/>
          <w:bCs/>
          <w:sz w:val="24"/>
        </w:rPr>
        <w:t xml:space="preserve"> </w:t>
      </w:r>
      <w:r w:rsidRPr="005A33A1" w:rsidR="00D55661">
        <w:rPr>
          <w:rFonts w:ascii="Times New Roman" w:hAnsi="Times New Roman"/>
          <w:sz w:val="24"/>
        </w:rPr>
        <w:t xml:space="preserve">jäetakse </w:t>
      </w:r>
      <w:r w:rsidR="00905A4B">
        <w:rPr>
          <w:rFonts w:ascii="Times New Roman" w:hAnsi="Times New Roman"/>
          <w:sz w:val="24"/>
        </w:rPr>
        <w:t xml:space="preserve">AÕKS </w:t>
      </w:r>
      <w:r w:rsidRPr="005A33A1" w:rsidR="00DA5C84">
        <w:rPr>
          <w:rFonts w:ascii="Times New Roman" w:hAnsi="Times New Roman"/>
          <w:sz w:val="24"/>
        </w:rPr>
        <w:t xml:space="preserve">§ </w:t>
      </w:r>
      <w:r w:rsidRPr="005A33A1" w:rsidR="00D55661">
        <w:rPr>
          <w:rFonts w:ascii="Times New Roman" w:hAnsi="Times New Roman"/>
          <w:sz w:val="24"/>
        </w:rPr>
        <w:t>64 lõikest 2 välja sõnad „Terviseametile ning“</w:t>
      </w:r>
      <w:r w:rsidRPr="00155577" w:rsidR="00DA5C84">
        <w:rPr>
          <w:rFonts w:ascii="Times New Roman" w:hAnsi="Times New Roman"/>
          <w:sz w:val="24"/>
        </w:rPr>
        <w:t>. Sisuliselt tähendab see muudatus</w:t>
      </w:r>
      <w:r w:rsidR="00905A4B">
        <w:rPr>
          <w:rFonts w:ascii="Times New Roman" w:hAnsi="Times New Roman"/>
          <w:sz w:val="24"/>
        </w:rPr>
        <w:t xml:space="preserve"> seda</w:t>
      </w:r>
      <w:r w:rsidRPr="00155577" w:rsidR="00DA5C84">
        <w:rPr>
          <w:rFonts w:ascii="Times New Roman" w:hAnsi="Times New Roman"/>
          <w:sz w:val="24"/>
        </w:rPr>
        <w:t xml:space="preserve">, et </w:t>
      </w:r>
      <w:r w:rsidRPr="00155577" w:rsidR="00E31B6D">
        <w:rPr>
          <w:rFonts w:ascii="Times New Roman" w:hAnsi="Times New Roman"/>
          <w:sz w:val="24"/>
        </w:rPr>
        <w:t xml:space="preserve">tiheasustusega piirkonna </w:t>
      </w:r>
      <w:proofErr w:type="spellStart"/>
      <w:r w:rsidR="00905A4B">
        <w:rPr>
          <w:rFonts w:ascii="Times New Roman" w:hAnsi="Times New Roman"/>
          <w:sz w:val="24"/>
        </w:rPr>
        <w:t>KOV-i</w:t>
      </w:r>
      <w:proofErr w:type="spellEnd"/>
      <w:r w:rsidRPr="00155577" w:rsidR="00E31B6D">
        <w:rPr>
          <w:rFonts w:ascii="Times New Roman" w:hAnsi="Times New Roman"/>
          <w:sz w:val="24"/>
        </w:rPr>
        <w:t xml:space="preserve"> üksus</w:t>
      </w:r>
      <w:r w:rsidRPr="00155577" w:rsidR="005326A2">
        <w:rPr>
          <w:rFonts w:ascii="Times New Roman" w:hAnsi="Times New Roman"/>
          <w:sz w:val="24"/>
        </w:rPr>
        <w:t xml:space="preserve"> ei </w:t>
      </w:r>
      <w:r w:rsidRPr="00155577" w:rsidR="00155577">
        <w:rPr>
          <w:rFonts w:ascii="Times New Roman" w:hAnsi="Times New Roman"/>
          <w:sz w:val="24"/>
        </w:rPr>
        <w:t>edasta</w:t>
      </w:r>
      <w:r w:rsidRPr="00155577" w:rsidR="00E31B6D">
        <w:rPr>
          <w:rFonts w:ascii="Times New Roman" w:hAnsi="Times New Roman"/>
          <w:sz w:val="24"/>
        </w:rPr>
        <w:t xml:space="preserve"> enam </w:t>
      </w:r>
      <w:r w:rsidR="00905A4B">
        <w:rPr>
          <w:rFonts w:ascii="Times New Roman" w:hAnsi="Times New Roman"/>
          <w:sz w:val="24"/>
        </w:rPr>
        <w:t>oma</w:t>
      </w:r>
      <w:r w:rsidRPr="00155577" w:rsidR="00905A4B">
        <w:rPr>
          <w:rFonts w:ascii="Times New Roman" w:hAnsi="Times New Roman"/>
          <w:sz w:val="24"/>
        </w:rPr>
        <w:t xml:space="preserve"> </w:t>
      </w:r>
      <w:r w:rsidRPr="00155577" w:rsidR="00E31B6D">
        <w:rPr>
          <w:rFonts w:ascii="Times New Roman" w:hAnsi="Times New Roman"/>
          <w:sz w:val="24"/>
        </w:rPr>
        <w:t>piirkonna välisõhu strateegilis</w:t>
      </w:r>
      <w:r w:rsidR="001C5748">
        <w:rPr>
          <w:rFonts w:ascii="Times New Roman" w:hAnsi="Times New Roman"/>
          <w:sz w:val="24"/>
        </w:rPr>
        <w:t>t</w:t>
      </w:r>
      <w:r w:rsidRPr="00155577" w:rsidR="00E31B6D">
        <w:rPr>
          <w:rFonts w:ascii="Times New Roman" w:hAnsi="Times New Roman"/>
          <w:sz w:val="24"/>
        </w:rPr>
        <w:t xml:space="preserve"> mürakaar</w:t>
      </w:r>
      <w:r w:rsidR="00482E18">
        <w:rPr>
          <w:rFonts w:ascii="Times New Roman" w:hAnsi="Times New Roman"/>
          <w:sz w:val="24"/>
        </w:rPr>
        <w:t>t</w:t>
      </w:r>
      <w:r w:rsidRPr="00155577" w:rsidR="00E31B6D">
        <w:rPr>
          <w:rFonts w:ascii="Times New Roman" w:hAnsi="Times New Roman"/>
          <w:sz w:val="24"/>
        </w:rPr>
        <w:t>i</w:t>
      </w:r>
      <w:r w:rsidRPr="00155577" w:rsidR="00884F58">
        <w:rPr>
          <w:rFonts w:ascii="Times New Roman" w:hAnsi="Times New Roman"/>
          <w:sz w:val="24"/>
        </w:rPr>
        <w:t xml:space="preserve"> teadmiseks Terviseametile. </w:t>
      </w:r>
      <w:r w:rsidR="00482E18">
        <w:rPr>
          <w:rFonts w:ascii="Times New Roman" w:hAnsi="Times New Roman"/>
          <w:sz w:val="24"/>
        </w:rPr>
        <w:t xml:space="preserve">Küll aga säilib </w:t>
      </w:r>
      <w:proofErr w:type="spellStart"/>
      <w:r w:rsidR="00905A4B">
        <w:rPr>
          <w:rFonts w:ascii="Times New Roman" w:hAnsi="Times New Roman"/>
          <w:sz w:val="24"/>
        </w:rPr>
        <w:t>KOV-i</w:t>
      </w:r>
      <w:proofErr w:type="spellEnd"/>
      <w:r w:rsidR="00905A4B">
        <w:rPr>
          <w:rFonts w:ascii="Times New Roman" w:hAnsi="Times New Roman"/>
          <w:sz w:val="24"/>
        </w:rPr>
        <w:t xml:space="preserve"> üksuse</w:t>
      </w:r>
      <w:r w:rsidR="001C5748">
        <w:rPr>
          <w:rFonts w:ascii="Times New Roman" w:hAnsi="Times New Roman"/>
          <w:sz w:val="24"/>
        </w:rPr>
        <w:t xml:space="preserve"> </w:t>
      </w:r>
      <w:r w:rsidR="00482E18">
        <w:rPr>
          <w:rFonts w:ascii="Times New Roman" w:hAnsi="Times New Roman"/>
          <w:sz w:val="24"/>
        </w:rPr>
        <w:t xml:space="preserve">kohustus esitada </w:t>
      </w:r>
      <w:r w:rsidR="001C5748">
        <w:rPr>
          <w:rFonts w:ascii="Times New Roman" w:hAnsi="Times New Roman"/>
          <w:sz w:val="24"/>
        </w:rPr>
        <w:t>strateegiline mürakaart teadmiseks Kliimaministeeriumile, nii nagu see on sätestatud kehtivas seaduses.</w:t>
      </w:r>
    </w:p>
    <w:p w:rsidRPr="00155577" w:rsidR="00D80E0E" w:rsidP="00AF5B07" w:rsidRDefault="00D80E0E" w14:paraId="49D72703" w14:textId="77777777">
      <w:pPr>
        <w:rPr>
          <w:rFonts w:ascii="Times New Roman" w:hAnsi="Times New Roman"/>
          <w:sz w:val="24"/>
        </w:rPr>
      </w:pPr>
    </w:p>
    <w:p w:rsidRPr="00155577" w:rsidR="7F9873E2" w:rsidP="00AF5B07" w:rsidRDefault="00D80E0E" w14:paraId="257DC450" w14:textId="51DEEBE3">
      <w:pPr>
        <w:rPr>
          <w:rFonts w:ascii="Times New Roman" w:hAnsi="Times New Roman"/>
          <w:sz w:val="24"/>
        </w:rPr>
      </w:pPr>
      <w:r w:rsidRPr="00155577">
        <w:rPr>
          <w:rFonts w:ascii="Times New Roman" w:hAnsi="Times New Roman"/>
          <w:b/>
          <w:bCs/>
          <w:sz w:val="24"/>
        </w:rPr>
        <w:t xml:space="preserve">Punktiga 3 </w:t>
      </w:r>
      <w:r w:rsidRPr="00155577">
        <w:rPr>
          <w:rFonts w:ascii="Times New Roman" w:hAnsi="Times New Roman"/>
          <w:sz w:val="24"/>
        </w:rPr>
        <w:t xml:space="preserve">jäetakse </w:t>
      </w:r>
      <w:r w:rsidR="00905A4B">
        <w:rPr>
          <w:rFonts w:ascii="Times New Roman" w:hAnsi="Times New Roman"/>
          <w:sz w:val="24"/>
        </w:rPr>
        <w:t xml:space="preserve">AÕKS </w:t>
      </w:r>
      <w:r w:rsidRPr="00155577">
        <w:rPr>
          <w:rFonts w:ascii="Times New Roman" w:hAnsi="Times New Roman"/>
          <w:sz w:val="24"/>
        </w:rPr>
        <w:t xml:space="preserve">§ 64 lõikest </w:t>
      </w:r>
      <w:r w:rsidRPr="00155577" w:rsidR="003A76B0">
        <w:rPr>
          <w:rFonts w:ascii="Times New Roman" w:hAnsi="Times New Roman"/>
          <w:sz w:val="24"/>
        </w:rPr>
        <w:t>5</w:t>
      </w:r>
      <w:r w:rsidRPr="00155577">
        <w:rPr>
          <w:rFonts w:ascii="Times New Roman" w:hAnsi="Times New Roman"/>
          <w:sz w:val="24"/>
        </w:rPr>
        <w:t xml:space="preserve"> välja sõnad „Terviseametile ja“.</w:t>
      </w:r>
      <w:r w:rsidRPr="00155577" w:rsidR="003A76B0">
        <w:rPr>
          <w:rFonts w:ascii="Times New Roman" w:hAnsi="Times New Roman"/>
          <w:sz w:val="24"/>
        </w:rPr>
        <w:t xml:space="preserve"> </w:t>
      </w:r>
      <w:r w:rsidRPr="00155577" w:rsidR="0027630F">
        <w:rPr>
          <w:rFonts w:ascii="Times New Roman" w:hAnsi="Times New Roman"/>
          <w:sz w:val="24"/>
        </w:rPr>
        <w:t>Välja</w:t>
      </w:r>
      <w:r w:rsidR="00905A4B">
        <w:rPr>
          <w:rFonts w:ascii="Times New Roman" w:hAnsi="Times New Roman"/>
          <w:sz w:val="24"/>
        </w:rPr>
        <w:t>s</w:t>
      </w:r>
      <w:r w:rsidRPr="00155577" w:rsidR="0027630F">
        <w:rPr>
          <w:rFonts w:ascii="Times New Roman" w:hAnsi="Times New Roman"/>
          <w:sz w:val="24"/>
        </w:rPr>
        <w:t xml:space="preserve">pool </w:t>
      </w:r>
      <w:r w:rsidRPr="00155577" w:rsidR="00BC4470">
        <w:rPr>
          <w:rFonts w:ascii="Times New Roman" w:hAnsi="Times New Roman"/>
          <w:sz w:val="24"/>
        </w:rPr>
        <w:t>tiheasustusega piirkonda leviva müra kohta ei esita põhimaante</w:t>
      </w:r>
      <w:r w:rsidRPr="00155577" w:rsidR="0082787F">
        <w:rPr>
          <w:rFonts w:ascii="Times New Roman" w:hAnsi="Times New Roman"/>
          <w:sz w:val="24"/>
        </w:rPr>
        <w:t>e</w:t>
      </w:r>
      <w:r w:rsidRPr="00155577" w:rsidR="00BC4470">
        <w:rPr>
          <w:rFonts w:ascii="Times New Roman" w:hAnsi="Times New Roman"/>
          <w:sz w:val="24"/>
        </w:rPr>
        <w:t xml:space="preserve">, </w:t>
      </w:r>
      <w:r w:rsidRPr="00155577" w:rsidR="0082787F">
        <w:rPr>
          <w:rFonts w:ascii="Times New Roman" w:hAnsi="Times New Roman"/>
          <w:sz w:val="24"/>
        </w:rPr>
        <w:t xml:space="preserve">põhiraudtee või põhilennuvälja omanik </w:t>
      </w:r>
      <w:r w:rsidR="00472E7F">
        <w:rPr>
          <w:rFonts w:ascii="Times New Roman" w:hAnsi="Times New Roman"/>
          <w:sz w:val="24"/>
        </w:rPr>
        <w:t xml:space="preserve">eelnõu kohaselt </w:t>
      </w:r>
      <w:r w:rsidRPr="00155577" w:rsidR="0082787F">
        <w:rPr>
          <w:rFonts w:ascii="Times New Roman" w:hAnsi="Times New Roman"/>
          <w:sz w:val="24"/>
        </w:rPr>
        <w:t xml:space="preserve">enam </w:t>
      </w:r>
      <w:r w:rsidRPr="00155577" w:rsidR="00811D2E">
        <w:rPr>
          <w:rFonts w:ascii="Times New Roman" w:hAnsi="Times New Roman"/>
          <w:sz w:val="24"/>
        </w:rPr>
        <w:t>välisõhu strateegilist mürakaarti ja müra vähendamise tegevuskava Tervisea</w:t>
      </w:r>
      <w:r w:rsidRPr="00155577" w:rsidR="00052F4C">
        <w:rPr>
          <w:rFonts w:ascii="Times New Roman" w:hAnsi="Times New Roman"/>
          <w:sz w:val="24"/>
        </w:rPr>
        <w:t>metile teadmiseks.</w:t>
      </w:r>
      <w:r w:rsidR="00653E61">
        <w:rPr>
          <w:rFonts w:ascii="Times New Roman" w:hAnsi="Times New Roman"/>
          <w:sz w:val="24"/>
        </w:rPr>
        <w:t xml:space="preserve"> S</w:t>
      </w:r>
      <w:r w:rsidR="00457F0F">
        <w:rPr>
          <w:rFonts w:ascii="Times New Roman" w:hAnsi="Times New Roman"/>
          <w:sz w:val="24"/>
        </w:rPr>
        <w:t>ä</w:t>
      </w:r>
      <w:r w:rsidR="00653E61">
        <w:rPr>
          <w:rFonts w:ascii="Times New Roman" w:hAnsi="Times New Roman"/>
          <w:sz w:val="24"/>
        </w:rPr>
        <w:t>ilib aga kohustus esitada need dokumendid teadmiseks Kli</w:t>
      </w:r>
      <w:r w:rsidR="00457F0F">
        <w:rPr>
          <w:rFonts w:ascii="Times New Roman" w:hAnsi="Times New Roman"/>
          <w:sz w:val="24"/>
        </w:rPr>
        <w:t>imaministeeriumile.</w:t>
      </w:r>
    </w:p>
    <w:p w:rsidRPr="00155577" w:rsidR="00052F4C" w:rsidP="00AF5B07" w:rsidRDefault="00052F4C" w14:paraId="5FBDCA54" w14:textId="77777777">
      <w:pPr>
        <w:rPr>
          <w:rFonts w:ascii="Times New Roman" w:hAnsi="Times New Roman"/>
          <w:sz w:val="24"/>
        </w:rPr>
      </w:pPr>
    </w:p>
    <w:p w:rsidR="00052F4C" w:rsidP="00AF5B07" w:rsidRDefault="00052F4C" w14:paraId="0DACCAAF" w14:textId="21D140E4">
      <w:pPr>
        <w:rPr>
          <w:rFonts w:ascii="Times New Roman" w:hAnsi="Times New Roman"/>
          <w:sz w:val="24"/>
        </w:rPr>
      </w:pPr>
      <w:r w:rsidRPr="005A33A1">
        <w:rPr>
          <w:rFonts w:ascii="Times New Roman" w:hAnsi="Times New Roman"/>
          <w:b/>
          <w:sz w:val="24"/>
        </w:rPr>
        <w:lastRenderedPageBreak/>
        <w:t>Punktiga 4</w:t>
      </w:r>
      <w:r w:rsidRPr="00155577">
        <w:rPr>
          <w:rFonts w:ascii="Times New Roman" w:hAnsi="Times New Roman"/>
          <w:b/>
          <w:bCs/>
          <w:sz w:val="24"/>
        </w:rPr>
        <w:t xml:space="preserve"> </w:t>
      </w:r>
      <w:r w:rsidRPr="005A33A1">
        <w:rPr>
          <w:rFonts w:ascii="Times New Roman" w:hAnsi="Times New Roman"/>
          <w:sz w:val="24"/>
        </w:rPr>
        <w:t xml:space="preserve">jäetakse </w:t>
      </w:r>
      <w:r w:rsidR="00905A4B">
        <w:rPr>
          <w:rFonts w:ascii="Times New Roman" w:hAnsi="Times New Roman"/>
          <w:sz w:val="24"/>
        </w:rPr>
        <w:t xml:space="preserve">AÕKS </w:t>
      </w:r>
      <w:r w:rsidRPr="005A33A1">
        <w:rPr>
          <w:rFonts w:ascii="Times New Roman" w:hAnsi="Times New Roman"/>
          <w:sz w:val="24"/>
        </w:rPr>
        <w:t xml:space="preserve">§ 64 lõikest </w:t>
      </w:r>
      <w:r w:rsidRPr="00155577">
        <w:rPr>
          <w:rFonts w:ascii="Times New Roman" w:hAnsi="Times New Roman"/>
          <w:sz w:val="24"/>
        </w:rPr>
        <w:t xml:space="preserve">8 </w:t>
      </w:r>
      <w:r w:rsidRPr="005A33A1">
        <w:rPr>
          <w:rFonts w:ascii="Times New Roman" w:hAnsi="Times New Roman"/>
          <w:sz w:val="24"/>
        </w:rPr>
        <w:t xml:space="preserve">välja sõnad „Terviseametile </w:t>
      </w:r>
      <w:r w:rsidRPr="00F85AE7">
        <w:rPr>
          <w:rFonts w:ascii="Times New Roman" w:hAnsi="Times New Roman"/>
          <w:sz w:val="24"/>
        </w:rPr>
        <w:t>ning</w:t>
      </w:r>
      <w:r w:rsidRPr="005A33A1">
        <w:rPr>
          <w:rFonts w:ascii="Times New Roman" w:hAnsi="Times New Roman"/>
          <w:sz w:val="24"/>
        </w:rPr>
        <w:t>“.</w:t>
      </w:r>
      <w:r w:rsidRPr="005A33A1" w:rsidR="00A201FA">
        <w:rPr>
          <w:rFonts w:ascii="Times New Roman" w:hAnsi="Times New Roman"/>
          <w:sz w:val="24"/>
        </w:rPr>
        <w:t xml:space="preserve"> </w:t>
      </w:r>
      <w:r w:rsidRPr="005A33A1" w:rsidR="00F00389">
        <w:rPr>
          <w:rFonts w:ascii="Times New Roman" w:hAnsi="Times New Roman"/>
          <w:sz w:val="24"/>
        </w:rPr>
        <w:t xml:space="preserve">Lõige sätestab, et </w:t>
      </w:r>
      <w:proofErr w:type="spellStart"/>
      <w:r w:rsidR="00FF1FC9">
        <w:rPr>
          <w:rFonts w:ascii="Times New Roman" w:hAnsi="Times New Roman"/>
          <w:sz w:val="24"/>
        </w:rPr>
        <w:t>KOV-i</w:t>
      </w:r>
      <w:proofErr w:type="spellEnd"/>
      <w:r w:rsidRPr="005A33A1" w:rsidR="00A03034">
        <w:rPr>
          <w:rFonts w:ascii="Times New Roman" w:hAnsi="Times New Roman"/>
          <w:color w:val="202020"/>
          <w:sz w:val="24"/>
          <w:shd w:val="clear" w:color="auto" w:fill="FFFFFF"/>
        </w:rPr>
        <w:t xml:space="preserve"> üksus lepib välisõhu strateegilise mürakaardi alusel müraallika valdajaga kokku müra vähendamise abinõud ja nende rakendamise tähtajad. Kokkulepitu alusel koostab </w:t>
      </w:r>
      <w:proofErr w:type="spellStart"/>
      <w:r w:rsidR="00C6405A">
        <w:rPr>
          <w:rFonts w:ascii="Times New Roman" w:hAnsi="Times New Roman"/>
          <w:color w:val="202020"/>
          <w:sz w:val="24"/>
          <w:shd w:val="clear" w:color="auto" w:fill="FFFFFF"/>
        </w:rPr>
        <w:t>KOV-i</w:t>
      </w:r>
      <w:proofErr w:type="spellEnd"/>
      <w:r w:rsidRPr="005A33A1" w:rsidR="00A03034">
        <w:rPr>
          <w:rFonts w:ascii="Times New Roman" w:hAnsi="Times New Roman"/>
          <w:color w:val="202020"/>
          <w:sz w:val="24"/>
          <w:shd w:val="clear" w:color="auto" w:fill="FFFFFF"/>
        </w:rPr>
        <w:t xml:space="preserve"> üksus müra vähendamise tegevuskava. </w:t>
      </w:r>
      <w:r w:rsidR="006F1A83">
        <w:rPr>
          <w:rFonts w:ascii="Times New Roman" w:hAnsi="Times New Roman"/>
          <w:color w:val="202020"/>
          <w:sz w:val="24"/>
          <w:shd w:val="clear" w:color="auto" w:fill="FFFFFF"/>
        </w:rPr>
        <w:t xml:space="preserve">Muudatuse </w:t>
      </w:r>
      <w:r w:rsidR="00905A4B">
        <w:rPr>
          <w:rFonts w:ascii="Times New Roman" w:hAnsi="Times New Roman"/>
          <w:color w:val="202020"/>
          <w:sz w:val="24"/>
          <w:shd w:val="clear" w:color="auto" w:fill="FFFFFF"/>
        </w:rPr>
        <w:t xml:space="preserve">tegemise </w:t>
      </w:r>
      <w:r w:rsidR="006F1A83">
        <w:rPr>
          <w:rFonts w:ascii="Times New Roman" w:hAnsi="Times New Roman"/>
          <w:color w:val="202020"/>
          <w:sz w:val="24"/>
          <w:shd w:val="clear" w:color="auto" w:fill="FFFFFF"/>
        </w:rPr>
        <w:t>jär</w:t>
      </w:r>
      <w:r w:rsidR="00905A4B">
        <w:rPr>
          <w:rFonts w:ascii="Times New Roman" w:hAnsi="Times New Roman"/>
          <w:color w:val="202020"/>
          <w:sz w:val="24"/>
          <w:shd w:val="clear" w:color="auto" w:fill="FFFFFF"/>
        </w:rPr>
        <w:t>el</w:t>
      </w:r>
      <w:r w:rsidR="006F1A83">
        <w:rPr>
          <w:rFonts w:ascii="Times New Roman" w:hAnsi="Times New Roman"/>
          <w:color w:val="202020"/>
          <w:sz w:val="24"/>
          <w:shd w:val="clear" w:color="auto" w:fill="FFFFFF"/>
        </w:rPr>
        <w:t xml:space="preserve"> </w:t>
      </w:r>
      <w:r w:rsidR="00657484">
        <w:rPr>
          <w:rFonts w:ascii="Times New Roman" w:hAnsi="Times New Roman"/>
          <w:color w:val="202020"/>
          <w:sz w:val="24"/>
          <w:shd w:val="clear" w:color="auto" w:fill="FFFFFF"/>
        </w:rPr>
        <w:t xml:space="preserve">aga </w:t>
      </w:r>
      <w:r w:rsidRPr="005A33A1" w:rsidR="00416723">
        <w:rPr>
          <w:rFonts w:ascii="Times New Roman" w:hAnsi="Times New Roman"/>
          <w:color w:val="202020"/>
          <w:sz w:val="24"/>
          <w:shd w:val="clear" w:color="auto" w:fill="FFFFFF"/>
        </w:rPr>
        <w:t xml:space="preserve">kokkulepitu </w:t>
      </w:r>
      <w:r w:rsidR="00905A4B">
        <w:rPr>
          <w:rFonts w:ascii="Times New Roman" w:hAnsi="Times New Roman"/>
          <w:color w:val="202020"/>
          <w:sz w:val="24"/>
          <w:shd w:val="clear" w:color="auto" w:fill="FFFFFF"/>
        </w:rPr>
        <w:t>alusel</w:t>
      </w:r>
      <w:r w:rsidRPr="005A33A1" w:rsidR="00416723">
        <w:rPr>
          <w:rFonts w:ascii="Times New Roman" w:hAnsi="Times New Roman"/>
          <w:color w:val="202020"/>
          <w:sz w:val="24"/>
          <w:shd w:val="clear" w:color="auto" w:fill="FFFFFF"/>
        </w:rPr>
        <w:t xml:space="preserve"> koostatud müra </w:t>
      </w:r>
      <w:r w:rsidRPr="009C1744" w:rsidR="00A201FA">
        <w:rPr>
          <w:rFonts w:ascii="Times New Roman" w:hAnsi="Times New Roman"/>
          <w:sz w:val="24"/>
        </w:rPr>
        <w:t>vähendamise tegevuskava Terviseametile</w:t>
      </w:r>
      <w:r w:rsidR="00ED615D">
        <w:rPr>
          <w:rFonts w:ascii="Times New Roman" w:hAnsi="Times New Roman"/>
          <w:sz w:val="24"/>
        </w:rPr>
        <w:t xml:space="preserve"> </w:t>
      </w:r>
      <w:r w:rsidR="00AE42B7">
        <w:rPr>
          <w:rFonts w:ascii="Times New Roman" w:hAnsi="Times New Roman"/>
          <w:sz w:val="24"/>
        </w:rPr>
        <w:t xml:space="preserve">enam </w:t>
      </w:r>
      <w:r w:rsidR="00ED615D">
        <w:rPr>
          <w:rFonts w:ascii="Times New Roman" w:hAnsi="Times New Roman"/>
          <w:sz w:val="24"/>
        </w:rPr>
        <w:t>ei esita</w:t>
      </w:r>
      <w:r w:rsidR="006F1A83">
        <w:rPr>
          <w:rFonts w:ascii="Times New Roman" w:hAnsi="Times New Roman"/>
          <w:sz w:val="24"/>
        </w:rPr>
        <w:t>ta</w:t>
      </w:r>
      <w:r w:rsidRPr="009C1744" w:rsidR="00A201FA">
        <w:rPr>
          <w:rFonts w:ascii="Times New Roman" w:hAnsi="Times New Roman"/>
          <w:sz w:val="24"/>
        </w:rPr>
        <w:t xml:space="preserve">. </w:t>
      </w:r>
      <w:r w:rsidR="00BE2628">
        <w:rPr>
          <w:rFonts w:ascii="Times New Roman" w:hAnsi="Times New Roman"/>
          <w:sz w:val="24"/>
        </w:rPr>
        <w:t>Säilib kohustus esitada</w:t>
      </w:r>
      <w:r w:rsidR="00D253A6">
        <w:rPr>
          <w:rFonts w:ascii="Times New Roman" w:hAnsi="Times New Roman"/>
          <w:sz w:val="24"/>
        </w:rPr>
        <w:t xml:space="preserve"> </w:t>
      </w:r>
      <w:r w:rsidR="00561BA6">
        <w:rPr>
          <w:rFonts w:ascii="Times New Roman" w:hAnsi="Times New Roman"/>
          <w:sz w:val="24"/>
        </w:rPr>
        <w:t>tegevuskava teadmiseks Kliimaministeeriumile.</w:t>
      </w:r>
    </w:p>
    <w:p w:rsidR="00375E60" w:rsidP="00AF5B07" w:rsidRDefault="00375E60" w14:paraId="4508342E" w14:textId="77777777">
      <w:pPr>
        <w:rPr>
          <w:rFonts w:ascii="Times New Roman" w:hAnsi="Times New Roman"/>
          <w:sz w:val="24"/>
        </w:rPr>
      </w:pPr>
    </w:p>
    <w:p w:rsidRPr="00EE26AB" w:rsidR="00375E60" w:rsidP="00AF5B07" w:rsidRDefault="00375E60" w14:paraId="2EAD8C06" w14:textId="4CF9758E">
      <w:pPr>
        <w:rPr>
          <w:rFonts w:ascii="Times New Roman" w:hAnsi="Times New Roman"/>
          <w:sz w:val="24"/>
        </w:rPr>
      </w:pPr>
      <w:r w:rsidRPr="00375E60">
        <w:rPr>
          <w:rFonts w:ascii="Times New Roman" w:hAnsi="Times New Roman"/>
          <w:b/>
          <w:bCs/>
          <w:sz w:val="24"/>
        </w:rPr>
        <w:t xml:space="preserve">Punktiga 5 </w:t>
      </w:r>
      <w:r w:rsidR="00EE0E68">
        <w:rPr>
          <w:rFonts w:ascii="Times New Roman" w:hAnsi="Times New Roman"/>
          <w:sz w:val="24"/>
        </w:rPr>
        <w:t xml:space="preserve">jäetakse </w:t>
      </w:r>
      <w:r w:rsidR="00905A4B">
        <w:rPr>
          <w:rFonts w:ascii="Times New Roman" w:hAnsi="Times New Roman"/>
          <w:sz w:val="24"/>
        </w:rPr>
        <w:t xml:space="preserve">AÕKS </w:t>
      </w:r>
      <w:r w:rsidR="00EE0E68">
        <w:rPr>
          <w:rFonts w:ascii="Times New Roman" w:hAnsi="Times New Roman"/>
          <w:sz w:val="24"/>
        </w:rPr>
        <w:t xml:space="preserve">§ 66 lõikest </w:t>
      </w:r>
      <w:r w:rsidR="005D3D5E">
        <w:rPr>
          <w:rFonts w:ascii="Times New Roman" w:hAnsi="Times New Roman"/>
          <w:sz w:val="24"/>
        </w:rPr>
        <w:t>2 välja</w:t>
      </w:r>
      <w:r w:rsidR="006925E8">
        <w:rPr>
          <w:rFonts w:ascii="Times New Roman" w:hAnsi="Times New Roman"/>
          <w:sz w:val="24"/>
        </w:rPr>
        <w:t xml:space="preserve"> sõnad „</w:t>
      </w:r>
      <w:r w:rsidR="00905A4B">
        <w:rPr>
          <w:rFonts w:ascii="Times New Roman" w:hAnsi="Times New Roman"/>
          <w:sz w:val="24"/>
        </w:rPr>
        <w:t xml:space="preserve">ning </w:t>
      </w:r>
      <w:r w:rsidR="006925E8">
        <w:rPr>
          <w:rFonts w:ascii="Times New Roman" w:hAnsi="Times New Roman"/>
          <w:sz w:val="24"/>
        </w:rPr>
        <w:t>Terviseametile“</w:t>
      </w:r>
      <w:r w:rsidR="00EF4965">
        <w:rPr>
          <w:rFonts w:ascii="Times New Roman" w:hAnsi="Times New Roman"/>
          <w:sz w:val="24"/>
        </w:rPr>
        <w:t xml:space="preserve">. Sättega kohustatakse </w:t>
      </w:r>
      <w:r w:rsidR="00401424">
        <w:rPr>
          <w:rFonts w:ascii="Times New Roman" w:hAnsi="Times New Roman"/>
          <w:sz w:val="24"/>
        </w:rPr>
        <w:t xml:space="preserve">strateegilise mürakaardi koostajat </w:t>
      </w:r>
      <w:r w:rsidR="00EF4965">
        <w:rPr>
          <w:rFonts w:ascii="Times New Roman" w:hAnsi="Times New Roman"/>
          <w:sz w:val="24"/>
        </w:rPr>
        <w:t xml:space="preserve">esitama iga viie aasta tagant </w:t>
      </w:r>
      <w:r w:rsidR="006E2F87">
        <w:rPr>
          <w:rFonts w:ascii="Times New Roman" w:hAnsi="Times New Roman"/>
          <w:sz w:val="24"/>
        </w:rPr>
        <w:t>läbivaadatud ning vajaduse</w:t>
      </w:r>
      <w:r w:rsidR="00EC57A7">
        <w:rPr>
          <w:rFonts w:ascii="Times New Roman" w:hAnsi="Times New Roman"/>
          <w:sz w:val="24"/>
        </w:rPr>
        <w:t xml:space="preserve"> korral</w:t>
      </w:r>
      <w:r w:rsidR="006E2F87">
        <w:rPr>
          <w:rFonts w:ascii="Times New Roman" w:hAnsi="Times New Roman"/>
          <w:sz w:val="24"/>
        </w:rPr>
        <w:t xml:space="preserve"> muudetud tegevuskava Terviseametile. Muudatuste </w:t>
      </w:r>
      <w:r w:rsidR="00905A4B">
        <w:rPr>
          <w:rFonts w:ascii="Times New Roman" w:hAnsi="Times New Roman"/>
          <w:sz w:val="24"/>
        </w:rPr>
        <w:t xml:space="preserve">tegemise </w:t>
      </w:r>
      <w:r w:rsidR="006E2F87">
        <w:rPr>
          <w:rFonts w:ascii="Times New Roman" w:hAnsi="Times New Roman"/>
          <w:sz w:val="24"/>
        </w:rPr>
        <w:t>jär</w:t>
      </w:r>
      <w:r w:rsidR="00905A4B">
        <w:rPr>
          <w:rFonts w:ascii="Times New Roman" w:hAnsi="Times New Roman"/>
          <w:sz w:val="24"/>
        </w:rPr>
        <w:t>el</w:t>
      </w:r>
      <w:r w:rsidR="006E2F87">
        <w:rPr>
          <w:rFonts w:ascii="Times New Roman" w:hAnsi="Times New Roman"/>
          <w:sz w:val="24"/>
        </w:rPr>
        <w:t xml:space="preserve"> </w:t>
      </w:r>
      <w:r w:rsidR="00401424">
        <w:rPr>
          <w:rFonts w:ascii="Times New Roman" w:hAnsi="Times New Roman"/>
          <w:sz w:val="24"/>
        </w:rPr>
        <w:t>strateegilise mürakaardi koostaja</w:t>
      </w:r>
      <w:r w:rsidR="00C4733E">
        <w:rPr>
          <w:rFonts w:ascii="Times New Roman" w:hAnsi="Times New Roman"/>
          <w:sz w:val="24"/>
        </w:rPr>
        <w:t xml:space="preserve"> Terviseametile </w:t>
      </w:r>
      <w:r w:rsidR="00101B4D">
        <w:rPr>
          <w:rFonts w:ascii="Times New Roman" w:hAnsi="Times New Roman"/>
          <w:sz w:val="24"/>
        </w:rPr>
        <w:t xml:space="preserve">seda </w:t>
      </w:r>
      <w:r w:rsidR="00C4733E">
        <w:rPr>
          <w:rFonts w:ascii="Times New Roman" w:hAnsi="Times New Roman"/>
          <w:sz w:val="24"/>
        </w:rPr>
        <w:t>enam edastama ei pea</w:t>
      </w:r>
      <w:r w:rsidR="004100B9">
        <w:rPr>
          <w:rFonts w:ascii="Times New Roman" w:hAnsi="Times New Roman"/>
          <w:sz w:val="24"/>
        </w:rPr>
        <w:t xml:space="preserve">, kuid </w:t>
      </w:r>
      <w:r w:rsidR="006E2F87">
        <w:rPr>
          <w:rFonts w:ascii="Times New Roman" w:hAnsi="Times New Roman"/>
          <w:sz w:val="24"/>
        </w:rPr>
        <w:t xml:space="preserve">säilib </w:t>
      </w:r>
      <w:r w:rsidR="00EE26AB">
        <w:rPr>
          <w:rFonts w:ascii="Times New Roman" w:hAnsi="Times New Roman"/>
          <w:sz w:val="24"/>
        </w:rPr>
        <w:t xml:space="preserve">endiselt </w:t>
      </w:r>
      <w:r w:rsidR="006E2F87">
        <w:rPr>
          <w:rFonts w:ascii="Times New Roman" w:hAnsi="Times New Roman"/>
          <w:sz w:val="24"/>
        </w:rPr>
        <w:t>kohustus esitada see Kliimaministeeriumile.</w:t>
      </w:r>
    </w:p>
    <w:p w:rsidR="00052F4C" w:rsidP="00AF5B07" w:rsidRDefault="00052F4C" w14:paraId="2A3A7BE2" w14:textId="0FC92B6D">
      <w:pPr>
        <w:rPr>
          <w:rFonts w:ascii="Times New Roman" w:hAnsi="Times New Roman"/>
          <w:sz w:val="24"/>
        </w:rPr>
      </w:pPr>
    </w:p>
    <w:p w:rsidR="743E802E" w:rsidP="00AF5B07" w:rsidRDefault="743E802E" w14:paraId="5FAD3BAC" w14:textId="337C07B1">
      <w:pPr>
        <w:rPr>
          <w:rFonts w:ascii="Times New Roman" w:hAnsi="Times New Roman"/>
          <w:b/>
          <w:bCs/>
          <w:sz w:val="24"/>
        </w:rPr>
      </w:pPr>
      <w:r w:rsidRPr="7F9873E2">
        <w:rPr>
          <w:rFonts w:ascii="Times New Roman" w:hAnsi="Times New Roman"/>
          <w:b/>
          <w:bCs/>
          <w:sz w:val="24"/>
        </w:rPr>
        <w:t>Eelnõu §</w:t>
      </w:r>
      <w:r w:rsidR="00155577">
        <w:rPr>
          <w:rFonts w:ascii="Times New Roman" w:hAnsi="Times New Roman"/>
          <w:b/>
          <w:bCs/>
          <w:sz w:val="24"/>
        </w:rPr>
        <w:t xml:space="preserve">-ga </w:t>
      </w:r>
      <w:r w:rsidR="00464F89">
        <w:rPr>
          <w:rFonts w:ascii="Times New Roman" w:hAnsi="Times New Roman"/>
          <w:b/>
          <w:bCs/>
          <w:sz w:val="24"/>
        </w:rPr>
        <w:t xml:space="preserve">2 </w:t>
      </w:r>
      <w:r w:rsidR="00155577">
        <w:rPr>
          <w:rFonts w:ascii="Times New Roman" w:hAnsi="Times New Roman"/>
          <w:b/>
          <w:bCs/>
          <w:sz w:val="24"/>
        </w:rPr>
        <w:t xml:space="preserve">muudetakse </w:t>
      </w:r>
      <w:r w:rsidR="00AB7CBF">
        <w:rPr>
          <w:rFonts w:ascii="Times New Roman" w:hAnsi="Times New Roman"/>
          <w:b/>
          <w:bCs/>
          <w:sz w:val="24"/>
        </w:rPr>
        <w:t>elektroonilise side seadust</w:t>
      </w:r>
      <w:r w:rsidR="00C058F5">
        <w:rPr>
          <w:rFonts w:ascii="Times New Roman" w:hAnsi="Times New Roman"/>
          <w:b/>
          <w:bCs/>
          <w:sz w:val="24"/>
        </w:rPr>
        <w:t xml:space="preserve"> (ESS)</w:t>
      </w:r>
    </w:p>
    <w:p w:rsidR="00464F89" w:rsidP="00AF5B07" w:rsidRDefault="00464F89" w14:paraId="51EFB8C1" w14:textId="77777777">
      <w:pPr>
        <w:rPr>
          <w:rFonts w:ascii="Times New Roman" w:hAnsi="Times New Roman"/>
          <w:b/>
          <w:bCs/>
          <w:sz w:val="24"/>
        </w:rPr>
      </w:pPr>
    </w:p>
    <w:p w:rsidR="00A75747" w:rsidP="00AF5B07" w:rsidRDefault="00822B1E" w14:paraId="68C8A0B4" w14:textId="264C1317">
      <w:pPr>
        <w:rPr>
          <w:rFonts w:ascii="Times New Roman" w:hAnsi="Times New Roman"/>
          <w:b/>
          <w:bCs/>
          <w:sz w:val="24"/>
        </w:rPr>
      </w:pPr>
      <w:r>
        <w:rPr>
          <w:rFonts w:ascii="Times New Roman" w:hAnsi="Times New Roman"/>
          <w:b/>
          <w:bCs/>
          <w:sz w:val="24"/>
        </w:rPr>
        <w:t>Punkti</w:t>
      </w:r>
      <w:r w:rsidR="000F3E61">
        <w:rPr>
          <w:rFonts w:ascii="Times New Roman" w:hAnsi="Times New Roman"/>
          <w:b/>
          <w:bCs/>
          <w:sz w:val="24"/>
        </w:rPr>
        <w:t>ga</w:t>
      </w:r>
      <w:r>
        <w:rPr>
          <w:rFonts w:ascii="Times New Roman" w:hAnsi="Times New Roman"/>
          <w:b/>
          <w:bCs/>
          <w:sz w:val="24"/>
        </w:rPr>
        <w:t xml:space="preserve"> 1 </w:t>
      </w:r>
      <w:r w:rsidRPr="005A33A1" w:rsidR="00050E6C">
        <w:rPr>
          <w:rFonts w:ascii="Times New Roman" w:hAnsi="Times New Roman"/>
          <w:sz w:val="24"/>
        </w:rPr>
        <w:t>asendatakse</w:t>
      </w:r>
      <w:r w:rsidR="00050E6C">
        <w:rPr>
          <w:rFonts w:ascii="Times New Roman" w:hAnsi="Times New Roman"/>
          <w:b/>
          <w:bCs/>
          <w:sz w:val="24"/>
        </w:rPr>
        <w:t xml:space="preserve"> </w:t>
      </w:r>
      <w:r w:rsidRPr="00A80FC4" w:rsidR="00C058F5">
        <w:rPr>
          <w:rFonts w:ascii="Times New Roman" w:hAnsi="Times New Roman"/>
          <w:sz w:val="24"/>
        </w:rPr>
        <w:t>ESS</w:t>
      </w:r>
      <w:r w:rsidR="00C058F5">
        <w:rPr>
          <w:rFonts w:ascii="Times New Roman" w:hAnsi="Times New Roman"/>
          <w:b/>
          <w:bCs/>
          <w:sz w:val="24"/>
        </w:rPr>
        <w:t xml:space="preserve"> </w:t>
      </w:r>
      <w:r w:rsidR="002C44B9">
        <w:rPr>
          <w:rFonts w:ascii="Times New Roman" w:hAnsi="Times New Roman"/>
          <w:sz w:val="24"/>
        </w:rPr>
        <w:t>§</w:t>
      </w:r>
      <w:r w:rsidRPr="005A33A1" w:rsidR="00050E6C">
        <w:rPr>
          <w:rFonts w:ascii="Times New Roman" w:hAnsi="Times New Roman"/>
          <w:sz w:val="24"/>
        </w:rPr>
        <w:t xml:space="preserve"> 13 lõike 3</w:t>
      </w:r>
      <w:r w:rsidRPr="005A33A1" w:rsidR="00050E6C">
        <w:rPr>
          <w:rFonts w:ascii="Times New Roman" w:hAnsi="Times New Roman"/>
          <w:sz w:val="24"/>
          <w:vertAlign w:val="superscript"/>
        </w:rPr>
        <w:t>2</w:t>
      </w:r>
      <w:r w:rsidRPr="005A33A1" w:rsidR="00050E6C">
        <w:rPr>
          <w:rFonts w:ascii="Times New Roman" w:hAnsi="Times New Roman"/>
          <w:sz w:val="24"/>
        </w:rPr>
        <w:t xml:space="preserve"> punktis </w:t>
      </w:r>
      <w:r w:rsidR="00AE42B7">
        <w:rPr>
          <w:rFonts w:ascii="Times New Roman" w:hAnsi="Times New Roman"/>
          <w:sz w:val="24"/>
        </w:rPr>
        <w:t xml:space="preserve">2 </w:t>
      </w:r>
      <w:r w:rsidRPr="005A33A1" w:rsidR="00050E6C">
        <w:rPr>
          <w:rFonts w:ascii="Times New Roman" w:hAnsi="Times New Roman"/>
          <w:sz w:val="24"/>
        </w:rPr>
        <w:t>sõna „kiirgusvõimsus“ sõna</w:t>
      </w:r>
      <w:r w:rsidR="00976427">
        <w:rPr>
          <w:rFonts w:ascii="Times New Roman" w:hAnsi="Times New Roman"/>
          <w:sz w:val="24"/>
        </w:rPr>
        <w:t>de</w:t>
      </w:r>
      <w:r w:rsidRPr="005A33A1" w:rsidR="00050E6C">
        <w:rPr>
          <w:rFonts w:ascii="Times New Roman" w:hAnsi="Times New Roman"/>
          <w:sz w:val="24"/>
        </w:rPr>
        <w:t>ga „kogukiirgusvõimsus</w:t>
      </w:r>
      <w:r w:rsidR="00976427">
        <w:rPr>
          <w:rFonts w:ascii="Times New Roman" w:hAnsi="Times New Roman"/>
          <w:sz w:val="24"/>
        </w:rPr>
        <w:t xml:space="preserve"> (EIRP)</w:t>
      </w:r>
      <w:r w:rsidRPr="005A33A1" w:rsidR="00050E6C">
        <w:rPr>
          <w:rFonts w:ascii="Times New Roman" w:hAnsi="Times New Roman"/>
          <w:sz w:val="24"/>
        </w:rPr>
        <w:t>“</w:t>
      </w:r>
      <w:r w:rsidR="00E73576">
        <w:rPr>
          <w:rFonts w:ascii="Times New Roman" w:hAnsi="Times New Roman"/>
          <w:sz w:val="24"/>
        </w:rPr>
        <w:t xml:space="preserve">. </w:t>
      </w:r>
      <w:r w:rsidRPr="00976427" w:rsidR="00976427">
        <w:rPr>
          <w:rFonts w:ascii="Times New Roman" w:hAnsi="Times New Roman"/>
          <w:sz w:val="24"/>
        </w:rPr>
        <w:t xml:space="preserve">Ekvivalentne isotroopne kiirgusvõimsus (EIRP) tähistab võimsust, mille kiirgaks ideaalne isotroopne antenn, et saavutada tegeliku antenniga samaväärne signaalitugevus antud suunas. Seda kasutatakse sagedusregulatsioonides, kuna see arvestab nii saatja võimsust kui ka antenni suunavust. </w:t>
      </w:r>
      <w:r w:rsidR="009B77A3">
        <w:rPr>
          <w:rFonts w:ascii="Times New Roman" w:hAnsi="Times New Roman"/>
          <w:sz w:val="24"/>
        </w:rPr>
        <w:t>Paragrahvi</w:t>
      </w:r>
      <w:r w:rsidR="00E015B8">
        <w:rPr>
          <w:rFonts w:ascii="Times New Roman" w:hAnsi="Times New Roman"/>
          <w:sz w:val="24"/>
        </w:rPr>
        <w:t xml:space="preserve"> 13 </w:t>
      </w:r>
      <w:r w:rsidR="009B77A3">
        <w:rPr>
          <w:rFonts w:ascii="Times New Roman" w:hAnsi="Times New Roman"/>
          <w:sz w:val="24"/>
        </w:rPr>
        <w:t xml:space="preserve">lõike </w:t>
      </w:r>
      <w:r w:rsidR="00E015B8">
        <w:rPr>
          <w:rFonts w:ascii="Times New Roman" w:hAnsi="Times New Roman"/>
          <w:sz w:val="24"/>
        </w:rPr>
        <w:t>3</w:t>
      </w:r>
      <w:r w:rsidRPr="005A33A1" w:rsidR="00E015B8">
        <w:rPr>
          <w:rFonts w:ascii="Times New Roman" w:hAnsi="Times New Roman"/>
          <w:sz w:val="24"/>
          <w:vertAlign w:val="superscript"/>
        </w:rPr>
        <w:t>2</w:t>
      </w:r>
      <w:r w:rsidR="00E015B8">
        <w:rPr>
          <w:rFonts w:ascii="Times New Roman" w:hAnsi="Times New Roman"/>
          <w:sz w:val="24"/>
        </w:rPr>
        <w:t xml:space="preserve"> </w:t>
      </w:r>
      <w:r w:rsidR="009A06B1">
        <w:rPr>
          <w:rFonts w:ascii="Times New Roman" w:hAnsi="Times New Roman"/>
          <w:sz w:val="24"/>
        </w:rPr>
        <w:t xml:space="preserve">punkt 2 sätestab ühe erandina, et </w:t>
      </w:r>
      <w:r w:rsidRPr="00616E99" w:rsidR="00616E99">
        <w:rPr>
          <w:rFonts w:ascii="Times New Roman" w:hAnsi="Times New Roman"/>
          <w:sz w:val="24"/>
        </w:rPr>
        <w:t>sagedusloaga määratud raadiosageduste kasutamise tingimused</w:t>
      </w:r>
      <w:r w:rsidR="00881FB2">
        <w:rPr>
          <w:rFonts w:ascii="Times New Roman" w:hAnsi="Times New Roman"/>
          <w:sz w:val="24"/>
        </w:rPr>
        <w:t xml:space="preserve"> ei vaja Terviseametiga kooskõlastamist</w:t>
      </w:r>
      <w:r w:rsidRPr="00616E99" w:rsidR="00616E99">
        <w:rPr>
          <w:rFonts w:ascii="Times New Roman" w:hAnsi="Times New Roman"/>
          <w:sz w:val="24"/>
        </w:rPr>
        <w:t xml:space="preserve">, kui raadiosaateseadmete efektiivne kiirgusvõimsus ei ületa 100 W (20 </w:t>
      </w:r>
      <w:bookmarkStart w:name="_Hlk203559220" w:id="4"/>
      <w:proofErr w:type="spellStart"/>
      <w:r w:rsidRPr="00616E99" w:rsidR="00616E99">
        <w:rPr>
          <w:rFonts w:ascii="Times New Roman" w:hAnsi="Times New Roman"/>
          <w:sz w:val="24"/>
        </w:rPr>
        <w:t>dBW</w:t>
      </w:r>
      <w:bookmarkEnd w:id="4"/>
      <w:proofErr w:type="spellEnd"/>
      <w:r w:rsidR="005376C8">
        <w:rPr>
          <w:rFonts w:ascii="Times New Roman" w:hAnsi="Times New Roman"/>
          <w:sz w:val="24"/>
        </w:rPr>
        <w:t xml:space="preserve">). </w:t>
      </w:r>
      <w:r w:rsidR="00B61606">
        <w:rPr>
          <w:rFonts w:ascii="Times New Roman" w:hAnsi="Times New Roman"/>
          <w:sz w:val="24"/>
        </w:rPr>
        <w:t xml:space="preserve">Täpsustuse tegemine on vajalik, sest </w:t>
      </w:r>
      <w:r w:rsidR="00192E9B">
        <w:rPr>
          <w:rFonts w:ascii="Times New Roman" w:hAnsi="Times New Roman"/>
          <w:sz w:val="24"/>
        </w:rPr>
        <w:t xml:space="preserve">tekkinud </w:t>
      </w:r>
      <w:r w:rsidR="000677E6">
        <w:rPr>
          <w:rFonts w:ascii="Times New Roman" w:hAnsi="Times New Roman"/>
          <w:sz w:val="24"/>
        </w:rPr>
        <w:t xml:space="preserve">on </w:t>
      </w:r>
      <w:r w:rsidR="00192E9B">
        <w:rPr>
          <w:rFonts w:ascii="Times New Roman" w:hAnsi="Times New Roman"/>
          <w:sz w:val="24"/>
        </w:rPr>
        <w:t>olukord</w:t>
      </w:r>
      <w:r w:rsidR="00A855A7">
        <w:rPr>
          <w:rFonts w:ascii="Times New Roman" w:hAnsi="Times New Roman"/>
          <w:sz w:val="24"/>
        </w:rPr>
        <w:t xml:space="preserve">i, </w:t>
      </w:r>
      <w:r w:rsidRPr="00A855A7" w:rsidR="00A855A7">
        <w:rPr>
          <w:rFonts w:ascii="Times New Roman" w:hAnsi="Times New Roman"/>
          <w:sz w:val="24"/>
        </w:rPr>
        <w:t xml:space="preserve">kus ühes kohas asub mitu saatjat, mis kuuluvad erinevatele omanikele. </w:t>
      </w:r>
      <w:r w:rsidR="00015814">
        <w:rPr>
          <w:rFonts w:ascii="Times New Roman" w:hAnsi="Times New Roman"/>
          <w:sz w:val="24"/>
        </w:rPr>
        <w:t>Mitme raadiosaatese</w:t>
      </w:r>
      <w:r w:rsidR="00B16B6F">
        <w:rPr>
          <w:rFonts w:ascii="Times New Roman" w:hAnsi="Times New Roman"/>
          <w:sz w:val="24"/>
        </w:rPr>
        <w:t xml:space="preserve">adme puhul on </w:t>
      </w:r>
      <w:r w:rsidRPr="00A855A7" w:rsidR="00A855A7">
        <w:rPr>
          <w:rFonts w:ascii="Times New Roman" w:hAnsi="Times New Roman"/>
          <w:sz w:val="24"/>
        </w:rPr>
        <w:t xml:space="preserve">vaja arvestada </w:t>
      </w:r>
      <w:r w:rsidR="00B16B6F">
        <w:rPr>
          <w:rFonts w:ascii="Times New Roman" w:hAnsi="Times New Roman"/>
          <w:sz w:val="24"/>
        </w:rPr>
        <w:t xml:space="preserve">aga </w:t>
      </w:r>
      <w:r w:rsidRPr="00A855A7" w:rsidR="00A855A7">
        <w:rPr>
          <w:rFonts w:ascii="Times New Roman" w:hAnsi="Times New Roman"/>
          <w:sz w:val="24"/>
        </w:rPr>
        <w:t>kogukiirgusvõimsusega.</w:t>
      </w:r>
      <w:r w:rsidR="0020033F">
        <w:rPr>
          <w:rFonts w:ascii="Times New Roman" w:hAnsi="Times New Roman"/>
          <w:sz w:val="24"/>
        </w:rPr>
        <w:t xml:space="preserve"> Näiteks kui masti</w:t>
      </w:r>
      <w:r w:rsidR="007F227E">
        <w:rPr>
          <w:rFonts w:ascii="Times New Roman" w:hAnsi="Times New Roman"/>
          <w:sz w:val="24"/>
        </w:rPr>
        <w:t xml:space="preserve">le on paigaldatud raadiosaateseade, mille efektiivne kiirgusvõimsus on </w:t>
      </w:r>
      <w:r w:rsidR="00280533">
        <w:rPr>
          <w:rFonts w:ascii="Times New Roman" w:hAnsi="Times New Roman"/>
          <w:sz w:val="24"/>
        </w:rPr>
        <w:t xml:space="preserve">60 </w:t>
      </w:r>
      <w:r w:rsidRPr="004C0078" w:rsidR="00162B0C">
        <w:rPr>
          <w:rFonts w:ascii="Times New Roman" w:hAnsi="Times New Roman"/>
          <w:sz w:val="24"/>
        </w:rPr>
        <w:t>W (</w:t>
      </w:r>
      <w:r w:rsidRPr="004C0078" w:rsidR="00DC2FAE">
        <w:rPr>
          <w:rFonts w:ascii="Times New Roman" w:hAnsi="Times New Roman"/>
          <w:sz w:val="24"/>
        </w:rPr>
        <w:t>17,8</w:t>
      </w:r>
      <w:r w:rsidRPr="004C0078" w:rsidR="00162B0C">
        <w:rPr>
          <w:rFonts w:ascii="Times New Roman" w:hAnsi="Times New Roman"/>
          <w:sz w:val="24"/>
        </w:rPr>
        <w:t xml:space="preserve"> </w:t>
      </w:r>
      <w:proofErr w:type="spellStart"/>
      <w:r w:rsidRPr="004C0078" w:rsidR="00162B0C">
        <w:rPr>
          <w:rFonts w:ascii="Times New Roman" w:hAnsi="Times New Roman"/>
          <w:sz w:val="24"/>
        </w:rPr>
        <w:t>dBW</w:t>
      </w:r>
      <w:proofErr w:type="spellEnd"/>
      <w:r w:rsidRPr="004C0078" w:rsidR="00162B0C">
        <w:rPr>
          <w:rFonts w:ascii="Times New Roman" w:hAnsi="Times New Roman"/>
          <w:sz w:val="24"/>
        </w:rPr>
        <w:t>)</w:t>
      </w:r>
      <w:r w:rsidRPr="004C0078" w:rsidR="00301E0F">
        <w:rPr>
          <w:rFonts w:ascii="Times New Roman" w:hAnsi="Times New Roman"/>
          <w:sz w:val="24"/>
        </w:rPr>
        <w:t xml:space="preserve"> ning soovitakse paigaldada raadiosaateseade, mille efektiivne kiirgusvõimsus </w:t>
      </w:r>
      <w:r w:rsidRPr="004C0078" w:rsidR="00EF2E2C">
        <w:rPr>
          <w:rFonts w:ascii="Times New Roman" w:hAnsi="Times New Roman"/>
          <w:sz w:val="24"/>
        </w:rPr>
        <w:t xml:space="preserve">on samuti 60 W, siis ei tohi seda </w:t>
      </w:r>
      <w:r w:rsidRPr="004C0078" w:rsidR="00150A6B">
        <w:rPr>
          <w:rFonts w:ascii="Times New Roman" w:hAnsi="Times New Roman"/>
          <w:sz w:val="24"/>
        </w:rPr>
        <w:t xml:space="preserve">eelnõu kohaselt </w:t>
      </w:r>
      <w:r w:rsidRPr="004C0078" w:rsidR="002E3A18">
        <w:rPr>
          <w:rFonts w:ascii="Times New Roman" w:hAnsi="Times New Roman"/>
          <w:sz w:val="24"/>
        </w:rPr>
        <w:t>ilma</w:t>
      </w:r>
      <w:r w:rsidRPr="004C0078" w:rsidR="00EF2E2C">
        <w:rPr>
          <w:rFonts w:ascii="Times New Roman" w:hAnsi="Times New Roman"/>
          <w:sz w:val="24"/>
        </w:rPr>
        <w:t xml:space="preserve"> Terviseamet</w:t>
      </w:r>
      <w:r w:rsidRPr="004C0078" w:rsidR="002E3A18">
        <w:rPr>
          <w:rFonts w:ascii="Times New Roman" w:hAnsi="Times New Roman"/>
          <w:sz w:val="24"/>
        </w:rPr>
        <w:t xml:space="preserve">i kooskõlastuseta teha, sest kahe raadiosaateseadme </w:t>
      </w:r>
      <w:r w:rsidRPr="004C0078" w:rsidR="00087D5D">
        <w:rPr>
          <w:rFonts w:ascii="Times New Roman" w:hAnsi="Times New Roman"/>
          <w:sz w:val="24"/>
        </w:rPr>
        <w:t xml:space="preserve">efektiivne </w:t>
      </w:r>
      <w:r w:rsidRPr="004C0078" w:rsidR="002E3A18">
        <w:rPr>
          <w:rFonts w:ascii="Times New Roman" w:hAnsi="Times New Roman"/>
          <w:sz w:val="24"/>
        </w:rPr>
        <w:t xml:space="preserve">kogukiirgusvõimsus oleks </w:t>
      </w:r>
      <w:r w:rsidRPr="004C0078" w:rsidR="00E015B8">
        <w:rPr>
          <w:rFonts w:ascii="Times New Roman" w:hAnsi="Times New Roman"/>
          <w:sz w:val="24"/>
        </w:rPr>
        <w:t xml:space="preserve">kokku </w:t>
      </w:r>
      <w:r w:rsidRPr="004C0078" w:rsidR="002E3A18">
        <w:rPr>
          <w:rFonts w:ascii="Times New Roman" w:hAnsi="Times New Roman"/>
          <w:sz w:val="24"/>
        </w:rPr>
        <w:t>120 W (</w:t>
      </w:r>
      <w:r w:rsidRPr="004C0078" w:rsidR="00AC20B1">
        <w:rPr>
          <w:rFonts w:ascii="Times New Roman" w:hAnsi="Times New Roman"/>
          <w:sz w:val="24"/>
        </w:rPr>
        <w:t xml:space="preserve">20,8 </w:t>
      </w:r>
      <w:proofErr w:type="spellStart"/>
      <w:r w:rsidRPr="004C0078" w:rsidR="00AC20B1">
        <w:rPr>
          <w:rFonts w:ascii="Times New Roman" w:hAnsi="Times New Roman"/>
          <w:sz w:val="24"/>
        </w:rPr>
        <w:t>dBW</w:t>
      </w:r>
      <w:proofErr w:type="spellEnd"/>
      <w:r w:rsidRPr="004C0078" w:rsidR="002E3A18">
        <w:rPr>
          <w:rFonts w:ascii="Times New Roman" w:hAnsi="Times New Roman"/>
          <w:sz w:val="24"/>
        </w:rPr>
        <w:t xml:space="preserve">) </w:t>
      </w:r>
      <w:r w:rsidRPr="004C0078" w:rsidR="00150A6B">
        <w:rPr>
          <w:rFonts w:ascii="Times New Roman" w:hAnsi="Times New Roman"/>
          <w:sz w:val="24"/>
        </w:rPr>
        <w:t>ning</w:t>
      </w:r>
      <w:r w:rsidRPr="004C0078" w:rsidR="002E3A18">
        <w:rPr>
          <w:rFonts w:ascii="Times New Roman" w:hAnsi="Times New Roman"/>
          <w:sz w:val="24"/>
        </w:rPr>
        <w:t xml:space="preserve"> ületaks </w:t>
      </w:r>
      <w:r w:rsidRPr="004C0078" w:rsidR="00087D5D">
        <w:rPr>
          <w:rFonts w:ascii="Times New Roman" w:hAnsi="Times New Roman"/>
          <w:sz w:val="24"/>
        </w:rPr>
        <w:t>100 W</w:t>
      </w:r>
      <w:r w:rsidRPr="004C0078" w:rsidR="00B16B6F">
        <w:rPr>
          <w:rFonts w:ascii="Times New Roman" w:hAnsi="Times New Roman"/>
          <w:sz w:val="24"/>
        </w:rPr>
        <w:t xml:space="preserve"> (20 </w:t>
      </w:r>
      <w:proofErr w:type="spellStart"/>
      <w:r w:rsidRPr="004C0078" w:rsidR="00B16B6F">
        <w:rPr>
          <w:rFonts w:ascii="Times New Roman" w:hAnsi="Times New Roman"/>
          <w:sz w:val="24"/>
        </w:rPr>
        <w:t>dBW</w:t>
      </w:r>
      <w:proofErr w:type="spellEnd"/>
      <w:r w:rsidRPr="004C0078" w:rsidR="00B16B6F">
        <w:rPr>
          <w:rFonts w:ascii="Times New Roman" w:hAnsi="Times New Roman"/>
          <w:sz w:val="24"/>
        </w:rPr>
        <w:t>)</w:t>
      </w:r>
      <w:r w:rsidRPr="004C0078" w:rsidR="00087D5D">
        <w:rPr>
          <w:rFonts w:ascii="Times New Roman" w:hAnsi="Times New Roman"/>
          <w:sz w:val="24"/>
        </w:rPr>
        <w:t>.</w:t>
      </w:r>
    </w:p>
    <w:p w:rsidR="00A75747" w:rsidP="00AF5B07" w:rsidRDefault="00A75747" w14:paraId="5E521540" w14:textId="77777777">
      <w:pPr>
        <w:rPr>
          <w:rFonts w:ascii="Times New Roman" w:hAnsi="Times New Roman"/>
          <w:b/>
          <w:bCs/>
          <w:sz w:val="24"/>
        </w:rPr>
      </w:pPr>
    </w:p>
    <w:p w:rsidR="00AD5C92" w:rsidP="00AF5B07" w:rsidRDefault="00A75747" w14:paraId="29679931" w14:textId="16720418">
      <w:pPr>
        <w:rPr>
          <w:rFonts w:ascii="Times New Roman" w:hAnsi="Times New Roman"/>
          <w:sz w:val="24"/>
        </w:rPr>
      </w:pPr>
      <w:r>
        <w:rPr>
          <w:rFonts w:ascii="Times New Roman" w:hAnsi="Times New Roman"/>
          <w:b/>
          <w:bCs/>
          <w:sz w:val="24"/>
        </w:rPr>
        <w:t>Punktiga</w:t>
      </w:r>
      <w:r w:rsidR="003E4367">
        <w:rPr>
          <w:rFonts w:ascii="Times New Roman" w:hAnsi="Times New Roman"/>
          <w:b/>
          <w:bCs/>
          <w:sz w:val="24"/>
        </w:rPr>
        <w:t xml:space="preserve"> 2</w:t>
      </w:r>
      <w:r>
        <w:rPr>
          <w:rFonts w:ascii="Times New Roman" w:hAnsi="Times New Roman"/>
          <w:b/>
          <w:bCs/>
          <w:sz w:val="24"/>
        </w:rPr>
        <w:t xml:space="preserve"> </w:t>
      </w:r>
      <w:r w:rsidRPr="002544F1" w:rsidR="00822B1E">
        <w:rPr>
          <w:rFonts w:ascii="Times New Roman" w:hAnsi="Times New Roman"/>
          <w:sz w:val="24"/>
        </w:rPr>
        <w:t>täiendatakse</w:t>
      </w:r>
      <w:r w:rsidR="003A3AE3">
        <w:rPr>
          <w:rFonts w:ascii="Times New Roman" w:hAnsi="Times New Roman"/>
          <w:sz w:val="24"/>
        </w:rPr>
        <w:t xml:space="preserve"> ESS</w:t>
      </w:r>
      <w:r w:rsidRPr="002544F1" w:rsidR="00822B1E">
        <w:rPr>
          <w:rFonts w:ascii="Times New Roman" w:hAnsi="Times New Roman"/>
          <w:sz w:val="24"/>
        </w:rPr>
        <w:t xml:space="preserve"> § 13 lõi</w:t>
      </w:r>
      <w:r w:rsidR="00822B1E">
        <w:rPr>
          <w:rFonts w:ascii="Times New Roman" w:hAnsi="Times New Roman"/>
          <w:sz w:val="24"/>
        </w:rPr>
        <w:t>ke</w:t>
      </w:r>
      <w:r w:rsidRPr="002544F1" w:rsidR="00822B1E">
        <w:rPr>
          <w:rFonts w:ascii="Times New Roman" w:hAnsi="Times New Roman"/>
          <w:sz w:val="24"/>
        </w:rPr>
        <w:t xml:space="preserve"> 3</w:t>
      </w:r>
      <w:r w:rsidRPr="002544F1" w:rsidR="00822B1E">
        <w:rPr>
          <w:rFonts w:ascii="Times New Roman" w:hAnsi="Times New Roman"/>
          <w:sz w:val="24"/>
          <w:vertAlign w:val="superscript"/>
        </w:rPr>
        <w:t>3</w:t>
      </w:r>
      <w:r w:rsidR="00822B1E">
        <w:rPr>
          <w:rFonts w:ascii="Times New Roman" w:hAnsi="Times New Roman"/>
          <w:sz w:val="24"/>
        </w:rPr>
        <w:t xml:space="preserve"> sõnastust ning </w:t>
      </w:r>
      <w:r w:rsidR="007360F5">
        <w:rPr>
          <w:rFonts w:ascii="Times New Roman" w:hAnsi="Times New Roman"/>
          <w:sz w:val="24"/>
        </w:rPr>
        <w:t>luu</w:t>
      </w:r>
      <w:r w:rsidR="00064CDF">
        <w:rPr>
          <w:rFonts w:ascii="Times New Roman" w:hAnsi="Times New Roman"/>
          <w:sz w:val="24"/>
        </w:rPr>
        <w:t>a</w:t>
      </w:r>
      <w:r w:rsidR="007360F5">
        <w:rPr>
          <w:rFonts w:ascii="Times New Roman" w:hAnsi="Times New Roman"/>
          <w:sz w:val="24"/>
        </w:rPr>
        <w:t>kse täiendav erand i</w:t>
      </w:r>
      <w:r w:rsidRPr="00B208F1" w:rsidR="007360F5">
        <w:rPr>
          <w:rFonts w:ascii="Times New Roman" w:hAnsi="Times New Roman"/>
          <w:sz w:val="24"/>
        </w:rPr>
        <w:t>seplaneeritavate raadiosaateseadme</w:t>
      </w:r>
      <w:r w:rsidR="00594B88">
        <w:rPr>
          <w:rFonts w:ascii="Times New Roman" w:hAnsi="Times New Roman"/>
          <w:sz w:val="24"/>
        </w:rPr>
        <w:t>te</w:t>
      </w:r>
      <w:r w:rsidRPr="00B208F1" w:rsidR="007360F5">
        <w:rPr>
          <w:rFonts w:ascii="Times New Roman" w:hAnsi="Times New Roman"/>
          <w:sz w:val="24"/>
        </w:rPr>
        <w:t xml:space="preserve"> paigaldamise</w:t>
      </w:r>
      <w:r w:rsidR="007360F5">
        <w:rPr>
          <w:rFonts w:ascii="Times New Roman" w:hAnsi="Times New Roman"/>
          <w:sz w:val="24"/>
        </w:rPr>
        <w:t xml:space="preserve"> tingimuste </w:t>
      </w:r>
      <w:r w:rsidR="003A3AE3">
        <w:rPr>
          <w:rFonts w:ascii="Times New Roman" w:hAnsi="Times New Roman"/>
          <w:sz w:val="24"/>
        </w:rPr>
        <w:t xml:space="preserve">Terviseametiga </w:t>
      </w:r>
      <w:r w:rsidR="007360F5">
        <w:rPr>
          <w:rFonts w:ascii="Times New Roman" w:hAnsi="Times New Roman"/>
          <w:sz w:val="24"/>
        </w:rPr>
        <w:t>kooskõlastamise</w:t>
      </w:r>
      <w:r w:rsidR="003A3AE3">
        <w:rPr>
          <w:rFonts w:ascii="Times New Roman" w:hAnsi="Times New Roman"/>
          <w:sz w:val="24"/>
        </w:rPr>
        <w:t>l.</w:t>
      </w:r>
      <w:r w:rsidR="00064CDF">
        <w:rPr>
          <w:rFonts w:ascii="Times New Roman" w:hAnsi="Times New Roman"/>
          <w:sz w:val="24"/>
        </w:rPr>
        <w:t xml:space="preserve"> </w:t>
      </w:r>
      <w:r w:rsidR="00593DC1">
        <w:rPr>
          <w:rFonts w:ascii="Times New Roman" w:hAnsi="Times New Roman"/>
          <w:sz w:val="24"/>
        </w:rPr>
        <w:t xml:space="preserve">Seni on </w:t>
      </w:r>
      <w:r w:rsidRPr="00593DC1" w:rsidR="00593DC1">
        <w:rPr>
          <w:rFonts w:ascii="Times New Roman" w:hAnsi="Times New Roman"/>
          <w:sz w:val="24"/>
        </w:rPr>
        <w:t>kehtinud nõue, mille kohaselt peab sagedusloa alusel kasutatava</w:t>
      </w:r>
      <w:r w:rsidR="000B27F5">
        <w:rPr>
          <w:rFonts w:ascii="Times New Roman" w:hAnsi="Times New Roman"/>
          <w:sz w:val="24"/>
        </w:rPr>
        <w:t xml:space="preserve"> iseplaneeritava</w:t>
      </w:r>
      <w:r w:rsidRPr="00593DC1" w:rsidR="00593DC1">
        <w:rPr>
          <w:rFonts w:ascii="Times New Roman" w:hAnsi="Times New Roman"/>
          <w:sz w:val="24"/>
        </w:rPr>
        <w:t xml:space="preserve"> raadiosaateseadme paigaldamise tingimused kooskõlastama Terviseametiga. Praktikas on see tähendanud, et isegi juhtudel, kus raadiosaateseadmed paiknevad </w:t>
      </w:r>
      <w:proofErr w:type="spellStart"/>
      <w:r w:rsidRPr="00593DC1" w:rsidR="00593DC1">
        <w:rPr>
          <w:rFonts w:ascii="Times New Roman" w:hAnsi="Times New Roman"/>
          <w:sz w:val="24"/>
        </w:rPr>
        <w:t>hajaasustusalal</w:t>
      </w:r>
      <w:proofErr w:type="spellEnd"/>
      <w:r w:rsidRPr="00593DC1" w:rsidR="00593DC1">
        <w:rPr>
          <w:rFonts w:ascii="Times New Roman" w:hAnsi="Times New Roman"/>
          <w:sz w:val="24"/>
        </w:rPr>
        <w:t xml:space="preserve">, kus puudub </w:t>
      </w:r>
      <w:r w:rsidR="00563BF2">
        <w:rPr>
          <w:rFonts w:ascii="Times New Roman" w:hAnsi="Times New Roman"/>
          <w:sz w:val="24"/>
        </w:rPr>
        <w:t>hoonestus</w:t>
      </w:r>
      <w:r w:rsidRPr="00593DC1" w:rsidR="00593DC1">
        <w:rPr>
          <w:rFonts w:ascii="Times New Roman" w:hAnsi="Times New Roman"/>
          <w:sz w:val="24"/>
        </w:rPr>
        <w:t xml:space="preserve"> ja </w:t>
      </w:r>
      <w:r w:rsidR="00FA374D">
        <w:rPr>
          <w:rFonts w:ascii="Times New Roman" w:hAnsi="Times New Roman"/>
          <w:sz w:val="24"/>
        </w:rPr>
        <w:t xml:space="preserve">maa-ala, </w:t>
      </w:r>
      <w:r w:rsidR="003A3AE3">
        <w:rPr>
          <w:rFonts w:ascii="Times New Roman" w:hAnsi="Times New Roman"/>
          <w:sz w:val="24"/>
        </w:rPr>
        <w:t xml:space="preserve">kus inimesed pidevalt viibivad, </w:t>
      </w:r>
      <w:r w:rsidRPr="00593DC1" w:rsidR="00593DC1">
        <w:rPr>
          <w:rFonts w:ascii="Times New Roman" w:hAnsi="Times New Roman"/>
          <w:sz w:val="24"/>
        </w:rPr>
        <w:t xml:space="preserve">on nõutud täielik kooskõlastusprotsess, mis </w:t>
      </w:r>
      <w:r w:rsidR="00FA374D">
        <w:rPr>
          <w:rFonts w:ascii="Times New Roman" w:hAnsi="Times New Roman"/>
          <w:sz w:val="24"/>
        </w:rPr>
        <w:t>tähendab</w:t>
      </w:r>
      <w:r w:rsidRPr="00593DC1" w:rsidR="00593DC1">
        <w:rPr>
          <w:rFonts w:ascii="Times New Roman" w:hAnsi="Times New Roman"/>
          <w:sz w:val="24"/>
        </w:rPr>
        <w:t xml:space="preserve"> olulis</w:t>
      </w:r>
      <w:r w:rsidR="00FA374D">
        <w:rPr>
          <w:rFonts w:ascii="Times New Roman" w:hAnsi="Times New Roman"/>
          <w:sz w:val="24"/>
        </w:rPr>
        <w:t>t</w:t>
      </w:r>
      <w:r w:rsidRPr="00593DC1" w:rsidR="00593DC1">
        <w:rPr>
          <w:rFonts w:ascii="Times New Roman" w:hAnsi="Times New Roman"/>
          <w:sz w:val="24"/>
        </w:rPr>
        <w:t xml:space="preserve"> menetluskoormust nii loaomanikule kui ka </w:t>
      </w:r>
      <w:r w:rsidR="000B27F5">
        <w:rPr>
          <w:rFonts w:ascii="Times New Roman" w:hAnsi="Times New Roman"/>
          <w:sz w:val="24"/>
        </w:rPr>
        <w:t>Terviseametile</w:t>
      </w:r>
      <w:r w:rsidRPr="00593DC1" w:rsidR="00593DC1">
        <w:rPr>
          <w:rFonts w:ascii="Times New Roman" w:hAnsi="Times New Roman"/>
          <w:sz w:val="24"/>
        </w:rPr>
        <w:t xml:space="preserve">. </w:t>
      </w:r>
      <w:r w:rsidR="009545A4">
        <w:rPr>
          <w:rFonts w:ascii="Times New Roman" w:hAnsi="Times New Roman"/>
          <w:sz w:val="24"/>
        </w:rPr>
        <w:t>P</w:t>
      </w:r>
      <w:r w:rsidR="0011469B">
        <w:rPr>
          <w:rFonts w:ascii="Times New Roman" w:hAnsi="Times New Roman"/>
          <w:sz w:val="24"/>
        </w:rPr>
        <w:t>laneeri</w:t>
      </w:r>
      <w:r w:rsidR="009545A4">
        <w:rPr>
          <w:rFonts w:ascii="Times New Roman" w:hAnsi="Times New Roman"/>
          <w:sz w:val="24"/>
        </w:rPr>
        <w:t>tava muudatuse järgi</w:t>
      </w:r>
      <w:r w:rsidRPr="00803FB1" w:rsidR="00803FB1">
        <w:t xml:space="preserve"> </w:t>
      </w:r>
      <w:r w:rsidRPr="00803FB1" w:rsidR="00803FB1">
        <w:rPr>
          <w:rFonts w:ascii="Times New Roman" w:hAnsi="Times New Roman"/>
          <w:sz w:val="24"/>
        </w:rPr>
        <w:t>edastab</w:t>
      </w:r>
      <w:r w:rsidR="00803FB1">
        <w:rPr>
          <w:rFonts w:ascii="Times New Roman" w:hAnsi="Times New Roman"/>
          <w:sz w:val="24"/>
        </w:rPr>
        <w:t xml:space="preserve"> sagedusloa omanik</w:t>
      </w:r>
      <w:r w:rsidRPr="005A33A1" w:rsidR="00EB55EF">
        <w:rPr>
          <w:shd w:val="clear" w:color="auto" w:fill="FFFFFF"/>
        </w:rPr>
        <w:t xml:space="preserve">, </w:t>
      </w:r>
      <w:r w:rsidRPr="005A33A1" w:rsidR="00EB55EF">
        <w:rPr>
          <w:rFonts w:ascii="Times New Roman" w:hAnsi="Times New Roman"/>
          <w:sz w:val="24"/>
          <w:shd w:val="clear" w:color="auto" w:fill="FFFFFF"/>
        </w:rPr>
        <w:t>kelle raadiosaateseadme paigalduskõrgusele vastaval kaugusel puudub inimeste püsivaks viibimiseks ette</w:t>
      </w:r>
      <w:r w:rsidR="003A3AE3">
        <w:rPr>
          <w:rFonts w:ascii="Times New Roman" w:hAnsi="Times New Roman"/>
          <w:sz w:val="24"/>
          <w:shd w:val="clear" w:color="auto" w:fill="FFFFFF"/>
        </w:rPr>
        <w:t xml:space="preserve"> </w:t>
      </w:r>
      <w:r w:rsidRPr="005A33A1" w:rsidR="00EB55EF">
        <w:rPr>
          <w:rFonts w:ascii="Times New Roman" w:hAnsi="Times New Roman"/>
          <w:sz w:val="24"/>
          <w:shd w:val="clear" w:color="auto" w:fill="FFFFFF"/>
        </w:rPr>
        <w:t>nähtud hoone, rajatis või maa, mille kasut</w:t>
      </w:r>
      <w:r w:rsidR="00247B7F">
        <w:rPr>
          <w:rFonts w:ascii="Times New Roman" w:hAnsi="Times New Roman"/>
          <w:sz w:val="24"/>
          <w:shd w:val="clear" w:color="auto" w:fill="FFFFFF"/>
        </w:rPr>
        <w:t>amise o</w:t>
      </w:r>
      <w:r w:rsidRPr="005A33A1" w:rsidR="00EB55EF">
        <w:rPr>
          <w:rFonts w:ascii="Times New Roman" w:hAnsi="Times New Roman"/>
          <w:sz w:val="24"/>
          <w:shd w:val="clear" w:color="auto" w:fill="FFFFFF"/>
        </w:rPr>
        <w:t>tstarve on seotud elamise, töötamise, tervishoiu, õppimise, puhkamise, sportimise</w:t>
      </w:r>
      <w:r w:rsidRPr="005A33A1" w:rsidR="00C92490">
        <w:rPr>
          <w:rFonts w:ascii="Times New Roman" w:hAnsi="Times New Roman"/>
          <w:sz w:val="24"/>
          <w:shd w:val="clear" w:color="auto" w:fill="FFFFFF"/>
        </w:rPr>
        <w:t>,</w:t>
      </w:r>
      <w:r w:rsidRPr="005A33A1" w:rsidR="00EB55EF">
        <w:rPr>
          <w:rFonts w:ascii="Times New Roman" w:hAnsi="Times New Roman"/>
          <w:sz w:val="24"/>
          <w:shd w:val="clear" w:color="auto" w:fill="FFFFFF"/>
        </w:rPr>
        <w:t xml:space="preserve"> meelelahutus</w:t>
      </w:r>
      <w:r w:rsidR="003A3AE3">
        <w:rPr>
          <w:rFonts w:ascii="Times New Roman" w:hAnsi="Times New Roman"/>
          <w:sz w:val="24"/>
          <w:shd w:val="clear" w:color="auto" w:fill="FFFFFF"/>
        </w:rPr>
        <w:t>e</w:t>
      </w:r>
      <w:r w:rsidRPr="005A33A1" w:rsidR="00EB55EF">
        <w:rPr>
          <w:rFonts w:ascii="Times New Roman" w:hAnsi="Times New Roman"/>
          <w:sz w:val="24"/>
          <w:shd w:val="clear" w:color="auto" w:fill="FFFFFF"/>
        </w:rPr>
        <w:t xml:space="preserve"> või muu taolisega,</w:t>
      </w:r>
      <w:r w:rsidR="00E26AD1">
        <w:rPr>
          <w:rFonts w:ascii="Times New Roman" w:hAnsi="Times New Roman"/>
          <w:sz w:val="24"/>
          <w:shd w:val="clear" w:color="auto" w:fill="FFFFFF"/>
        </w:rPr>
        <w:t xml:space="preserve"> </w:t>
      </w:r>
      <w:r w:rsidRPr="00976427" w:rsidR="00976427">
        <w:rPr>
          <w:rFonts w:ascii="Times New Roman" w:hAnsi="Times New Roman"/>
          <w:sz w:val="24"/>
          <w:shd w:val="clear" w:color="auto" w:fill="FFFFFF"/>
        </w:rPr>
        <w:t>raadiosaateseadme info Terviseametile teadmiseks ning terviseohutuse hinnangu saamiseks kümme tööpäeva enne raadiosaateseadme paigaldamis</w:t>
      </w:r>
      <w:r w:rsidR="00976427">
        <w:rPr>
          <w:rFonts w:ascii="Times New Roman" w:hAnsi="Times New Roman"/>
          <w:sz w:val="24"/>
          <w:shd w:val="clear" w:color="auto" w:fill="FFFFFF"/>
        </w:rPr>
        <w:t>t</w:t>
      </w:r>
      <w:r w:rsidR="00803FB1">
        <w:rPr>
          <w:rFonts w:ascii="Times New Roman" w:hAnsi="Times New Roman"/>
          <w:sz w:val="24"/>
        </w:rPr>
        <w:t>.</w:t>
      </w:r>
      <w:r w:rsidR="00E200C5">
        <w:rPr>
          <w:rFonts w:ascii="Times New Roman" w:hAnsi="Times New Roman"/>
          <w:sz w:val="24"/>
        </w:rPr>
        <w:t xml:space="preserve"> </w:t>
      </w:r>
      <w:r w:rsidRPr="00E26AD1" w:rsidR="00E26AD1">
        <w:rPr>
          <w:rFonts w:ascii="Times New Roman" w:hAnsi="Times New Roman"/>
          <w:sz w:val="24"/>
        </w:rPr>
        <w:t xml:space="preserve">Raadiosaateseadme omanikul </w:t>
      </w:r>
      <w:r w:rsidR="00E26AD1">
        <w:rPr>
          <w:rFonts w:ascii="Times New Roman" w:hAnsi="Times New Roman"/>
          <w:sz w:val="24"/>
        </w:rPr>
        <w:t xml:space="preserve">endal </w:t>
      </w:r>
      <w:r w:rsidRPr="00E26AD1" w:rsidR="00E26AD1">
        <w:rPr>
          <w:rFonts w:ascii="Times New Roman" w:hAnsi="Times New Roman"/>
          <w:sz w:val="24"/>
        </w:rPr>
        <w:t xml:space="preserve">puuduvad pädevused terviseohutuse hinnangu andmiseks. </w:t>
      </w:r>
      <w:r w:rsidRPr="00E200C5" w:rsidR="00E200C5">
        <w:rPr>
          <w:rFonts w:ascii="Times New Roman" w:hAnsi="Times New Roman"/>
          <w:sz w:val="24"/>
        </w:rPr>
        <w:t xml:space="preserve">Raadiosaateseadme andmete saamisel tehakse </w:t>
      </w:r>
      <w:r w:rsidRPr="001B3713" w:rsidR="00E200C5">
        <w:rPr>
          <w:rFonts w:ascii="Times New Roman" w:hAnsi="Times New Roman"/>
          <w:sz w:val="24"/>
        </w:rPr>
        <w:t>Terviseameti poolt tervisekaitse</w:t>
      </w:r>
      <w:r w:rsidR="00953C8B">
        <w:rPr>
          <w:rFonts w:ascii="Times New Roman" w:hAnsi="Times New Roman"/>
          <w:sz w:val="24"/>
        </w:rPr>
        <w:t>alane</w:t>
      </w:r>
      <w:r w:rsidRPr="001B3713" w:rsidR="00E200C5">
        <w:rPr>
          <w:rFonts w:ascii="Times New Roman" w:hAnsi="Times New Roman"/>
          <w:sz w:val="24"/>
        </w:rPr>
        <w:t xml:space="preserve"> uuring, mille raames arvutatakse raadiosaateseadme ohutsoon. </w:t>
      </w:r>
      <w:r w:rsidRPr="001B3713" w:rsidR="00E26AD1">
        <w:rPr>
          <w:rFonts w:ascii="Times New Roman" w:hAnsi="Times New Roman"/>
          <w:sz w:val="24"/>
        </w:rPr>
        <w:t xml:space="preserve">Ohutsooni arvutamise käigus selgitatakse välja piirkond, kus raadiokiirguse tase raadiosaateseadme töö ajal ületab sotsiaalministri 21. veebruari 2002. a määrusega nr 38 „Mitteioniseeriva kiirguse piirväärtused elu- ja puhkealal, elamutes ning ühiskasutusega hoonetes, õpperuumides ja mitteioniseeriva kiirguse tasemete mõõtmine“ kehtestatud piirväärtusi. </w:t>
      </w:r>
      <w:r w:rsidRPr="001B3713" w:rsidR="00E200C5">
        <w:rPr>
          <w:rFonts w:ascii="Times New Roman" w:hAnsi="Times New Roman"/>
          <w:sz w:val="24"/>
        </w:rPr>
        <w:t>See</w:t>
      </w:r>
      <w:r w:rsidRPr="00E200C5" w:rsidR="00E200C5">
        <w:rPr>
          <w:rFonts w:ascii="Times New Roman" w:hAnsi="Times New Roman"/>
          <w:sz w:val="24"/>
        </w:rPr>
        <w:t xml:space="preserve"> toiming on raadioseadmete omanike jaoks tasuline ning Terviseamet</w:t>
      </w:r>
      <w:r w:rsidR="00E26AD1">
        <w:rPr>
          <w:rFonts w:ascii="Times New Roman" w:hAnsi="Times New Roman"/>
          <w:sz w:val="24"/>
        </w:rPr>
        <w:t xml:space="preserve"> </w:t>
      </w:r>
      <w:r w:rsidRPr="00E200C5" w:rsidR="00E200C5">
        <w:rPr>
          <w:rFonts w:ascii="Times New Roman" w:hAnsi="Times New Roman"/>
          <w:sz w:val="24"/>
        </w:rPr>
        <w:t xml:space="preserve">väljastab terviseohutuse hinnangu </w:t>
      </w:r>
      <w:r w:rsidRPr="00E200C5" w:rsidR="00E200C5">
        <w:rPr>
          <w:rFonts w:ascii="Times New Roman" w:hAnsi="Times New Roman"/>
          <w:sz w:val="24"/>
        </w:rPr>
        <w:lastRenderedPageBreak/>
        <w:t>kooskõlas Terviseameti teenuste hinnakirjaga</w:t>
      </w:r>
      <w:r w:rsidRPr="001B3713" w:rsidR="00E200C5">
        <w:rPr>
          <w:rFonts w:ascii="Times New Roman" w:hAnsi="Times New Roman"/>
          <w:sz w:val="24"/>
        </w:rPr>
        <w:t>.</w:t>
      </w:r>
      <w:r w:rsidRPr="001B3713" w:rsidR="00E26AD1">
        <w:rPr>
          <w:rFonts w:ascii="Times New Roman" w:hAnsi="Times New Roman"/>
          <w:sz w:val="24"/>
        </w:rPr>
        <w:t xml:space="preserve"> </w:t>
      </w:r>
      <w:proofErr w:type="spellStart"/>
      <w:r w:rsidRPr="001B3713" w:rsidR="00E26AD1">
        <w:rPr>
          <w:rFonts w:ascii="Times New Roman" w:hAnsi="Times New Roman"/>
          <w:sz w:val="24"/>
        </w:rPr>
        <w:t>Tervisekaitselistest</w:t>
      </w:r>
      <w:proofErr w:type="spellEnd"/>
      <w:r w:rsidRPr="00E26AD1" w:rsidR="00E26AD1">
        <w:rPr>
          <w:rFonts w:ascii="Times New Roman" w:hAnsi="Times New Roman"/>
          <w:sz w:val="24"/>
        </w:rPr>
        <w:t xml:space="preserve"> kaalutlustest lähtuvalt on oluline, et </w:t>
      </w:r>
      <w:r w:rsidR="00E26AD1">
        <w:rPr>
          <w:rFonts w:ascii="Times New Roman" w:hAnsi="Times New Roman"/>
          <w:sz w:val="24"/>
        </w:rPr>
        <w:t xml:space="preserve">Terviseametil oleks </w:t>
      </w:r>
      <w:r w:rsidRPr="00E26AD1" w:rsidR="00E26AD1">
        <w:rPr>
          <w:rFonts w:ascii="Times New Roman" w:hAnsi="Times New Roman"/>
          <w:sz w:val="24"/>
        </w:rPr>
        <w:t>raadiosaateseadmete oh</w:t>
      </w:r>
      <w:r w:rsidR="00E26AD1">
        <w:rPr>
          <w:rFonts w:ascii="Times New Roman" w:hAnsi="Times New Roman"/>
          <w:sz w:val="24"/>
        </w:rPr>
        <w:t>utsoonide</w:t>
      </w:r>
      <w:r w:rsidRPr="00E26AD1" w:rsidR="00E26AD1">
        <w:rPr>
          <w:rFonts w:ascii="Times New Roman" w:hAnsi="Times New Roman"/>
          <w:sz w:val="24"/>
        </w:rPr>
        <w:t xml:space="preserve"> teave olemas</w:t>
      </w:r>
      <w:r w:rsidR="00E26AD1">
        <w:rPr>
          <w:rFonts w:ascii="Times New Roman" w:hAnsi="Times New Roman"/>
          <w:sz w:val="24"/>
        </w:rPr>
        <w:t xml:space="preserve">. </w:t>
      </w:r>
    </w:p>
    <w:p w:rsidR="00AD5C92" w:rsidP="00AF5B07" w:rsidRDefault="00AD5C92" w14:paraId="7D7B8847" w14:textId="77777777">
      <w:pPr>
        <w:rPr>
          <w:rFonts w:ascii="Times New Roman" w:hAnsi="Times New Roman"/>
          <w:sz w:val="24"/>
        </w:rPr>
      </w:pPr>
    </w:p>
    <w:p w:rsidR="00464F89" w:rsidP="00AF5B07" w:rsidRDefault="00AD5C92" w14:paraId="473E5BF9" w14:textId="66879FC9">
      <w:pPr>
        <w:rPr>
          <w:rFonts w:ascii="Times New Roman" w:hAnsi="Times New Roman"/>
          <w:sz w:val="24"/>
        </w:rPr>
      </w:pPr>
      <w:r>
        <w:rPr>
          <w:rFonts w:ascii="Times New Roman" w:hAnsi="Times New Roman"/>
          <w:sz w:val="24"/>
        </w:rPr>
        <w:t>Muudatuse tegemise jär</w:t>
      </w:r>
      <w:r w:rsidR="00540210">
        <w:rPr>
          <w:rFonts w:ascii="Times New Roman" w:hAnsi="Times New Roman"/>
          <w:sz w:val="24"/>
        </w:rPr>
        <w:t>el</w:t>
      </w:r>
      <w:r>
        <w:rPr>
          <w:rFonts w:ascii="Times New Roman" w:hAnsi="Times New Roman"/>
          <w:sz w:val="24"/>
        </w:rPr>
        <w:t xml:space="preserve"> peab m</w:t>
      </w:r>
      <w:r w:rsidR="00192353">
        <w:rPr>
          <w:rFonts w:ascii="Times New Roman" w:hAnsi="Times New Roman"/>
          <w:sz w:val="24"/>
        </w:rPr>
        <w:t xml:space="preserve">uul juhul </w:t>
      </w:r>
      <w:r w:rsidR="007360F5">
        <w:rPr>
          <w:rFonts w:ascii="Times New Roman" w:hAnsi="Times New Roman"/>
          <w:sz w:val="24"/>
        </w:rPr>
        <w:t>s</w:t>
      </w:r>
      <w:r w:rsidRPr="00A87864" w:rsidR="007360F5">
        <w:rPr>
          <w:rFonts w:ascii="Times New Roman" w:hAnsi="Times New Roman"/>
          <w:sz w:val="24"/>
        </w:rPr>
        <w:t>agedusloa omanik, kes kasutab iseplaneeritavat raadiosagedusala, sagedusloa alusel kasutatava raadiosaateseadme</w:t>
      </w:r>
      <w:r w:rsidR="00D0123D">
        <w:rPr>
          <w:rFonts w:ascii="Times New Roman" w:hAnsi="Times New Roman"/>
          <w:sz w:val="24"/>
        </w:rPr>
        <w:t xml:space="preserve"> </w:t>
      </w:r>
      <w:r w:rsidRPr="00A87864" w:rsidR="007360F5">
        <w:rPr>
          <w:rFonts w:ascii="Times New Roman" w:hAnsi="Times New Roman"/>
          <w:sz w:val="24"/>
        </w:rPr>
        <w:t xml:space="preserve">paigaldamise tingimused </w:t>
      </w:r>
      <w:r w:rsidR="00700E07">
        <w:rPr>
          <w:rFonts w:ascii="Times New Roman" w:hAnsi="Times New Roman"/>
          <w:sz w:val="24"/>
        </w:rPr>
        <w:t xml:space="preserve">ka edaspidi </w:t>
      </w:r>
      <w:r w:rsidRPr="00A87864" w:rsidR="007360F5">
        <w:rPr>
          <w:rFonts w:ascii="Times New Roman" w:hAnsi="Times New Roman"/>
          <w:sz w:val="24"/>
        </w:rPr>
        <w:t>Terviseametiga</w:t>
      </w:r>
      <w:r w:rsidRPr="00700E07" w:rsidR="00700E07">
        <w:rPr>
          <w:rFonts w:ascii="Times New Roman" w:hAnsi="Times New Roman"/>
          <w:sz w:val="24"/>
        </w:rPr>
        <w:t xml:space="preserve"> </w:t>
      </w:r>
      <w:r w:rsidRPr="00A87864" w:rsidR="00700E07">
        <w:rPr>
          <w:rFonts w:ascii="Times New Roman" w:hAnsi="Times New Roman"/>
          <w:sz w:val="24"/>
        </w:rPr>
        <w:t>kooskõlastama</w:t>
      </w:r>
      <w:r w:rsidR="007360F5">
        <w:rPr>
          <w:rFonts w:ascii="Times New Roman" w:hAnsi="Times New Roman"/>
          <w:sz w:val="24"/>
        </w:rPr>
        <w:t>.</w:t>
      </w:r>
      <w:r w:rsidR="00B16B6F">
        <w:rPr>
          <w:rFonts w:ascii="Times New Roman" w:hAnsi="Times New Roman"/>
          <w:sz w:val="24"/>
        </w:rPr>
        <w:t xml:space="preserve"> Näiteks kui raadiosaateseade soovitakse paigaldada </w:t>
      </w:r>
      <w:r w:rsidR="00184E92">
        <w:rPr>
          <w:rFonts w:ascii="Times New Roman" w:hAnsi="Times New Roman"/>
          <w:sz w:val="24"/>
        </w:rPr>
        <w:t xml:space="preserve">60 meetri kõrgusele ning masti </w:t>
      </w:r>
      <w:r w:rsidR="0060718B">
        <w:rPr>
          <w:rFonts w:ascii="Times New Roman" w:hAnsi="Times New Roman"/>
          <w:sz w:val="24"/>
        </w:rPr>
        <w:t>jalamist</w:t>
      </w:r>
      <w:r w:rsidR="00184E92">
        <w:rPr>
          <w:rFonts w:ascii="Times New Roman" w:hAnsi="Times New Roman"/>
          <w:sz w:val="24"/>
        </w:rPr>
        <w:t xml:space="preserve"> </w:t>
      </w:r>
      <w:r w:rsidR="00F63355">
        <w:rPr>
          <w:rFonts w:ascii="Times New Roman" w:hAnsi="Times New Roman"/>
          <w:sz w:val="24"/>
        </w:rPr>
        <w:t>60 meetri raadiuses asub inimeste püsivaks viibimiseks ette</w:t>
      </w:r>
      <w:r w:rsidR="00540210">
        <w:rPr>
          <w:rFonts w:ascii="Times New Roman" w:hAnsi="Times New Roman"/>
          <w:sz w:val="24"/>
        </w:rPr>
        <w:t xml:space="preserve"> </w:t>
      </w:r>
      <w:r w:rsidR="00F63355">
        <w:rPr>
          <w:rFonts w:ascii="Times New Roman" w:hAnsi="Times New Roman"/>
          <w:sz w:val="24"/>
        </w:rPr>
        <w:t xml:space="preserve">nähtud rajatis või </w:t>
      </w:r>
      <w:r w:rsidR="009470BB">
        <w:rPr>
          <w:rFonts w:ascii="Times New Roman" w:hAnsi="Times New Roman"/>
          <w:sz w:val="24"/>
        </w:rPr>
        <w:t xml:space="preserve">maa-ala, ei tohi seda ilma Terviseameti kooskõlastuseta teha. </w:t>
      </w:r>
      <w:r w:rsidR="00EF0DA4">
        <w:rPr>
          <w:rFonts w:ascii="Times New Roman" w:hAnsi="Times New Roman"/>
          <w:sz w:val="24"/>
        </w:rPr>
        <w:t xml:space="preserve">Erandid, millal Terviseameti kooskõlastatus vaja ei ole, on loetletud </w:t>
      </w:r>
      <w:r w:rsidRPr="00CB41BF" w:rsidR="00EF0DA4">
        <w:rPr>
          <w:rFonts w:ascii="Times New Roman" w:hAnsi="Times New Roman"/>
          <w:sz w:val="24"/>
        </w:rPr>
        <w:t>§</w:t>
      </w:r>
      <w:r w:rsidR="00EF0DA4">
        <w:rPr>
          <w:rFonts w:ascii="Times New Roman" w:hAnsi="Times New Roman"/>
          <w:sz w:val="24"/>
        </w:rPr>
        <w:t xml:space="preserve"> 13 lõikes </w:t>
      </w:r>
      <w:r w:rsidRPr="008C4391" w:rsidR="00EF0DA4">
        <w:rPr>
          <w:rFonts w:ascii="Times New Roman" w:hAnsi="Times New Roman"/>
          <w:sz w:val="24"/>
        </w:rPr>
        <w:t>3</w:t>
      </w:r>
      <w:r w:rsidRPr="00175EF9" w:rsidR="00EF0DA4">
        <w:rPr>
          <w:rFonts w:ascii="Times New Roman" w:hAnsi="Times New Roman"/>
          <w:sz w:val="24"/>
          <w:vertAlign w:val="superscript"/>
        </w:rPr>
        <w:t>2</w:t>
      </w:r>
      <w:r w:rsidR="00EF0DA4">
        <w:rPr>
          <w:rFonts w:ascii="Times New Roman" w:hAnsi="Times New Roman"/>
          <w:sz w:val="24"/>
        </w:rPr>
        <w:t>.</w:t>
      </w:r>
    </w:p>
    <w:p w:rsidR="00AA2272" w:rsidP="00AF5B07" w:rsidRDefault="00AA2272" w14:paraId="2EE853CF" w14:textId="77777777">
      <w:pPr>
        <w:rPr>
          <w:rFonts w:ascii="Times New Roman" w:hAnsi="Times New Roman"/>
          <w:sz w:val="24"/>
        </w:rPr>
      </w:pPr>
    </w:p>
    <w:p w:rsidR="00AA2272" w:rsidP="00AF5B07" w:rsidRDefault="00AA2272" w14:paraId="1C462629" w14:textId="028FA573">
      <w:pPr>
        <w:rPr>
          <w:rFonts w:ascii="Times New Roman" w:hAnsi="Times New Roman"/>
          <w:b/>
          <w:bCs/>
          <w:sz w:val="24"/>
        </w:rPr>
      </w:pPr>
      <w:r w:rsidRPr="008B0F73">
        <w:rPr>
          <w:rFonts w:ascii="Times New Roman" w:hAnsi="Times New Roman"/>
          <w:b/>
          <w:bCs/>
          <w:sz w:val="24"/>
        </w:rPr>
        <w:t>Eelnõu §-ga 3 muudetakse erakooliseadust</w:t>
      </w:r>
      <w:r w:rsidR="00540210">
        <w:rPr>
          <w:rFonts w:ascii="Times New Roman" w:hAnsi="Times New Roman"/>
          <w:b/>
          <w:bCs/>
          <w:sz w:val="24"/>
        </w:rPr>
        <w:t xml:space="preserve"> (</w:t>
      </w:r>
      <w:proofErr w:type="spellStart"/>
      <w:r w:rsidR="00540210">
        <w:rPr>
          <w:rFonts w:ascii="Times New Roman" w:hAnsi="Times New Roman"/>
          <w:b/>
          <w:bCs/>
          <w:sz w:val="24"/>
        </w:rPr>
        <w:t>EraKS</w:t>
      </w:r>
      <w:proofErr w:type="spellEnd"/>
      <w:r w:rsidR="00540210">
        <w:rPr>
          <w:rFonts w:ascii="Times New Roman" w:hAnsi="Times New Roman"/>
          <w:b/>
          <w:bCs/>
          <w:sz w:val="24"/>
        </w:rPr>
        <w:t>)</w:t>
      </w:r>
    </w:p>
    <w:p w:rsidR="008B0F73" w:rsidP="00AF5B07" w:rsidRDefault="008B0F73" w14:paraId="1C41D6B8" w14:textId="77777777">
      <w:pPr>
        <w:rPr>
          <w:rFonts w:ascii="Times New Roman" w:hAnsi="Times New Roman"/>
          <w:b/>
          <w:bCs/>
          <w:sz w:val="24"/>
        </w:rPr>
      </w:pPr>
    </w:p>
    <w:p w:rsidR="001A7C60" w:rsidP="00AF5B07" w:rsidRDefault="001A7C60" w14:paraId="1C4A111C" w14:textId="4B3E3095">
      <w:pPr>
        <w:rPr>
          <w:rFonts w:ascii="Times New Roman" w:hAnsi="Times New Roman"/>
          <w:sz w:val="24"/>
        </w:rPr>
      </w:pPr>
      <w:r>
        <w:rPr>
          <w:rFonts w:ascii="Times New Roman" w:hAnsi="Times New Roman"/>
          <w:b/>
          <w:bCs/>
          <w:sz w:val="24"/>
        </w:rPr>
        <w:t xml:space="preserve">Punktiga 1 </w:t>
      </w:r>
      <w:r w:rsidRPr="008B0F73">
        <w:rPr>
          <w:rFonts w:ascii="Times New Roman" w:hAnsi="Times New Roman"/>
          <w:sz w:val="24"/>
        </w:rPr>
        <w:t xml:space="preserve">muudetakse </w:t>
      </w:r>
      <w:proofErr w:type="spellStart"/>
      <w:r w:rsidR="00540210">
        <w:rPr>
          <w:rFonts w:ascii="Times New Roman" w:hAnsi="Times New Roman"/>
          <w:sz w:val="24"/>
        </w:rPr>
        <w:t>EraKS</w:t>
      </w:r>
      <w:proofErr w:type="spellEnd"/>
      <w:r w:rsidRPr="008B0F73">
        <w:rPr>
          <w:rFonts w:ascii="Times New Roman" w:hAnsi="Times New Roman"/>
          <w:sz w:val="24"/>
        </w:rPr>
        <w:t xml:space="preserve"> § 5</w:t>
      </w:r>
      <w:r w:rsidRPr="00C13EC6">
        <w:rPr>
          <w:rFonts w:ascii="Times New Roman" w:hAnsi="Times New Roman"/>
          <w:sz w:val="24"/>
          <w:vertAlign w:val="superscript"/>
        </w:rPr>
        <w:t xml:space="preserve">4 </w:t>
      </w:r>
      <w:r w:rsidRPr="008B0F73">
        <w:rPr>
          <w:rFonts w:ascii="Times New Roman" w:hAnsi="Times New Roman"/>
          <w:sz w:val="24"/>
        </w:rPr>
        <w:t>lõike 2 punkti 7</w:t>
      </w:r>
      <w:r w:rsidR="00540210">
        <w:rPr>
          <w:rFonts w:ascii="Times New Roman" w:hAnsi="Times New Roman"/>
          <w:sz w:val="24"/>
        </w:rPr>
        <w:t>, mis</w:t>
      </w:r>
      <w:r w:rsidRPr="008B0F73">
        <w:rPr>
          <w:rFonts w:ascii="Times New Roman" w:hAnsi="Times New Roman"/>
          <w:sz w:val="24"/>
        </w:rPr>
        <w:t xml:space="preserve"> sõnastatakse</w:t>
      </w:r>
      <w:r w:rsidRPr="008B0F73" w:rsidR="00C91DE0">
        <w:rPr>
          <w:rFonts w:ascii="Times New Roman" w:hAnsi="Times New Roman"/>
          <w:sz w:val="24"/>
        </w:rPr>
        <w:t xml:space="preserve"> nii, et edaspidi ei esita </w:t>
      </w:r>
      <w:r w:rsidRPr="008B0F73" w:rsidR="00D2426D">
        <w:rPr>
          <w:rFonts w:ascii="Times New Roman" w:hAnsi="Times New Roman"/>
          <w:sz w:val="24"/>
        </w:rPr>
        <w:t xml:space="preserve">koolitusloa taotleja </w:t>
      </w:r>
      <w:r w:rsidRPr="008B0F73" w:rsidR="002003F3">
        <w:rPr>
          <w:rFonts w:ascii="Times New Roman" w:hAnsi="Times New Roman"/>
          <w:sz w:val="24"/>
        </w:rPr>
        <w:t>andmeid</w:t>
      </w:r>
      <w:r w:rsidRPr="008B0F73" w:rsidR="00DC623F">
        <w:rPr>
          <w:rFonts w:ascii="Times New Roman" w:hAnsi="Times New Roman"/>
          <w:sz w:val="24"/>
        </w:rPr>
        <w:t xml:space="preserve"> </w:t>
      </w:r>
      <w:r w:rsidRPr="008B0F73" w:rsidR="00F802A5">
        <w:rPr>
          <w:rFonts w:ascii="Times New Roman" w:hAnsi="Times New Roman"/>
          <w:sz w:val="24"/>
        </w:rPr>
        <w:t xml:space="preserve">erakooli tegevuseks vajalike ruumide, hoonete, sisustuse, maa-ala ja muu vara vastavuse kohta tervisekaitsenõuetele. </w:t>
      </w:r>
      <w:r w:rsidRPr="00642D4D" w:rsidR="007D1573">
        <w:rPr>
          <w:rFonts w:ascii="Times New Roman" w:hAnsi="Times New Roman"/>
          <w:sz w:val="24"/>
        </w:rPr>
        <w:t>Senine halduspraktika on olnud</w:t>
      </w:r>
      <w:r w:rsidR="00540210">
        <w:rPr>
          <w:rFonts w:ascii="Times New Roman" w:hAnsi="Times New Roman"/>
          <w:sz w:val="24"/>
        </w:rPr>
        <w:t xml:space="preserve"> selline</w:t>
      </w:r>
      <w:r w:rsidRPr="00642D4D" w:rsidR="007D1573">
        <w:rPr>
          <w:rFonts w:ascii="Times New Roman" w:hAnsi="Times New Roman"/>
          <w:sz w:val="24"/>
        </w:rPr>
        <w:t xml:space="preserve">, et koolitusloa taotleja pöördub kooli tegevuseks vajalike ruumide, hoonete, maa-ala, õpperuumide ja õppehoonete sisustuse tervisekaitse- ja ohutusnõuetele vastavusele hinnangu saamiseks Terviseameti poole ning Terviseamet koostab </w:t>
      </w:r>
      <w:r w:rsidR="00540210">
        <w:rPr>
          <w:rFonts w:ascii="Times New Roman" w:hAnsi="Times New Roman"/>
          <w:sz w:val="24"/>
        </w:rPr>
        <w:t>ja</w:t>
      </w:r>
      <w:r w:rsidRPr="00642D4D" w:rsidR="007D1573">
        <w:rPr>
          <w:rFonts w:ascii="Times New Roman" w:hAnsi="Times New Roman"/>
          <w:sz w:val="24"/>
        </w:rPr>
        <w:t xml:space="preserve"> väljastab kirjaliku terviseohutuse hinnangu. </w:t>
      </w:r>
      <w:r w:rsidR="003A7D08">
        <w:rPr>
          <w:rFonts w:ascii="Times New Roman" w:hAnsi="Times New Roman"/>
          <w:sz w:val="24"/>
        </w:rPr>
        <w:t>Selline töökorraldus</w:t>
      </w:r>
      <w:r w:rsidRPr="00642D4D" w:rsidR="007D1573">
        <w:rPr>
          <w:rFonts w:ascii="Times New Roman" w:hAnsi="Times New Roman"/>
          <w:sz w:val="24"/>
        </w:rPr>
        <w:t xml:space="preserve"> põhjustab </w:t>
      </w:r>
      <w:r w:rsidR="00BF432D">
        <w:rPr>
          <w:rFonts w:ascii="Times New Roman" w:hAnsi="Times New Roman"/>
          <w:sz w:val="24"/>
        </w:rPr>
        <w:t xml:space="preserve">Terviseametile </w:t>
      </w:r>
      <w:r w:rsidR="00247A0E">
        <w:rPr>
          <w:rFonts w:ascii="Times New Roman" w:hAnsi="Times New Roman"/>
          <w:sz w:val="24"/>
        </w:rPr>
        <w:t xml:space="preserve">dubleerivat töökoormust ja loa taotlejale </w:t>
      </w:r>
      <w:r w:rsidR="00E32910">
        <w:rPr>
          <w:rFonts w:ascii="Times New Roman" w:hAnsi="Times New Roman"/>
          <w:sz w:val="24"/>
        </w:rPr>
        <w:t>mõttetut</w:t>
      </w:r>
      <w:r w:rsidRPr="00642D4D" w:rsidR="007D1573">
        <w:rPr>
          <w:rFonts w:ascii="Times New Roman" w:hAnsi="Times New Roman"/>
          <w:sz w:val="24"/>
        </w:rPr>
        <w:t xml:space="preserve"> halduskoormust.</w:t>
      </w:r>
      <w:r w:rsidRPr="00FF0DDB" w:rsidR="00FF0DDB">
        <w:rPr>
          <w:rFonts w:ascii="Times New Roman" w:hAnsi="Times New Roman"/>
          <w:sz w:val="24"/>
        </w:rPr>
        <w:t xml:space="preserve"> </w:t>
      </w:r>
      <w:r w:rsidR="00FF0DDB">
        <w:rPr>
          <w:rFonts w:ascii="Times New Roman" w:hAnsi="Times New Roman"/>
          <w:sz w:val="24"/>
        </w:rPr>
        <w:t>H</w:t>
      </w:r>
      <w:r w:rsidRPr="000B5D3F" w:rsidR="00FF0DDB">
        <w:rPr>
          <w:rFonts w:ascii="Times New Roman" w:hAnsi="Times New Roman"/>
          <w:sz w:val="24"/>
        </w:rPr>
        <w:t xml:space="preserve">oone vastavust </w:t>
      </w:r>
      <w:r w:rsidRPr="003B7268" w:rsidR="00FF0DDB">
        <w:rPr>
          <w:rFonts w:ascii="Times New Roman" w:hAnsi="Times New Roman"/>
          <w:sz w:val="24"/>
        </w:rPr>
        <w:t>tervisekaitsenõuete</w:t>
      </w:r>
      <w:r w:rsidR="00540210">
        <w:rPr>
          <w:rFonts w:ascii="Times New Roman" w:hAnsi="Times New Roman"/>
          <w:sz w:val="24"/>
        </w:rPr>
        <w:t xml:space="preserve">le </w:t>
      </w:r>
      <w:r w:rsidRPr="000B5D3F" w:rsidR="00FF0DDB">
        <w:rPr>
          <w:rFonts w:ascii="Times New Roman" w:hAnsi="Times New Roman"/>
          <w:sz w:val="24"/>
        </w:rPr>
        <w:t>kontrolli</w:t>
      </w:r>
      <w:r w:rsidR="00540210">
        <w:rPr>
          <w:rFonts w:ascii="Times New Roman" w:hAnsi="Times New Roman"/>
          <w:sz w:val="24"/>
        </w:rPr>
        <w:t>b</w:t>
      </w:r>
      <w:r w:rsidRPr="000B5D3F" w:rsidR="00FF0DDB">
        <w:rPr>
          <w:rFonts w:ascii="Times New Roman" w:hAnsi="Times New Roman"/>
          <w:sz w:val="24"/>
        </w:rPr>
        <w:t xml:space="preserve"> T</w:t>
      </w:r>
      <w:r w:rsidR="00FF0DDB">
        <w:rPr>
          <w:rFonts w:ascii="Times New Roman" w:hAnsi="Times New Roman"/>
          <w:sz w:val="24"/>
        </w:rPr>
        <w:t>erviseamet</w:t>
      </w:r>
      <w:r w:rsidRPr="000B5D3F" w:rsidR="00FF0DDB">
        <w:rPr>
          <w:rFonts w:ascii="Times New Roman" w:hAnsi="Times New Roman"/>
          <w:sz w:val="24"/>
        </w:rPr>
        <w:t xml:space="preserve"> </w:t>
      </w:r>
      <w:r w:rsidR="00687FF8">
        <w:rPr>
          <w:rFonts w:ascii="Times New Roman" w:hAnsi="Times New Roman"/>
          <w:sz w:val="24"/>
        </w:rPr>
        <w:t xml:space="preserve">ka </w:t>
      </w:r>
      <w:r w:rsidR="00FF0DDB">
        <w:rPr>
          <w:rFonts w:ascii="Times New Roman" w:hAnsi="Times New Roman"/>
          <w:sz w:val="24"/>
        </w:rPr>
        <w:t>h</w:t>
      </w:r>
      <w:r w:rsidRPr="000B5D3F" w:rsidR="00FF0DDB">
        <w:rPr>
          <w:rFonts w:ascii="Times New Roman" w:hAnsi="Times New Roman"/>
          <w:sz w:val="24"/>
        </w:rPr>
        <w:t>oone kasutusloa menetluses. Hinnatakse hoone (tegevuskoha) vastavust ehitusprojektis planeeritud tervisekaitsenõuetele, nagu nõuded maa-alale, haljastusele, valgustusele, ventilatsioonile, sisekliima lahendustele, ruumilahendustele, tehnoseadmete mürale, joogivee puhtusele jne.</w:t>
      </w:r>
      <w:r w:rsidR="00FF0DDB">
        <w:rPr>
          <w:rFonts w:ascii="Times New Roman" w:hAnsi="Times New Roman"/>
          <w:sz w:val="24"/>
        </w:rPr>
        <w:t xml:space="preserve"> </w:t>
      </w:r>
      <w:r w:rsidRPr="000B5D3F" w:rsidR="00FF0DDB">
        <w:rPr>
          <w:rFonts w:ascii="Times New Roman" w:hAnsi="Times New Roman"/>
          <w:sz w:val="24"/>
        </w:rPr>
        <w:t xml:space="preserve">Nõudeid tegevuskoha sisseseadele, toitlustamisele, ruumide hügieenile jm ei ole võimalik kasutusloa menetluses hinnata. </w:t>
      </w:r>
      <w:r w:rsidR="00FF0DDB">
        <w:rPr>
          <w:rFonts w:ascii="Times New Roman" w:hAnsi="Times New Roman"/>
          <w:sz w:val="24"/>
        </w:rPr>
        <w:t>Seda</w:t>
      </w:r>
      <w:r w:rsidRPr="000B5D3F" w:rsidR="00FF0DDB">
        <w:rPr>
          <w:rFonts w:ascii="Times New Roman" w:hAnsi="Times New Roman"/>
          <w:sz w:val="24"/>
        </w:rPr>
        <w:t xml:space="preserve"> hin</w:t>
      </w:r>
      <w:r w:rsidR="00540210">
        <w:rPr>
          <w:rFonts w:ascii="Times New Roman" w:hAnsi="Times New Roman"/>
          <w:sz w:val="24"/>
        </w:rPr>
        <w:t>dab</w:t>
      </w:r>
      <w:r w:rsidRPr="000B5D3F" w:rsidR="00FF0DDB">
        <w:rPr>
          <w:rFonts w:ascii="Times New Roman" w:hAnsi="Times New Roman"/>
          <w:sz w:val="24"/>
        </w:rPr>
        <w:t xml:space="preserve"> </w:t>
      </w:r>
      <w:r w:rsidR="00FF0DDB">
        <w:rPr>
          <w:rFonts w:ascii="Times New Roman" w:hAnsi="Times New Roman"/>
          <w:sz w:val="24"/>
        </w:rPr>
        <w:t xml:space="preserve">Terviseamet </w:t>
      </w:r>
      <w:r w:rsidRPr="000B5D3F" w:rsidR="00FF0DDB">
        <w:rPr>
          <w:rFonts w:ascii="Times New Roman" w:hAnsi="Times New Roman"/>
          <w:sz w:val="24"/>
        </w:rPr>
        <w:t>edaspidise järelevalve käigus</w:t>
      </w:r>
      <w:r w:rsidR="00FF0DDB">
        <w:rPr>
          <w:rFonts w:ascii="Times New Roman" w:hAnsi="Times New Roman"/>
          <w:sz w:val="24"/>
        </w:rPr>
        <w:t>.</w:t>
      </w:r>
    </w:p>
    <w:p w:rsidRPr="001A7C60" w:rsidR="001A7C60" w:rsidP="00AF5B07" w:rsidRDefault="001A7C60" w14:paraId="0A20BA88" w14:textId="77777777">
      <w:pPr>
        <w:rPr>
          <w:rFonts w:ascii="Times New Roman" w:hAnsi="Times New Roman"/>
          <w:b/>
          <w:bCs/>
          <w:sz w:val="24"/>
        </w:rPr>
      </w:pPr>
    </w:p>
    <w:p w:rsidR="00C32834" w:rsidP="00AF5B07" w:rsidRDefault="00F802A5" w14:paraId="16DC6C2D" w14:textId="77777777">
      <w:pPr>
        <w:rPr>
          <w:rFonts w:ascii="Times New Roman" w:hAnsi="Times New Roman"/>
          <w:sz w:val="24"/>
        </w:rPr>
      </w:pPr>
      <w:r>
        <w:rPr>
          <w:rFonts w:ascii="Times New Roman" w:hAnsi="Times New Roman"/>
          <w:b/>
          <w:bCs/>
          <w:sz w:val="24"/>
        </w:rPr>
        <w:t xml:space="preserve">Punktiga 2 </w:t>
      </w:r>
      <w:r w:rsidRPr="008B0F73" w:rsidR="00B14EAB">
        <w:rPr>
          <w:rFonts w:ascii="Times New Roman" w:hAnsi="Times New Roman"/>
          <w:sz w:val="24"/>
        </w:rPr>
        <w:t xml:space="preserve">täiendatakse </w:t>
      </w:r>
      <w:proofErr w:type="spellStart"/>
      <w:r w:rsidR="00540210">
        <w:rPr>
          <w:rFonts w:ascii="Times New Roman" w:hAnsi="Times New Roman"/>
          <w:sz w:val="24"/>
        </w:rPr>
        <w:t>EraKS</w:t>
      </w:r>
      <w:proofErr w:type="spellEnd"/>
      <w:r w:rsidRPr="008B0F73" w:rsidR="001A7C60">
        <w:rPr>
          <w:rFonts w:ascii="Times New Roman" w:hAnsi="Times New Roman"/>
          <w:sz w:val="24"/>
        </w:rPr>
        <w:t xml:space="preserve"> § 5</w:t>
      </w:r>
      <w:r w:rsidRPr="004A7CBA" w:rsidR="001A7C60">
        <w:rPr>
          <w:rFonts w:ascii="Times New Roman" w:hAnsi="Times New Roman"/>
          <w:sz w:val="24"/>
          <w:vertAlign w:val="superscript"/>
        </w:rPr>
        <w:t>5</w:t>
      </w:r>
      <w:r w:rsidRPr="008B0F73" w:rsidR="001A7C60">
        <w:rPr>
          <w:rFonts w:ascii="Times New Roman" w:hAnsi="Times New Roman"/>
          <w:sz w:val="24"/>
        </w:rPr>
        <w:t xml:space="preserve"> punkti 7 </w:t>
      </w:r>
      <w:r w:rsidRPr="008B0F73" w:rsidR="00601A4D">
        <w:rPr>
          <w:rFonts w:ascii="Times New Roman" w:hAnsi="Times New Roman"/>
          <w:sz w:val="24"/>
        </w:rPr>
        <w:t xml:space="preserve">ning </w:t>
      </w:r>
      <w:r w:rsidRPr="008B0F73" w:rsidR="00F44758">
        <w:rPr>
          <w:rFonts w:ascii="Times New Roman" w:hAnsi="Times New Roman"/>
          <w:sz w:val="24"/>
        </w:rPr>
        <w:t xml:space="preserve">sätestatakse, et </w:t>
      </w:r>
      <w:r w:rsidRPr="008B0F73" w:rsidR="001A7C60">
        <w:rPr>
          <w:rFonts w:ascii="Times New Roman" w:hAnsi="Times New Roman"/>
          <w:sz w:val="24"/>
        </w:rPr>
        <w:t xml:space="preserve">õppetööks kasutatavate hoonete ja ruumide kasutamine </w:t>
      </w:r>
      <w:r w:rsidRPr="008B0F73" w:rsidR="00C250D6">
        <w:rPr>
          <w:rFonts w:ascii="Times New Roman" w:hAnsi="Times New Roman"/>
          <w:sz w:val="24"/>
        </w:rPr>
        <w:t>peab olema</w:t>
      </w:r>
      <w:r w:rsidRPr="008B0F73" w:rsidR="001A7C60">
        <w:rPr>
          <w:rFonts w:ascii="Times New Roman" w:hAnsi="Times New Roman"/>
          <w:sz w:val="24"/>
        </w:rPr>
        <w:t xml:space="preserve"> kooskõlas </w:t>
      </w:r>
      <w:r w:rsidR="00540210">
        <w:rPr>
          <w:rFonts w:ascii="Times New Roman" w:hAnsi="Times New Roman"/>
          <w:sz w:val="24"/>
        </w:rPr>
        <w:t>e</w:t>
      </w:r>
      <w:r w:rsidRPr="008B0F73" w:rsidR="001A7C60">
        <w:rPr>
          <w:rFonts w:ascii="Times New Roman" w:hAnsi="Times New Roman"/>
          <w:sz w:val="24"/>
        </w:rPr>
        <w:t>hitisregistri</w:t>
      </w:r>
      <w:r w:rsidR="00540210">
        <w:rPr>
          <w:rFonts w:ascii="Times New Roman" w:hAnsi="Times New Roman"/>
          <w:sz w:val="24"/>
        </w:rPr>
        <w:t>s märgitud</w:t>
      </w:r>
      <w:r w:rsidRPr="008B0F73" w:rsidR="001A7C60">
        <w:rPr>
          <w:rFonts w:ascii="Times New Roman" w:hAnsi="Times New Roman"/>
          <w:sz w:val="24"/>
        </w:rPr>
        <w:t xml:space="preserve"> kasutusotstarbega</w:t>
      </w:r>
      <w:r w:rsidR="00633B86">
        <w:rPr>
          <w:rFonts w:ascii="Times New Roman" w:hAnsi="Times New Roman"/>
          <w:sz w:val="24"/>
        </w:rPr>
        <w:t xml:space="preserve">, mis tagab, et hoone </w:t>
      </w:r>
      <w:r w:rsidR="00D767AD">
        <w:rPr>
          <w:rFonts w:ascii="Times New Roman" w:hAnsi="Times New Roman"/>
          <w:sz w:val="24"/>
        </w:rPr>
        <w:t xml:space="preserve">või ruumide tervisekaitset ja </w:t>
      </w:r>
      <w:r w:rsidR="00C32834">
        <w:rPr>
          <w:rFonts w:ascii="Times New Roman" w:hAnsi="Times New Roman"/>
          <w:sz w:val="24"/>
        </w:rPr>
        <w:t>-</w:t>
      </w:r>
      <w:r w:rsidR="00D767AD">
        <w:rPr>
          <w:rFonts w:ascii="Times New Roman" w:hAnsi="Times New Roman"/>
          <w:sz w:val="24"/>
        </w:rPr>
        <w:t xml:space="preserve">ohutust on </w:t>
      </w:r>
      <w:r w:rsidR="000C6F83">
        <w:rPr>
          <w:rFonts w:ascii="Times New Roman" w:hAnsi="Times New Roman"/>
          <w:sz w:val="24"/>
        </w:rPr>
        <w:t>Terviseamet juba hinna</w:t>
      </w:r>
      <w:r w:rsidR="00C32834">
        <w:rPr>
          <w:rFonts w:ascii="Times New Roman" w:hAnsi="Times New Roman"/>
          <w:sz w:val="24"/>
        </w:rPr>
        <w:t>n</w:t>
      </w:r>
      <w:r w:rsidR="000C6F83">
        <w:rPr>
          <w:rFonts w:ascii="Times New Roman" w:hAnsi="Times New Roman"/>
          <w:sz w:val="24"/>
        </w:rPr>
        <w:t xml:space="preserve">ud vastavalt hoone </w:t>
      </w:r>
      <w:r w:rsidR="00E34074">
        <w:rPr>
          <w:rFonts w:ascii="Times New Roman" w:hAnsi="Times New Roman"/>
          <w:sz w:val="24"/>
        </w:rPr>
        <w:t>kasutamise otstarbele</w:t>
      </w:r>
      <w:r w:rsidRPr="008B0F73" w:rsidR="007D1573">
        <w:rPr>
          <w:rFonts w:ascii="Times New Roman" w:hAnsi="Times New Roman"/>
          <w:sz w:val="24"/>
        </w:rPr>
        <w:t xml:space="preserve">. </w:t>
      </w:r>
      <w:r w:rsidRPr="008B0F73" w:rsidR="0064481B">
        <w:rPr>
          <w:rFonts w:ascii="Times New Roman" w:hAnsi="Times New Roman"/>
          <w:sz w:val="24"/>
        </w:rPr>
        <w:t xml:space="preserve">Punktis 1 </w:t>
      </w:r>
      <w:r w:rsidR="00C32834">
        <w:rPr>
          <w:rFonts w:ascii="Times New Roman" w:hAnsi="Times New Roman"/>
          <w:sz w:val="24"/>
        </w:rPr>
        <w:t>sätestatud</w:t>
      </w:r>
      <w:r w:rsidRPr="008B0F73" w:rsidR="0064481B">
        <w:rPr>
          <w:rFonts w:ascii="Times New Roman" w:hAnsi="Times New Roman"/>
          <w:sz w:val="24"/>
        </w:rPr>
        <w:t xml:space="preserve"> muudatusega koosmõjus ei koosta </w:t>
      </w:r>
      <w:r w:rsidRPr="008B0F73" w:rsidR="003160CE">
        <w:rPr>
          <w:rFonts w:ascii="Times New Roman" w:hAnsi="Times New Roman"/>
          <w:sz w:val="24"/>
        </w:rPr>
        <w:t xml:space="preserve">ega väljasta </w:t>
      </w:r>
      <w:r w:rsidRPr="008B0F73" w:rsidR="0064481B">
        <w:rPr>
          <w:rFonts w:ascii="Times New Roman" w:hAnsi="Times New Roman"/>
          <w:sz w:val="24"/>
        </w:rPr>
        <w:t xml:space="preserve">Terviseamet </w:t>
      </w:r>
      <w:r w:rsidRPr="00642D4D" w:rsidR="007D1573">
        <w:rPr>
          <w:rFonts w:ascii="Times New Roman" w:hAnsi="Times New Roman"/>
          <w:sz w:val="24"/>
        </w:rPr>
        <w:t>e</w:t>
      </w:r>
      <w:r w:rsidR="007D1573">
        <w:rPr>
          <w:rFonts w:ascii="Times New Roman" w:hAnsi="Times New Roman"/>
          <w:sz w:val="24"/>
        </w:rPr>
        <w:t>nam</w:t>
      </w:r>
      <w:r w:rsidRPr="006B73D8" w:rsidR="007D1573">
        <w:rPr>
          <w:rFonts w:ascii="Times New Roman" w:hAnsi="Times New Roman"/>
          <w:sz w:val="24"/>
        </w:rPr>
        <w:t xml:space="preserve"> terviseohutuse hinnangu</w:t>
      </w:r>
      <w:r w:rsidR="007D1573">
        <w:rPr>
          <w:rFonts w:ascii="Times New Roman" w:hAnsi="Times New Roman"/>
          <w:sz w:val="24"/>
        </w:rPr>
        <w:t>id</w:t>
      </w:r>
      <w:r w:rsidRPr="006B73D8" w:rsidR="007D1573">
        <w:rPr>
          <w:rFonts w:ascii="Times New Roman" w:hAnsi="Times New Roman"/>
          <w:sz w:val="24"/>
        </w:rPr>
        <w:t xml:space="preserve"> asutustele </w:t>
      </w:r>
      <w:r w:rsidR="007D1573">
        <w:rPr>
          <w:rFonts w:ascii="Times New Roman" w:hAnsi="Times New Roman"/>
          <w:sz w:val="24"/>
        </w:rPr>
        <w:t>koolitus</w:t>
      </w:r>
      <w:r w:rsidRPr="006B73D8" w:rsidR="007D1573">
        <w:rPr>
          <w:rFonts w:ascii="Times New Roman" w:hAnsi="Times New Roman"/>
          <w:sz w:val="24"/>
        </w:rPr>
        <w:t xml:space="preserve">loa menetlemise </w:t>
      </w:r>
      <w:r w:rsidR="007D1573">
        <w:rPr>
          <w:rFonts w:ascii="Times New Roman" w:hAnsi="Times New Roman"/>
          <w:sz w:val="24"/>
        </w:rPr>
        <w:t xml:space="preserve">protsessis. Samas on ka edaspidi tagatud hoone, ruumide, maa-ala ja sisutuse tervisekaitsenõuetele vastavuse hindamine Terviseameti poolt. </w:t>
      </w:r>
    </w:p>
    <w:p w:rsidR="00C32834" w:rsidP="00AF5B07" w:rsidRDefault="00C32834" w14:paraId="1913EF34" w14:textId="77777777">
      <w:pPr>
        <w:rPr>
          <w:rFonts w:ascii="Times New Roman" w:hAnsi="Times New Roman"/>
          <w:sz w:val="24"/>
        </w:rPr>
      </w:pPr>
    </w:p>
    <w:p w:rsidR="007D1573" w:rsidP="00AF5B07" w:rsidRDefault="007D1573" w14:paraId="6E831F9B" w14:textId="0B5660CA">
      <w:pPr>
        <w:rPr>
          <w:rFonts w:ascii="Times New Roman" w:hAnsi="Times New Roman"/>
          <w:sz w:val="24"/>
        </w:rPr>
      </w:pPr>
      <w:r>
        <w:rPr>
          <w:rFonts w:ascii="Times New Roman" w:hAnsi="Times New Roman"/>
          <w:sz w:val="24"/>
        </w:rPr>
        <w:t>Edaspidi</w:t>
      </w:r>
      <w:r w:rsidR="00C32834">
        <w:rPr>
          <w:rFonts w:ascii="Times New Roman" w:hAnsi="Times New Roman"/>
          <w:sz w:val="24"/>
        </w:rPr>
        <w:t xml:space="preserve"> on </w:t>
      </w:r>
      <w:r>
        <w:rPr>
          <w:rFonts w:ascii="Times New Roman" w:hAnsi="Times New Roman"/>
          <w:sz w:val="24"/>
        </w:rPr>
        <w:t xml:space="preserve">protsess </w:t>
      </w:r>
      <w:r w:rsidR="00C32834">
        <w:rPr>
          <w:rFonts w:ascii="Times New Roman" w:hAnsi="Times New Roman"/>
          <w:sz w:val="24"/>
        </w:rPr>
        <w:t>ja</w:t>
      </w:r>
      <w:r>
        <w:rPr>
          <w:rFonts w:ascii="Times New Roman" w:hAnsi="Times New Roman"/>
          <w:sz w:val="24"/>
        </w:rPr>
        <w:t xml:space="preserve"> rollid järg</w:t>
      </w:r>
      <w:r w:rsidR="00C32834">
        <w:rPr>
          <w:rFonts w:ascii="Times New Roman" w:hAnsi="Times New Roman"/>
          <w:sz w:val="24"/>
        </w:rPr>
        <w:t>mised</w:t>
      </w:r>
      <w:r>
        <w:rPr>
          <w:rFonts w:ascii="Times New Roman" w:hAnsi="Times New Roman"/>
          <w:sz w:val="24"/>
        </w:rPr>
        <w:t>:</w:t>
      </w:r>
    </w:p>
    <w:p w:rsidRPr="00D121ED" w:rsidR="007D1573" w:rsidP="00AF5B07" w:rsidRDefault="007D1573" w14:paraId="070D3258" w14:textId="03750DEC">
      <w:pPr>
        <w:pStyle w:val="Loendilik"/>
        <w:numPr>
          <w:ilvl w:val="0"/>
          <w:numId w:val="27"/>
        </w:numPr>
        <w:ind w:left="357" w:hanging="357"/>
        <w:rPr>
          <w:rFonts w:ascii="Times New Roman" w:hAnsi="Times New Roman"/>
          <w:sz w:val="24"/>
        </w:rPr>
      </w:pPr>
      <w:r w:rsidRPr="0057201A">
        <w:rPr>
          <w:rFonts w:ascii="Times New Roman" w:hAnsi="Times New Roman"/>
          <w:sz w:val="24"/>
        </w:rPr>
        <w:t xml:space="preserve">KOV kaasab Terviseametit </w:t>
      </w:r>
      <w:r w:rsidRPr="003B7268">
        <w:rPr>
          <w:rFonts w:ascii="Times New Roman" w:hAnsi="Times New Roman"/>
          <w:sz w:val="24"/>
        </w:rPr>
        <w:t>kasutusloa või kasutusteatise</w:t>
      </w:r>
      <w:r w:rsidRPr="0057201A">
        <w:rPr>
          <w:rFonts w:ascii="Times New Roman" w:hAnsi="Times New Roman"/>
          <w:sz w:val="24"/>
        </w:rPr>
        <w:t xml:space="preserve"> menetlusse. Terviseamet töötab</w:t>
      </w:r>
      <w:r w:rsidR="00B446EE">
        <w:rPr>
          <w:rFonts w:ascii="Times New Roman" w:hAnsi="Times New Roman"/>
          <w:sz w:val="24"/>
        </w:rPr>
        <w:t xml:space="preserve"> </w:t>
      </w:r>
      <w:r w:rsidRPr="0057201A">
        <w:rPr>
          <w:rFonts w:ascii="Times New Roman" w:hAnsi="Times New Roman"/>
          <w:sz w:val="24"/>
        </w:rPr>
        <w:t>vajaliku dokumentatsiooni</w:t>
      </w:r>
      <w:r w:rsidR="00B446EE">
        <w:rPr>
          <w:rFonts w:ascii="Times New Roman" w:hAnsi="Times New Roman"/>
          <w:sz w:val="24"/>
        </w:rPr>
        <w:t xml:space="preserve"> läbi</w:t>
      </w:r>
      <w:r w:rsidRPr="0057201A">
        <w:rPr>
          <w:rFonts w:ascii="Times New Roman" w:hAnsi="Times New Roman"/>
          <w:sz w:val="24"/>
        </w:rPr>
        <w:t>, teeb paikvaatluse</w:t>
      </w:r>
      <w:r w:rsidR="00B446EE">
        <w:rPr>
          <w:rFonts w:ascii="Times New Roman" w:hAnsi="Times New Roman"/>
          <w:sz w:val="24"/>
        </w:rPr>
        <w:t>,</w:t>
      </w:r>
      <w:r w:rsidRPr="0057201A">
        <w:rPr>
          <w:rFonts w:ascii="Times New Roman" w:hAnsi="Times New Roman"/>
          <w:sz w:val="24"/>
        </w:rPr>
        <w:t xml:space="preserve"> hindab elukeskkonna vastavust nõuetele ja vastavuse korral annab kooskõlastuse. </w:t>
      </w:r>
    </w:p>
    <w:p w:rsidRPr="00D121ED" w:rsidR="00D121ED" w:rsidP="00AF5B07" w:rsidRDefault="007D1573" w14:paraId="47FD374D" w14:textId="1F31A23C">
      <w:pPr>
        <w:pStyle w:val="Loendilik"/>
        <w:numPr>
          <w:ilvl w:val="0"/>
          <w:numId w:val="27"/>
        </w:numPr>
        <w:ind w:left="357" w:hanging="357"/>
        <w:rPr>
          <w:rFonts w:ascii="Times New Roman" w:hAnsi="Times New Roman"/>
          <w:sz w:val="24"/>
        </w:rPr>
      </w:pPr>
      <w:r w:rsidRPr="0057201A">
        <w:rPr>
          <w:rFonts w:ascii="Times New Roman" w:hAnsi="Times New Roman"/>
          <w:sz w:val="24"/>
        </w:rPr>
        <w:t>Koolitusloa taotleja veendub enne valdkonna eest vastutavale ministrile</w:t>
      </w:r>
      <w:r w:rsidR="00B446EE">
        <w:rPr>
          <w:rFonts w:ascii="Times New Roman" w:hAnsi="Times New Roman"/>
          <w:sz w:val="24"/>
        </w:rPr>
        <w:t xml:space="preserve"> koolitusloa taotluse esitamist</w:t>
      </w:r>
      <w:r w:rsidRPr="0057201A">
        <w:rPr>
          <w:rFonts w:ascii="Times New Roman" w:hAnsi="Times New Roman"/>
          <w:sz w:val="24"/>
        </w:rPr>
        <w:t xml:space="preserve">, et tegutsemiseks valitud ruumid vastavad </w:t>
      </w:r>
      <w:r w:rsidR="00B446EE">
        <w:rPr>
          <w:rFonts w:ascii="Times New Roman" w:hAnsi="Times New Roman"/>
          <w:sz w:val="24"/>
        </w:rPr>
        <w:t>e</w:t>
      </w:r>
      <w:r w:rsidRPr="0057201A">
        <w:rPr>
          <w:rFonts w:ascii="Times New Roman" w:hAnsi="Times New Roman"/>
          <w:sz w:val="24"/>
        </w:rPr>
        <w:t>hitisregistris (edaspidi EHR) haridushoone kasut</w:t>
      </w:r>
      <w:r w:rsidR="00B446EE">
        <w:rPr>
          <w:rFonts w:ascii="Times New Roman" w:hAnsi="Times New Roman"/>
          <w:sz w:val="24"/>
        </w:rPr>
        <w:t>amise</w:t>
      </w:r>
      <w:r w:rsidRPr="0057201A">
        <w:rPr>
          <w:rFonts w:ascii="Times New Roman" w:hAnsi="Times New Roman"/>
          <w:sz w:val="24"/>
        </w:rPr>
        <w:t xml:space="preserve"> otstarbele (</w:t>
      </w:r>
      <w:r w:rsidR="00B446EE">
        <w:rPr>
          <w:rFonts w:ascii="Times New Roman" w:hAnsi="Times New Roman"/>
          <w:sz w:val="24"/>
        </w:rPr>
        <w:t>m</w:t>
      </w:r>
      <w:r w:rsidRPr="0057201A">
        <w:rPr>
          <w:rFonts w:ascii="Times New Roman" w:hAnsi="Times New Roman"/>
          <w:sz w:val="24"/>
        </w:rPr>
        <w:t xml:space="preserve">ajandus- ja </w:t>
      </w:r>
      <w:r w:rsidR="00DA6DCF">
        <w:rPr>
          <w:rFonts w:ascii="Times New Roman" w:hAnsi="Times New Roman"/>
          <w:sz w:val="24"/>
        </w:rPr>
        <w:t>t</w:t>
      </w:r>
      <w:r w:rsidRPr="0057201A">
        <w:rPr>
          <w:rFonts w:ascii="Times New Roman" w:hAnsi="Times New Roman"/>
          <w:sz w:val="24"/>
        </w:rPr>
        <w:t xml:space="preserve">aristuministri </w:t>
      </w:r>
      <w:r w:rsidR="00DA6DCF">
        <w:rPr>
          <w:rFonts w:ascii="Times New Roman" w:hAnsi="Times New Roman"/>
          <w:sz w:val="24"/>
        </w:rPr>
        <w:t>2. juuni 2015. a</w:t>
      </w:r>
      <w:r w:rsidRPr="0057201A">
        <w:rPr>
          <w:rFonts w:ascii="Times New Roman" w:hAnsi="Times New Roman"/>
          <w:sz w:val="24"/>
        </w:rPr>
        <w:t xml:space="preserve"> määrus</w:t>
      </w:r>
      <w:r w:rsidR="00DA6DCF">
        <w:rPr>
          <w:rFonts w:ascii="Times New Roman" w:hAnsi="Times New Roman"/>
          <w:sz w:val="24"/>
        </w:rPr>
        <w:t>e</w:t>
      </w:r>
      <w:r w:rsidRPr="0057201A">
        <w:rPr>
          <w:rFonts w:ascii="Times New Roman" w:hAnsi="Times New Roman"/>
          <w:sz w:val="24"/>
        </w:rPr>
        <w:t xml:space="preserve"> nr 51 „Ehitise kasutamise otstarvete loetelu“ lisa).</w:t>
      </w:r>
    </w:p>
    <w:p w:rsidR="007D1573" w:rsidP="00AF5B07" w:rsidRDefault="007D1573" w14:paraId="2E950E09" w14:textId="4B14E14D">
      <w:pPr>
        <w:ind w:left="357"/>
        <w:rPr>
          <w:rFonts w:ascii="Times New Roman" w:hAnsi="Times New Roman"/>
          <w:sz w:val="24"/>
        </w:rPr>
      </w:pPr>
      <w:r w:rsidRPr="009C66D0">
        <w:rPr>
          <w:rFonts w:ascii="Times New Roman" w:hAnsi="Times New Roman"/>
          <w:sz w:val="24"/>
        </w:rPr>
        <w:t>Peale kontrollimist, et hoone või ruumid vastavad kasutusotstarbele, esitab koolitusloa taotleja koos muude vajalike andmetega taotluse koolitusloa väljastamiseks. Loa taotlejal ei ole enam vaja koolitusloa saamiseks Terviseametilt kirjalikku terviseohutuse hinnangut küsida, mis vähendab nii bürokraatiat kui ka ajakulu.</w:t>
      </w:r>
    </w:p>
    <w:p w:rsidRPr="00D121ED" w:rsidR="007D1573" w:rsidP="00AF5B07" w:rsidRDefault="007D1573" w14:paraId="19B6B988" w14:textId="558BAB50">
      <w:pPr>
        <w:pStyle w:val="Loendilik"/>
        <w:numPr>
          <w:ilvl w:val="0"/>
          <w:numId w:val="27"/>
        </w:numPr>
        <w:ind w:left="357" w:hanging="357"/>
        <w:rPr>
          <w:rFonts w:ascii="Times New Roman" w:hAnsi="Times New Roman"/>
          <w:sz w:val="24"/>
        </w:rPr>
      </w:pPr>
      <w:r w:rsidRPr="0057201A">
        <w:rPr>
          <w:rFonts w:ascii="Times New Roman" w:hAnsi="Times New Roman"/>
          <w:sz w:val="24"/>
        </w:rPr>
        <w:t xml:space="preserve">Toimub koolitusloa taotluse menetlemine. Enam ei ole koolitusloa menetlemisel sisendiks vaja eraldi/täiendavalt Terviseameti kirjalikku terviseohutuse hinnangut. Selle asemel kontrollitakse </w:t>
      </w:r>
      <w:proofErr w:type="spellStart"/>
      <w:r w:rsidRPr="0057201A">
        <w:rPr>
          <w:rFonts w:ascii="Times New Roman" w:hAnsi="Times New Roman"/>
          <w:sz w:val="24"/>
        </w:rPr>
        <w:t>EHR-is</w:t>
      </w:r>
      <w:proofErr w:type="spellEnd"/>
      <w:r w:rsidRPr="0057201A">
        <w:rPr>
          <w:rFonts w:ascii="Times New Roman" w:hAnsi="Times New Roman"/>
          <w:sz w:val="24"/>
        </w:rPr>
        <w:t xml:space="preserve"> </w:t>
      </w:r>
      <w:r w:rsidRPr="003B7268">
        <w:rPr>
          <w:rFonts w:ascii="Times New Roman" w:hAnsi="Times New Roman"/>
          <w:sz w:val="24"/>
        </w:rPr>
        <w:t>õppekoha</w:t>
      </w:r>
      <w:r w:rsidRPr="0057201A">
        <w:rPr>
          <w:rFonts w:ascii="Times New Roman" w:hAnsi="Times New Roman"/>
          <w:sz w:val="24"/>
        </w:rPr>
        <w:t xml:space="preserve"> kasutusluba ja kasutamise otstarvet</w:t>
      </w:r>
      <w:r w:rsidR="003160CE">
        <w:rPr>
          <w:rFonts w:ascii="Times New Roman" w:hAnsi="Times New Roman"/>
          <w:sz w:val="24"/>
        </w:rPr>
        <w:t xml:space="preserve"> ning </w:t>
      </w:r>
      <w:r w:rsidR="00C17F7C">
        <w:rPr>
          <w:rFonts w:ascii="Times New Roman" w:hAnsi="Times New Roman"/>
          <w:sz w:val="24"/>
        </w:rPr>
        <w:t>koolitusloa saamise eelduseks on</w:t>
      </w:r>
      <w:r w:rsidR="00DA6DCF">
        <w:rPr>
          <w:rFonts w:ascii="Times New Roman" w:hAnsi="Times New Roman"/>
          <w:sz w:val="24"/>
        </w:rPr>
        <w:t xml:space="preserve"> see</w:t>
      </w:r>
      <w:r w:rsidR="00C17F7C">
        <w:rPr>
          <w:rFonts w:ascii="Times New Roman" w:hAnsi="Times New Roman"/>
          <w:sz w:val="24"/>
        </w:rPr>
        <w:t xml:space="preserve">, </w:t>
      </w:r>
      <w:r w:rsidR="00C17F7C">
        <w:rPr>
          <w:rFonts w:ascii="Times New Roman" w:hAnsi="Times New Roman"/>
          <w:sz w:val="24"/>
        </w:rPr>
        <w:lastRenderedPageBreak/>
        <w:t xml:space="preserve">et </w:t>
      </w:r>
      <w:r w:rsidRPr="00642D4D" w:rsidR="00642D4D">
        <w:rPr>
          <w:rFonts w:ascii="Times New Roman" w:hAnsi="Times New Roman"/>
          <w:sz w:val="24"/>
        </w:rPr>
        <w:t xml:space="preserve">õppetöö läbiviimiseks kasutatava hoone või ruumi </w:t>
      </w:r>
      <w:proofErr w:type="spellStart"/>
      <w:r w:rsidRPr="00642D4D" w:rsidR="00642D4D">
        <w:rPr>
          <w:rFonts w:ascii="Times New Roman" w:hAnsi="Times New Roman"/>
          <w:sz w:val="24"/>
        </w:rPr>
        <w:t>E</w:t>
      </w:r>
      <w:r w:rsidR="00DA6DCF">
        <w:rPr>
          <w:rFonts w:ascii="Times New Roman" w:hAnsi="Times New Roman"/>
          <w:sz w:val="24"/>
        </w:rPr>
        <w:t>HR-i</w:t>
      </w:r>
      <w:r w:rsidRPr="00642D4D" w:rsidR="00642D4D">
        <w:rPr>
          <w:rFonts w:ascii="Times New Roman" w:hAnsi="Times New Roman"/>
          <w:sz w:val="24"/>
        </w:rPr>
        <w:t>s</w:t>
      </w:r>
      <w:proofErr w:type="spellEnd"/>
      <w:r w:rsidRPr="00642D4D" w:rsidR="00642D4D">
        <w:rPr>
          <w:rFonts w:ascii="Times New Roman" w:hAnsi="Times New Roman"/>
          <w:sz w:val="24"/>
        </w:rPr>
        <w:t xml:space="preserve"> märgitud kasut</w:t>
      </w:r>
      <w:r w:rsidR="00DA6DCF">
        <w:rPr>
          <w:rFonts w:ascii="Times New Roman" w:hAnsi="Times New Roman"/>
          <w:sz w:val="24"/>
        </w:rPr>
        <w:t>us</w:t>
      </w:r>
      <w:r w:rsidRPr="00642D4D" w:rsidR="00642D4D">
        <w:rPr>
          <w:rFonts w:ascii="Times New Roman" w:hAnsi="Times New Roman"/>
          <w:sz w:val="24"/>
        </w:rPr>
        <w:t>otstarve vastab õppetegevuse eesmärgile</w:t>
      </w:r>
      <w:r w:rsidR="00642D4D">
        <w:rPr>
          <w:rFonts w:ascii="Times New Roman" w:hAnsi="Times New Roman"/>
          <w:sz w:val="24"/>
        </w:rPr>
        <w:t>.</w:t>
      </w:r>
      <w:r w:rsidRPr="00642D4D" w:rsidR="00642D4D">
        <w:rPr>
          <w:rFonts w:ascii="Times New Roman" w:hAnsi="Times New Roman"/>
          <w:sz w:val="24"/>
        </w:rPr>
        <w:t xml:space="preserve"> </w:t>
      </w:r>
    </w:p>
    <w:p w:rsidRPr="008B0F73" w:rsidR="006B2DBE" w:rsidP="00AF5B07" w:rsidRDefault="007D1573" w14:paraId="12C463DA" w14:textId="16AB3360">
      <w:pPr>
        <w:pStyle w:val="Loendilik"/>
        <w:numPr>
          <w:ilvl w:val="0"/>
          <w:numId w:val="27"/>
        </w:numPr>
        <w:ind w:left="357" w:hanging="357"/>
        <w:rPr>
          <w:rFonts w:ascii="Times New Roman" w:hAnsi="Times New Roman"/>
          <w:sz w:val="24"/>
        </w:rPr>
      </w:pPr>
      <w:r w:rsidRPr="0057201A">
        <w:rPr>
          <w:rFonts w:ascii="Times New Roman" w:hAnsi="Times New Roman"/>
          <w:sz w:val="24"/>
        </w:rPr>
        <w:t>Valdkonna eest vastutav minister teeb otsuse ja väljastab koolitusloa või keeldub</w:t>
      </w:r>
      <w:r w:rsidR="00DA6DCF">
        <w:rPr>
          <w:rFonts w:ascii="Times New Roman" w:hAnsi="Times New Roman"/>
          <w:sz w:val="24"/>
        </w:rPr>
        <w:t xml:space="preserve"> koolitusloa väljastamisest</w:t>
      </w:r>
      <w:r w:rsidRPr="0057201A">
        <w:rPr>
          <w:rFonts w:ascii="Times New Roman" w:hAnsi="Times New Roman"/>
          <w:sz w:val="24"/>
        </w:rPr>
        <w:t>.</w:t>
      </w:r>
    </w:p>
    <w:p w:rsidR="7F9873E2" w:rsidP="00AF5B07" w:rsidRDefault="7F9873E2" w14:paraId="35E3CFF5" w14:textId="30B907E6">
      <w:pPr>
        <w:rPr>
          <w:rFonts w:ascii="Times New Roman" w:hAnsi="Times New Roman"/>
          <w:sz w:val="24"/>
        </w:rPr>
      </w:pPr>
    </w:p>
    <w:p w:rsidR="007B4147" w:rsidP="00AF5B07" w:rsidRDefault="00D473C0" w14:paraId="74F0EF74" w14:textId="78B33D41">
      <w:pPr>
        <w:rPr>
          <w:rFonts w:ascii="Times New Roman" w:hAnsi="Times New Roman"/>
          <w:b/>
          <w:bCs/>
          <w:sz w:val="24"/>
        </w:rPr>
      </w:pPr>
      <w:r>
        <w:rPr>
          <w:rFonts w:ascii="Times New Roman" w:hAnsi="Times New Roman"/>
          <w:b/>
          <w:bCs/>
          <w:sz w:val="24"/>
        </w:rPr>
        <w:t xml:space="preserve">Eelnõu §-ga </w:t>
      </w:r>
      <w:r w:rsidR="00642D4D">
        <w:rPr>
          <w:rFonts w:ascii="Times New Roman" w:hAnsi="Times New Roman"/>
          <w:b/>
          <w:bCs/>
          <w:sz w:val="24"/>
        </w:rPr>
        <w:t xml:space="preserve">4 </w:t>
      </w:r>
      <w:r w:rsidR="005B282E">
        <w:rPr>
          <w:rFonts w:ascii="Times New Roman" w:hAnsi="Times New Roman"/>
          <w:b/>
          <w:bCs/>
          <w:sz w:val="24"/>
        </w:rPr>
        <w:t xml:space="preserve">muudetakse </w:t>
      </w:r>
      <w:r w:rsidR="0016136C">
        <w:rPr>
          <w:rFonts w:ascii="Times New Roman" w:hAnsi="Times New Roman"/>
          <w:b/>
          <w:bCs/>
          <w:sz w:val="24"/>
        </w:rPr>
        <w:t>põhikooli</w:t>
      </w:r>
      <w:r w:rsidR="00D85AC3">
        <w:rPr>
          <w:rFonts w:ascii="Times New Roman" w:hAnsi="Times New Roman"/>
          <w:b/>
          <w:bCs/>
          <w:sz w:val="24"/>
        </w:rPr>
        <w:t>-</w:t>
      </w:r>
      <w:r w:rsidR="0016136C">
        <w:rPr>
          <w:rFonts w:ascii="Times New Roman" w:hAnsi="Times New Roman"/>
          <w:b/>
          <w:bCs/>
          <w:sz w:val="24"/>
        </w:rPr>
        <w:t xml:space="preserve"> ja </w:t>
      </w:r>
      <w:r w:rsidR="00D85AC3">
        <w:rPr>
          <w:rFonts w:ascii="Times New Roman" w:hAnsi="Times New Roman"/>
          <w:b/>
          <w:bCs/>
          <w:sz w:val="24"/>
        </w:rPr>
        <w:t>gümnaasiumiseadust</w:t>
      </w:r>
      <w:r w:rsidR="00A37D56">
        <w:rPr>
          <w:rFonts w:ascii="Times New Roman" w:hAnsi="Times New Roman"/>
          <w:b/>
          <w:bCs/>
          <w:sz w:val="24"/>
        </w:rPr>
        <w:t xml:space="preserve"> (PGS)</w:t>
      </w:r>
    </w:p>
    <w:p w:rsidR="0030587A" w:rsidP="00AF5B07" w:rsidRDefault="0030587A" w14:paraId="00C5C84C" w14:textId="77777777">
      <w:pPr>
        <w:rPr>
          <w:rFonts w:ascii="Times New Roman" w:hAnsi="Times New Roman"/>
          <w:b/>
          <w:bCs/>
          <w:sz w:val="24"/>
        </w:rPr>
      </w:pPr>
    </w:p>
    <w:p w:rsidR="001938A4" w:rsidP="00AF5B07" w:rsidRDefault="00537DA7" w14:paraId="2CB6DE38" w14:textId="32E684E2">
      <w:pPr>
        <w:rPr>
          <w:rFonts w:ascii="Times New Roman" w:hAnsi="Times New Roman"/>
          <w:sz w:val="24"/>
        </w:rPr>
      </w:pPr>
      <w:r w:rsidRPr="00C5450A">
        <w:rPr>
          <w:rFonts w:ascii="Times New Roman" w:hAnsi="Times New Roman"/>
          <w:b/>
          <w:bCs/>
          <w:sz w:val="24"/>
        </w:rPr>
        <w:t>P</w:t>
      </w:r>
      <w:r w:rsidRPr="00C5450A" w:rsidR="00542648">
        <w:rPr>
          <w:rFonts w:ascii="Times New Roman" w:hAnsi="Times New Roman"/>
          <w:b/>
          <w:bCs/>
          <w:sz w:val="24"/>
        </w:rPr>
        <w:t>unktiga 1</w:t>
      </w:r>
      <w:r w:rsidR="00542648">
        <w:rPr>
          <w:rFonts w:ascii="Times New Roman" w:hAnsi="Times New Roman"/>
          <w:sz w:val="24"/>
        </w:rPr>
        <w:t xml:space="preserve"> muudetakse </w:t>
      </w:r>
      <w:r w:rsidR="00A37D56">
        <w:rPr>
          <w:rFonts w:ascii="Times New Roman" w:hAnsi="Times New Roman"/>
          <w:sz w:val="24"/>
        </w:rPr>
        <w:t>PGS</w:t>
      </w:r>
      <w:r>
        <w:rPr>
          <w:rFonts w:ascii="Times New Roman" w:hAnsi="Times New Roman"/>
          <w:sz w:val="24"/>
        </w:rPr>
        <w:t xml:space="preserve"> </w:t>
      </w:r>
      <w:r w:rsidRPr="00175EF9">
        <w:rPr>
          <w:rFonts w:ascii="Times New Roman" w:hAnsi="Times New Roman"/>
          <w:sz w:val="24"/>
        </w:rPr>
        <w:t>§ 63 lõi</w:t>
      </w:r>
      <w:r w:rsidR="00A37D56">
        <w:rPr>
          <w:rFonts w:ascii="Times New Roman" w:hAnsi="Times New Roman"/>
          <w:sz w:val="24"/>
        </w:rPr>
        <w:t>k</w:t>
      </w:r>
      <w:r w:rsidRPr="00175EF9">
        <w:rPr>
          <w:rFonts w:ascii="Times New Roman" w:hAnsi="Times New Roman"/>
          <w:sz w:val="24"/>
        </w:rPr>
        <w:t>e 3 punkt</w:t>
      </w:r>
      <w:r w:rsidR="00A37D56">
        <w:rPr>
          <w:rFonts w:ascii="Times New Roman" w:hAnsi="Times New Roman"/>
          <w:sz w:val="24"/>
        </w:rPr>
        <w:t>i</w:t>
      </w:r>
      <w:r w:rsidRPr="00175EF9">
        <w:rPr>
          <w:rFonts w:ascii="Times New Roman" w:hAnsi="Times New Roman"/>
          <w:sz w:val="24"/>
        </w:rPr>
        <w:t xml:space="preserve"> 6 </w:t>
      </w:r>
      <w:r>
        <w:rPr>
          <w:rFonts w:ascii="Times New Roman" w:hAnsi="Times New Roman"/>
          <w:sz w:val="24"/>
        </w:rPr>
        <w:t>nii, et edaspidi ei esita munitsipaalkooli koolitusloa taotleja</w:t>
      </w:r>
      <w:r w:rsidR="00A37D56">
        <w:rPr>
          <w:rFonts w:ascii="Times New Roman" w:hAnsi="Times New Roman"/>
          <w:sz w:val="24"/>
        </w:rPr>
        <w:t xml:space="preserve"> koos</w:t>
      </w:r>
      <w:r>
        <w:rPr>
          <w:rFonts w:ascii="Times New Roman" w:hAnsi="Times New Roman"/>
          <w:sz w:val="24"/>
        </w:rPr>
        <w:t xml:space="preserve"> loataotlusega enam andmeid </w:t>
      </w:r>
      <w:r w:rsidRPr="004C22DE">
        <w:rPr>
          <w:rFonts w:ascii="Times New Roman" w:hAnsi="Times New Roman"/>
          <w:sz w:val="24"/>
        </w:rPr>
        <w:t>kooli tegevuseks vajalike ruumide, hoonete, maa-ala, õpperuumide ja õppehoonete sisustuse vastavuse kohta tervisekaitse- ja ohutusnõuetele</w:t>
      </w:r>
      <w:r>
        <w:rPr>
          <w:rFonts w:ascii="Times New Roman" w:hAnsi="Times New Roman"/>
          <w:sz w:val="24"/>
        </w:rPr>
        <w:t xml:space="preserve">. </w:t>
      </w:r>
      <w:r w:rsidR="00A13BBA">
        <w:rPr>
          <w:rFonts w:ascii="Times New Roman" w:hAnsi="Times New Roman"/>
          <w:sz w:val="24"/>
        </w:rPr>
        <w:t xml:space="preserve">Munitsipaalkoolide koolituslubade </w:t>
      </w:r>
      <w:r w:rsidR="00C440D1">
        <w:rPr>
          <w:rFonts w:ascii="Times New Roman" w:hAnsi="Times New Roman"/>
          <w:sz w:val="24"/>
        </w:rPr>
        <w:t xml:space="preserve">taotlemise protsessis </w:t>
      </w:r>
      <w:r w:rsidR="001A563B">
        <w:rPr>
          <w:rFonts w:ascii="Times New Roman" w:hAnsi="Times New Roman"/>
          <w:sz w:val="24"/>
        </w:rPr>
        <w:t>on samasugune halduspraktika nagu ka erakoolide</w:t>
      </w:r>
      <w:r w:rsidR="007843DB">
        <w:rPr>
          <w:rFonts w:ascii="Times New Roman" w:hAnsi="Times New Roman"/>
          <w:sz w:val="24"/>
        </w:rPr>
        <w:t xml:space="preserve"> puhul. </w:t>
      </w:r>
      <w:r w:rsidR="001A563B">
        <w:rPr>
          <w:rFonts w:ascii="Times New Roman" w:hAnsi="Times New Roman"/>
          <w:sz w:val="24"/>
        </w:rPr>
        <w:t>Tervise</w:t>
      </w:r>
      <w:r w:rsidR="007843DB">
        <w:rPr>
          <w:rFonts w:ascii="Times New Roman" w:hAnsi="Times New Roman"/>
          <w:sz w:val="24"/>
        </w:rPr>
        <w:t>a</w:t>
      </w:r>
      <w:r w:rsidR="001A563B">
        <w:rPr>
          <w:rFonts w:ascii="Times New Roman" w:hAnsi="Times New Roman"/>
          <w:sz w:val="24"/>
        </w:rPr>
        <w:t>m</w:t>
      </w:r>
      <w:r w:rsidR="007843DB">
        <w:rPr>
          <w:rFonts w:ascii="Times New Roman" w:hAnsi="Times New Roman"/>
          <w:sz w:val="24"/>
        </w:rPr>
        <w:t>e</w:t>
      </w:r>
      <w:r w:rsidR="001A563B">
        <w:rPr>
          <w:rFonts w:ascii="Times New Roman" w:hAnsi="Times New Roman"/>
          <w:sz w:val="24"/>
        </w:rPr>
        <w:t>t väljastab</w:t>
      </w:r>
      <w:r w:rsidR="00542648">
        <w:rPr>
          <w:rFonts w:ascii="Times New Roman" w:hAnsi="Times New Roman"/>
          <w:sz w:val="24"/>
        </w:rPr>
        <w:t xml:space="preserve"> </w:t>
      </w:r>
      <w:r w:rsidR="00436243">
        <w:rPr>
          <w:rFonts w:ascii="Times New Roman" w:hAnsi="Times New Roman"/>
          <w:sz w:val="24"/>
        </w:rPr>
        <w:t>selle sätte alusel</w:t>
      </w:r>
      <w:r w:rsidR="001A563B">
        <w:rPr>
          <w:rFonts w:ascii="Times New Roman" w:hAnsi="Times New Roman"/>
          <w:sz w:val="24"/>
        </w:rPr>
        <w:t xml:space="preserve"> loa taotlejale terviseohutuse </w:t>
      </w:r>
      <w:r w:rsidR="001938A4">
        <w:rPr>
          <w:rFonts w:ascii="Times New Roman" w:hAnsi="Times New Roman"/>
          <w:sz w:val="24"/>
        </w:rPr>
        <w:t>hinnangu</w:t>
      </w:r>
      <w:r w:rsidR="007843DB">
        <w:rPr>
          <w:rFonts w:ascii="Times New Roman" w:hAnsi="Times New Roman"/>
          <w:sz w:val="24"/>
        </w:rPr>
        <w:t>.</w:t>
      </w:r>
    </w:p>
    <w:p w:rsidR="001938A4" w:rsidP="00AF5B07" w:rsidRDefault="001938A4" w14:paraId="1FF470F6" w14:textId="77777777">
      <w:pPr>
        <w:rPr>
          <w:rFonts w:ascii="Times New Roman" w:hAnsi="Times New Roman"/>
          <w:sz w:val="24"/>
        </w:rPr>
      </w:pPr>
    </w:p>
    <w:p w:rsidR="00537DA7" w:rsidP="00AF5B07" w:rsidRDefault="001938A4" w14:paraId="368B0552" w14:textId="479BF597">
      <w:pPr>
        <w:rPr>
          <w:rFonts w:ascii="Times New Roman" w:hAnsi="Times New Roman"/>
          <w:sz w:val="24"/>
        </w:rPr>
      </w:pPr>
      <w:r w:rsidRPr="00C5450A">
        <w:rPr>
          <w:rFonts w:ascii="Times New Roman" w:hAnsi="Times New Roman"/>
          <w:b/>
          <w:bCs/>
          <w:sz w:val="24"/>
        </w:rPr>
        <w:t>Punktiga 2</w:t>
      </w:r>
      <w:r>
        <w:rPr>
          <w:rFonts w:ascii="Times New Roman" w:hAnsi="Times New Roman"/>
          <w:sz w:val="24"/>
        </w:rPr>
        <w:t xml:space="preserve"> muudetakse </w:t>
      </w:r>
      <w:r w:rsidR="00A37D56">
        <w:rPr>
          <w:rFonts w:ascii="Times New Roman" w:hAnsi="Times New Roman"/>
          <w:sz w:val="24"/>
        </w:rPr>
        <w:t>PGS</w:t>
      </w:r>
      <w:r>
        <w:rPr>
          <w:rFonts w:ascii="Times New Roman" w:hAnsi="Times New Roman"/>
          <w:sz w:val="24"/>
        </w:rPr>
        <w:t xml:space="preserve"> § </w:t>
      </w:r>
      <w:r w:rsidR="00174939">
        <w:rPr>
          <w:rFonts w:ascii="Times New Roman" w:hAnsi="Times New Roman"/>
          <w:sz w:val="24"/>
        </w:rPr>
        <w:t xml:space="preserve">63 lõiget 8 ja </w:t>
      </w:r>
      <w:r w:rsidR="00222A02">
        <w:rPr>
          <w:rFonts w:ascii="Times New Roman" w:hAnsi="Times New Roman"/>
          <w:sz w:val="24"/>
        </w:rPr>
        <w:t>edaspidi</w:t>
      </w:r>
      <w:r w:rsidR="00D9740F">
        <w:rPr>
          <w:rFonts w:ascii="Times New Roman" w:hAnsi="Times New Roman"/>
          <w:sz w:val="24"/>
        </w:rPr>
        <w:t xml:space="preserve"> ei </w:t>
      </w:r>
      <w:r w:rsidR="00611DFA">
        <w:rPr>
          <w:rFonts w:ascii="Times New Roman" w:hAnsi="Times New Roman"/>
          <w:sz w:val="24"/>
        </w:rPr>
        <w:t>väljastata koolitusluba juhul</w:t>
      </w:r>
      <w:r w:rsidR="00A37D56">
        <w:rPr>
          <w:rFonts w:ascii="Times New Roman" w:hAnsi="Times New Roman"/>
          <w:sz w:val="24"/>
        </w:rPr>
        <w:t>,</w:t>
      </w:r>
      <w:r w:rsidR="00611DFA">
        <w:rPr>
          <w:rFonts w:ascii="Times New Roman" w:hAnsi="Times New Roman"/>
          <w:sz w:val="24"/>
        </w:rPr>
        <w:t xml:space="preserve"> kui </w:t>
      </w:r>
      <w:r w:rsidRPr="0053058B" w:rsidR="0053058B">
        <w:rPr>
          <w:rFonts w:ascii="Times New Roman" w:hAnsi="Times New Roman"/>
          <w:sz w:val="24"/>
        </w:rPr>
        <w:t xml:space="preserve">hoone või ruumi </w:t>
      </w:r>
      <w:proofErr w:type="spellStart"/>
      <w:r w:rsidRPr="0053058B" w:rsidR="0053058B">
        <w:rPr>
          <w:rFonts w:ascii="Times New Roman" w:hAnsi="Times New Roman"/>
          <w:sz w:val="24"/>
        </w:rPr>
        <w:t>E</w:t>
      </w:r>
      <w:r w:rsidR="00A37D56">
        <w:rPr>
          <w:rFonts w:ascii="Times New Roman" w:hAnsi="Times New Roman"/>
          <w:sz w:val="24"/>
        </w:rPr>
        <w:t>HR-is</w:t>
      </w:r>
      <w:proofErr w:type="spellEnd"/>
      <w:r w:rsidRPr="0053058B" w:rsidR="0053058B">
        <w:rPr>
          <w:rFonts w:ascii="Times New Roman" w:hAnsi="Times New Roman"/>
          <w:sz w:val="24"/>
        </w:rPr>
        <w:t xml:space="preserve"> märgitud kasut</w:t>
      </w:r>
      <w:r w:rsidR="00A37D56">
        <w:rPr>
          <w:rFonts w:ascii="Times New Roman" w:hAnsi="Times New Roman"/>
          <w:sz w:val="24"/>
        </w:rPr>
        <w:t>us</w:t>
      </w:r>
      <w:r w:rsidRPr="0053058B" w:rsidR="0053058B">
        <w:rPr>
          <w:rFonts w:ascii="Times New Roman" w:hAnsi="Times New Roman"/>
          <w:sz w:val="24"/>
        </w:rPr>
        <w:t>otstarve ei vasta õppetegevuse eesmärgile</w:t>
      </w:r>
      <w:r w:rsidR="0053058B">
        <w:rPr>
          <w:rFonts w:ascii="Times New Roman" w:hAnsi="Times New Roman"/>
          <w:sz w:val="24"/>
        </w:rPr>
        <w:t xml:space="preserve">. </w:t>
      </w:r>
      <w:r w:rsidR="001B5D84">
        <w:rPr>
          <w:rFonts w:ascii="Times New Roman" w:hAnsi="Times New Roman"/>
          <w:sz w:val="24"/>
        </w:rPr>
        <w:t>Munitsipaalkooli k</w:t>
      </w:r>
      <w:r w:rsidR="0053058B">
        <w:rPr>
          <w:rFonts w:ascii="Times New Roman" w:hAnsi="Times New Roman"/>
          <w:sz w:val="24"/>
        </w:rPr>
        <w:t xml:space="preserve">oolitusloa taotlemise </w:t>
      </w:r>
      <w:r w:rsidR="003B356D">
        <w:rPr>
          <w:rFonts w:ascii="Times New Roman" w:hAnsi="Times New Roman"/>
          <w:sz w:val="24"/>
        </w:rPr>
        <w:t xml:space="preserve">edasine protsess näeb </w:t>
      </w:r>
      <w:r w:rsidR="001B5D84">
        <w:rPr>
          <w:rFonts w:ascii="Times New Roman" w:hAnsi="Times New Roman"/>
          <w:sz w:val="24"/>
        </w:rPr>
        <w:t xml:space="preserve">välja samasugune nagu </w:t>
      </w:r>
      <w:r w:rsidR="00137807">
        <w:rPr>
          <w:rFonts w:ascii="Times New Roman" w:hAnsi="Times New Roman"/>
          <w:sz w:val="24"/>
        </w:rPr>
        <w:t xml:space="preserve">eelkirjeldatud </w:t>
      </w:r>
      <w:r w:rsidR="000606A8">
        <w:rPr>
          <w:rFonts w:ascii="Times New Roman" w:hAnsi="Times New Roman"/>
          <w:sz w:val="24"/>
        </w:rPr>
        <w:t>muudatuste tegemise jär</w:t>
      </w:r>
      <w:r w:rsidR="00A37D56">
        <w:rPr>
          <w:rFonts w:ascii="Times New Roman" w:hAnsi="Times New Roman"/>
          <w:sz w:val="24"/>
        </w:rPr>
        <w:t>el</w:t>
      </w:r>
      <w:r w:rsidR="000606A8">
        <w:rPr>
          <w:rFonts w:ascii="Times New Roman" w:hAnsi="Times New Roman"/>
          <w:sz w:val="24"/>
        </w:rPr>
        <w:t xml:space="preserve"> erakoolide</w:t>
      </w:r>
      <w:r w:rsidR="00A117D0">
        <w:rPr>
          <w:rFonts w:ascii="Times New Roman" w:hAnsi="Times New Roman"/>
          <w:sz w:val="24"/>
        </w:rPr>
        <w:t xml:space="preserve"> puhul.</w:t>
      </w:r>
      <w:r w:rsidR="003B356D">
        <w:rPr>
          <w:rFonts w:ascii="Times New Roman" w:hAnsi="Times New Roman"/>
          <w:sz w:val="24"/>
        </w:rPr>
        <w:t xml:space="preserve"> </w:t>
      </w:r>
    </w:p>
    <w:p w:rsidR="00BE6CCE" w:rsidP="00AF5B07" w:rsidRDefault="00BE6CCE" w14:paraId="2D12864C" w14:textId="77777777">
      <w:pPr>
        <w:rPr>
          <w:rFonts w:ascii="Times New Roman" w:hAnsi="Times New Roman"/>
          <w:sz w:val="24"/>
        </w:rPr>
      </w:pPr>
    </w:p>
    <w:p w:rsidRPr="005A33A1" w:rsidR="000F2F7C" w:rsidP="13A9AFE0" w:rsidRDefault="008D13B5" w14:paraId="560C4289" w14:textId="7D5FA81B">
      <w:pPr>
        <w:rPr>
          <w:rFonts w:ascii="Times New Roman" w:hAnsi="Times New Roman"/>
          <w:b w:val="1"/>
          <w:bCs w:val="1"/>
          <w:sz w:val="24"/>
          <w:szCs w:val="24"/>
        </w:rPr>
      </w:pPr>
      <w:r w:rsidRPr="13A9AFE0" w:rsidR="77A0B0A4">
        <w:rPr>
          <w:rFonts w:ascii="Times New Roman" w:hAnsi="Times New Roman"/>
          <w:b w:val="1"/>
          <w:bCs w:val="1"/>
          <w:sz w:val="24"/>
          <w:szCs w:val="24"/>
        </w:rPr>
        <w:t>Eelnõu §</w:t>
      </w:r>
      <w:r w:rsidRPr="13A9AFE0" w:rsidR="77A0B0A4">
        <w:rPr>
          <w:rFonts w:ascii="Times New Roman" w:hAnsi="Times New Roman"/>
          <w:b w:val="1"/>
          <w:bCs w:val="1"/>
          <w:sz w:val="24"/>
          <w:szCs w:val="24"/>
        </w:rPr>
        <w:t>-ga</w:t>
      </w:r>
      <w:r w:rsidRPr="13A9AFE0" w:rsidR="77A0B0A4">
        <w:rPr>
          <w:rFonts w:ascii="Times New Roman" w:hAnsi="Times New Roman"/>
          <w:b w:val="1"/>
          <w:bCs w:val="1"/>
          <w:sz w:val="24"/>
          <w:szCs w:val="24"/>
        </w:rPr>
        <w:t xml:space="preserve"> </w:t>
      </w:r>
      <w:r w:rsidRPr="13A9AFE0" w:rsidR="4A73E94E">
        <w:rPr>
          <w:rFonts w:ascii="Times New Roman" w:hAnsi="Times New Roman"/>
          <w:b w:val="1"/>
          <w:bCs w:val="1"/>
          <w:sz w:val="24"/>
          <w:szCs w:val="24"/>
        </w:rPr>
        <w:t>5</w:t>
      </w:r>
      <w:r w:rsidRPr="13A9AFE0" w:rsidR="77A0B0A4">
        <w:rPr>
          <w:rFonts w:ascii="Times New Roman" w:hAnsi="Times New Roman"/>
          <w:b w:val="1"/>
          <w:bCs w:val="1"/>
          <w:sz w:val="24"/>
          <w:szCs w:val="24"/>
        </w:rPr>
        <w:t xml:space="preserve"> </w:t>
      </w:r>
      <w:r w:rsidRPr="13A9AFE0" w:rsidR="05AE85C8">
        <w:rPr>
          <w:rFonts w:ascii="Times New Roman" w:hAnsi="Times New Roman"/>
          <w:b w:val="1"/>
          <w:bCs w:val="1"/>
          <w:sz w:val="24"/>
          <w:szCs w:val="24"/>
        </w:rPr>
        <w:t>muudetakse</w:t>
      </w:r>
      <w:ins w:author="Maarja-Liis Lall - JUSTDIGI" w:date="2025-08-19T04:41:08.965Z" w:id="1637484311">
        <w:r w:rsidRPr="13A9AFE0" w:rsidR="7230E9B2">
          <w:rPr>
            <w:rFonts w:ascii="Times New Roman" w:hAnsi="Times New Roman"/>
            <w:b w:val="1"/>
            <w:bCs w:val="1"/>
            <w:sz w:val="24"/>
            <w:szCs w:val="24"/>
          </w:rPr>
          <w:t xml:space="preserve"> ravimiseadust</w:t>
        </w:r>
      </w:ins>
      <w:r w:rsidRPr="13A9AFE0" w:rsidR="05AE85C8">
        <w:rPr>
          <w:rFonts w:ascii="Times New Roman" w:hAnsi="Times New Roman"/>
          <w:b w:val="1"/>
          <w:bCs w:val="1"/>
          <w:sz w:val="24"/>
          <w:szCs w:val="24"/>
        </w:rPr>
        <w:t xml:space="preserve"> </w:t>
      </w:r>
      <w:r w:rsidRPr="13A9AFE0" w:rsidR="10A6B018">
        <w:rPr>
          <w:rFonts w:ascii="Times New Roman" w:hAnsi="Times New Roman"/>
          <w:b w:val="1"/>
          <w:bCs w:val="1"/>
          <w:sz w:val="24"/>
          <w:szCs w:val="24"/>
        </w:rPr>
        <w:t>(</w:t>
      </w:r>
      <w:r w:rsidRPr="13A9AFE0" w:rsidR="10A6B018">
        <w:rPr>
          <w:rFonts w:ascii="Times New Roman" w:hAnsi="Times New Roman"/>
          <w:b w:val="1"/>
          <w:bCs w:val="1"/>
          <w:sz w:val="24"/>
          <w:szCs w:val="24"/>
        </w:rPr>
        <w:t>RavS</w:t>
      </w:r>
      <w:r w:rsidRPr="13A9AFE0" w:rsidR="10A6B018">
        <w:rPr>
          <w:rFonts w:ascii="Times New Roman" w:hAnsi="Times New Roman"/>
          <w:b w:val="1"/>
          <w:bCs w:val="1"/>
          <w:sz w:val="24"/>
          <w:szCs w:val="24"/>
        </w:rPr>
        <w:t>)</w:t>
      </w:r>
      <w:r w:rsidRPr="13A9AFE0" w:rsidR="297D4E22">
        <w:rPr>
          <w:rFonts w:ascii="Times New Roman" w:hAnsi="Times New Roman"/>
          <w:b w:val="1"/>
          <w:bCs w:val="1"/>
          <w:sz w:val="24"/>
          <w:szCs w:val="24"/>
        </w:rPr>
        <w:t xml:space="preserve"> </w:t>
      </w:r>
    </w:p>
    <w:p w:rsidR="00F10CF1" w:rsidP="00AF5B07" w:rsidRDefault="00F10CF1" w14:paraId="1FD0883C" w14:textId="77777777">
      <w:pPr>
        <w:rPr>
          <w:rFonts w:ascii="Times New Roman" w:hAnsi="Times New Roman"/>
          <w:sz w:val="24"/>
        </w:rPr>
      </w:pPr>
    </w:p>
    <w:p w:rsidR="11F06678" w:rsidP="13A9AFE0" w:rsidRDefault="00F10CF1" w14:paraId="2477BE33" w14:textId="4A2F638D">
      <w:pPr>
        <w:rPr>
          <w:rFonts w:ascii="Times New Roman" w:hAnsi="Times New Roman"/>
          <w:sz w:val="24"/>
          <w:szCs w:val="24"/>
        </w:rPr>
      </w:pPr>
      <w:commentRangeStart w:id="2138844578"/>
      <w:r w:rsidRPr="13A9AFE0" w:rsidR="1B1F6BB3">
        <w:rPr>
          <w:rFonts w:ascii="Times New Roman" w:hAnsi="Times New Roman"/>
          <w:b w:val="1"/>
          <w:bCs w:val="1"/>
          <w:sz w:val="24"/>
          <w:szCs w:val="24"/>
        </w:rPr>
        <w:t>P</w:t>
      </w:r>
      <w:r w:rsidRPr="13A9AFE0" w:rsidR="27B2D7E8">
        <w:rPr>
          <w:rFonts w:ascii="Times New Roman" w:hAnsi="Times New Roman"/>
          <w:b w:val="1"/>
          <w:bCs w:val="1"/>
          <w:sz w:val="24"/>
          <w:szCs w:val="24"/>
        </w:rPr>
        <w:t>unkti</w:t>
      </w:r>
      <w:r w:rsidRPr="13A9AFE0" w:rsidR="6DF7A734">
        <w:rPr>
          <w:rFonts w:ascii="Times New Roman" w:hAnsi="Times New Roman"/>
          <w:b w:val="1"/>
          <w:bCs w:val="1"/>
          <w:sz w:val="24"/>
          <w:szCs w:val="24"/>
        </w:rPr>
        <w:t>de</w:t>
      </w:r>
      <w:r w:rsidRPr="13A9AFE0" w:rsidR="27B2D7E8">
        <w:rPr>
          <w:rFonts w:ascii="Times New Roman" w:hAnsi="Times New Roman"/>
          <w:b w:val="1"/>
          <w:bCs w:val="1"/>
          <w:sz w:val="24"/>
          <w:szCs w:val="24"/>
        </w:rPr>
        <w:t xml:space="preserve">ga 1 </w:t>
      </w:r>
      <w:r w:rsidRPr="13A9AFE0" w:rsidR="676B5F9A">
        <w:rPr>
          <w:rFonts w:ascii="Times New Roman" w:hAnsi="Times New Roman"/>
          <w:b w:val="1"/>
          <w:bCs w:val="1"/>
          <w:sz w:val="24"/>
          <w:szCs w:val="24"/>
        </w:rPr>
        <w:t>ja 2</w:t>
      </w:r>
      <w:r w:rsidRPr="13A9AFE0" w:rsidR="27B2D7E8">
        <w:rPr>
          <w:rFonts w:ascii="Times New Roman" w:hAnsi="Times New Roman"/>
          <w:b w:val="1"/>
          <w:bCs w:val="1"/>
          <w:sz w:val="24"/>
          <w:szCs w:val="24"/>
        </w:rPr>
        <w:t xml:space="preserve"> </w:t>
      </w:r>
      <w:commentRangeEnd w:id="2138844578"/>
      <w:r>
        <w:rPr>
          <w:rStyle w:val="CommentReference"/>
        </w:rPr>
        <w:commentReference w:id="2138844578"/>
      </w:r>
      <w:r w:rsidRPr="13A9AFE0" w:rsidR="2B8A1D11">
        <w:rPr>
          <w:rFonts w:ascii="Times New Roman" w:hAnsi="Times New Roman"/>
          <w:sz w:val="24"/>
          <w:szCs w:val="24"/>
        </w:rPr>
        <w:t xml:space="preserve">muudetakse </w:t>
      </w:r>
      <w:r w:rsidRPr="13A9AFE0" w:rsidR="10A6B018">
        <w:rPr>
          <w:rFonts w:ascii="Times New Roman" w:hAnsi="Times New Roman"/>
          <w:sz w:val="24"/>
          <w:szCs w:val="24"/>
        </w:rPr>
        <w:t>RavS</w:t>
      </w:r>
      <w:r w:rsidRPr="13A9AFE0" w:rsidR="2B8A1D11">
        <w:rPr>
          <w:rFonts w:ascii="Times New Roman" w:hAnsi="Times New Roman"/>
          <w:sz w:val="24"/>
          <w:szCs w:val="24"/>
        </w:rPr>
        <w:t xml:space="preserve"> § 30 </w:t>
      </w:r>
      <w:r w:rsidRPr="13A9AFE0" w:rsidR="2B8A1D11">
        <w:rPr>
          <w:rFonts w:ascii="Times New Roman" w:hAnsi="Times New Roman"/>
          <w:sz w:val="24"/>
          <w:szCs w:val="24"/>
        </w:rPr>
        <w:t>l</w:t>
      </w:r>
      <w:r w:rsidRPr="13A9AFE0" w:rsidR="78038A7D">
        <w:rPr>
          <w:rFonts w:ascii="Times New Roman" w:hAnsi="Times New Roman"/>
          <w:sz w:val="24"/>
          <w:szCs w:val="24"/>
        </w:rPr>
        <w:t>õi</w:t>
      </w:r>
      <w:r w:rsidRPr="13A9AFE0" w:rsidR="676B5F9A">
        <w:rPr>
          <w:rFonts w:ascii="Times New Roman" w:hAnsi="Times New Roman"/>
          <w:sz w:val="24"/>
          <w:szCs w:val="24"/>
        </w:rPr>
        <w:t>keid</w:t>
      </w:r>
      <w:r w:rsidRPr="13A9AFE0" w:rsidR="2B8A1D11">
        <w:rPr>
          <w:rFonts w:ascii="Times New Roman" w:hAnsi="Times New Roman"/>
          <w:sz w:val="24"/>
          <w:szCs w:val="24"/>
        </w:rPr>
        <w:t xml:space="preserve"> 9 ja </w:t>
      </w:r>
      <w:r w:rsidRPr="13A9AFE0" w:rsidR="676B5F9A">
        <w:rPr>
          <w:rFonts w:ascii="Times New Roman" w:hAnsi="Times New Roman"/>
          <w:sz w:val="24"/>
          <w:szCs w:val="24"/>
        </w:rPr>
        <w:t>10</w:t>
      </w:r>
      <w:r w:rsidRPr="13A9AFE0" w:rsidR="2B8A1D11">
        <w:rPr>
          <w:rFonts w:ascii="Times New Roman" w:hAnsi="Times New Roman"/>
          <w:sz w:val="24"/>
          <w:szCs w:val="24"/>
        </w:rPr>
        <w:t xml:space="preserve"> sõnasta</w:t>
      </w:r>
      <w:r w:rsidRPr="13A9AFE0" w:rsidR="676B5F9A">
        <w:rPr>
          <w:rFonts w:ascii="Times New Roman" w:hAnsi="Times New Roman"/>
          <w:sz w:val="24"/>
          <w:szCs w:val="24"/>
        </w:rPr>
        <w:t xml:space="preserve">des </w:t>
      </w:r>
      <w:r w:rsidRPr="13A9AFE0" w:rsidR="676B5F9A">
        <w:rPr>
          <w:rFonts w:ascii="Times New Roman" w:hAnsi="Times New Roman"/>
          <w:sz w:val="24"/>
          <w:szCs w:val="24"/>
        </w:rPr>
        <w:t>need</w:t>
      </w:r>
      <w:r w:rsidRPr="13A9AFE0" w:rsidR="2B8A1D11">
        <w:rPr>
          <w:rFonts w:ascii="Times New Roman" w:hAnsi="Times New Roman"/>
          <w:sz w:val="24"/>
          <w:szCs w:val="24"/>
        </w:rPr>
        <w:t xml:space="preserve"> </w:t>
      </w:r>
      <w:r w:rsidRPr="13A9AFE0" w:rsidR="246D4465">
        <w:rPr>
          <w:rFonts w:ascii="Times New Roman" w:hAnsi="Times New Roman"/>
          <w:sz w:val="24"/>
          <w:szCs w:val="24"/>
        </w:rPr>
        <w:t xml:space="preserve">selliselt, et edaspidi saab </w:t>
      </w:r>
      <w:r w:rsidRPr="13A9AFE0" w:rsidR="4850DDB7">
        <w:rPr>
          <w:rFonts w:ascii="Times New Roman" w:hAnsi="Times New Roman"/>
          <w:sz w:val="24"/>
          <w:szCs w:val="24"/>
        </w:rPr>
        <w:t>h</w:t>
      </w:r>
      <w:r w:rsidRPr="13A9AFE0" w:rsidR="4850DDB7">
        <w:rPr>
          <w:rFonts w:ascii="Times New Roman" w:hAnsi="Times New Roman"/>
          <w:sz w:val="24"/>
          <w:szCs w:val="24"/>
        </w:rPr>
        <w:t>aigla</w:t>
      </w:r>
      <w:r w:rsidRPr="13A9AFE0" w:rsidR="2B8A1D11">
        <w:rPr>
          <w:rFonts w:ascii="Times New Roman" w:hAnsi="Times New Roman"/>
          <w:sz w:val="24"/>
          <w:szCs w:val="24"/>
        </w:rPr>
        <w:t xml:space="preserve">-, </w:t>
      </w:r>
      <w:r w:rsidRPr="13A9AFE0" w:rsidR="2B8A1D11">
        <w:rPr>
          <w:rFonts w:ascii="Times New Roman" w:hAnsi="Times New Roman"/>
          <w:sz w:val="24"/>
          <w:szCs w:val="24"/>
        </w:rPr>
        <w:t>üld</w:t>
      </w:r>
      <w:r w:rsidRPr="13A9AFE0" w:rsidR="2B8A1D11">
        <w:rPr>
          <w:rFonts w:ascii="Times New Roman" w:hAnsi="Times New Roman"/>
          <w:sz w:val="24"/>
          <w:szCs w:val="24"/>
        </w:rPr>
        <w:t>- ja veterinaarapteegi struktuuriüksuseks o</w:t>
      </w:r>
      <w:r w:rsidRPr="13A9AFE0" w:rsidR="246D4465">
        <w:rPr>
          <w:rFonts w:ascii="Times New Roman" w:hAnsi="Times New Roman"/>
          <w:sz w:val="24"/>
          <w:szCs w:val="24"/>
        </w:rPr>
        <w:t xml:space="preserve">lla </w:t>
      </w:r>
      <w:r w:rsidRPr="13A9AFE0" w:rsidR="246D4465">
        <w:rPr>
          <w:rFonts w:ascii="Times New Roman" w:hAnsi="Times New Roman"/>
          <w:sz w:val="24"/>
          <w:szCs w:val="24"/>
        </w:rPr>
        <w:t>vaid</w:t>
      </w:r>
      <w:r w:rsidRPr="13A9AFE0" w:rsidR="2B8A1D11">
        <w:rPr>
          <w:rFonts w:ascii="Times New Roman" w:hAnsi="Times New Roman"/>
          <w:sz w:val="24"/>
          <w:szCs w:val="24"/>
        </w:rPr>
        <w:t xml:space="preserve"> haruapteek</w:t>
      </w:r>
      <w:r w:rsidRPr="13A9AFE0" w:rsidR="581FE32B">
        <w:rPr>
          <w:rFonts w:ascii="Times New Roman" w:hAnsi="Times New Roman"/>
          <w:sz w:val="24"/>
          <w:szCs w:val="24"/>
        </w:rPr>
        <w:t>,</w:t>
      </w:r>
      <w:r w:rsidRPr="13A9AFE0" w:rsidR="3264F2E8">
        <w:rPr>
          <w:rFonts w:ascii="Times New Roman" w:hAnsi="Times New Roman"/>
          <w:sz w:val="24"/>
          <w:szCs w:val="24"/>
        </w:rPr>
        <w:t xml:space="preserve"> mille</w:t>
      </w:r>
      <w:r w:rsidRPr="13A9AFE0" w:rsidR="711B0C73">
        <w:rPr>
          <w:rFonts w:ascii="Times New Roman" w:hAnsi="Times New Roman"/>
          <w:sz w:val="24"/>
          <w:szCs w:val="24"/>
        </w:rPr>
        <w:t xml:space="preserve"> tegevusele kohaldatakse </w:t>
      </w:r>
      <w:r w:rsidRPr="13A9AFE0" w:rsidR="26A20A74">
        <w:rPr>
          <w:rFonts w:ascii="Times New Roman" w:hAnsi="Times New Roman"/>
          <w:sz w:val="24"/>
          <w:szCs w:val="24"/>
        </w:rPr>
        <w:t xml:space="preserve">vastavat liiki </w:t>
      </w:r>
      <w:r w:rsidRPr="13A9AFE0" w:rsidR="1F2508CC">
        <w:rPr>
          <w:rFonts w:ascii="Times New Roman" w:hAnsi="Times New Roman"/>
          <w:sz w:val="24"/>
          <w:szCs w:val="24"/>
        </w:rPr>
        <w:t xml:space="preserve">apteegi kohta </w:t>
      </w:r>
      <w:r w:rsidRPr="13A9AFE0" w:rsidR="6DF7A734">
        <w:rPr>
          <w:rFonts w:ascii="Times New Roman" w:hAnsi="Times New Roman"/>
          <w:sz w:val="24"/>
          <w:szCs w:val="24"/>
        </w:rPr>
        <w:t>kehtestatud nõudeid.</w:t>
      </w:r>
      <w:r w:rsidRPr="13A9AFE0" w:rsidR="2B8A1D11">
        <w:rPr>
          <w:rFonts w:ascii="Times New Roman" w:hAnsi="Times New Roman"/>
          <w:sz w:val="24"/>
          <w:szCs w:val="24"/>
        </w:rPr>
        <w:t xml:space="preserve"> </w:t>
      </w:r>
    </w:p>
    <w:p w:rsidR="00B21FE9" w:rsidP="00AF5B07" w:rsidRDefault="00B21FE9" w14:paraId="18DCC72B" w14:textId="77777777">
      <w:pPr>
        <w:rPr>
          <w:rFonts w:ascii="Times New Roman" w:hAnsi="Times New Roman"/>
          <w:sz w:val="24"/>
        </w:rPr>
      </w:pPr>
    </w:p>
    <w:p w:rsidR="00C71A40" w:rsidP="00AF5B07" w:rsidRDefault="00C71A40" w14:paraId="22D1C9CC" w14:textId="56BDB619">
      <w:pPr>
        <w:rPr>
          <w:rFonts w:ascii="Times New Roman" w:hAnsi="Times New Roman"/>
          <w:sz w:val="24"/>
        </w:rPr>
      </w:pPr>
      <w:r w:rsidRPr="005A33A1">
        <w:rPr>
          <w:rFonts w:ascii="Times New Roman" w:hAnsi="Times New Roman"/>
          <w:b/>
          <w:sz w:val="24"/>
        </w:rPr>
        <w:t>Punktiga 3</w:t>
      </w:r>
      <w:r w:rsidRPr="006C208B">
        <w:rPr>
          <w:rFonts w:ascii="Times New Roman" w:hAnsi="Times New Roman"/>
          <w:sz w:val="24"/>
        </w:rPr>
        <w:t xml:space="preserve"> </w:t>
      </w:r>
      <w:r w:rsidRPr="7F9873E2">
        <w:rPr>
          <w:rFonts w:ascii="Times New Roman" w:hAnsi="Times New Roman"/>
          <w:sz w:val="24"/>
        </w:rPr>
        <w:t xml:space="preserve">tunnistatakse kehtetuks </w:t>
      </w:r>
      <w:proofErr w:type="spellStart"/>
      <w:r w:rsidR="009E7159">
        <w:rPr>
          <w:rFonts w:ascii="Times New Roman" w:hAnsi="Times New Roman"/>
          <w:sz w:val="24"/>
        </w:rPr>
        <w:t>RavS</w:t>
      </w:r>
      <w:proofErr w:type="spellEnd"/>
      <w:r w:rsidRPr="7F9873E2">
        <w:rPr>
          <w:rFonts w:ascii="Times New Roman" w:hAnsi="Times New Roman"/>
          <w:sz w:val="24"/>
        </w:rPr>
        <w:t xml:space="preserve"> § 38 lõige 5</w:t>
      </w:r>
      <w:r>
        <w:rPr>
          <w:rFonts w:ascii="Times New Roman" w:hAnsi="Times New Roman"/>
          <w:sz w:val="24"/>
        </w:rPr>
        <w:t>, mille järgi võib</w:t>
      </w:r>
      <w:r w:rsidRPr="7F9873E2">
        <w:rPr>
          <w:rStyle w:val="normaltextrun"/>
          <w:rFonts w:ascii="Times New Roman" w:hAnsi="Times New Roman" w:eastAsia="Times New Roman" w:cs="Times New Roman"/>
          <w:color w:val="000000" w:themeColor="text1"/>
        </w:rPr>
        <w:t xml:space="preserve"> Ravimiamet anda kehtiva </w:t>
      </w:r>
      <w:proofErr w:type="spellStart"/>
      <w:r w:rsidRPr="7F9873E2">
        <w:rPr>
          <w:rStyle w:val="normaltextrun"/>
          <w:rFonts w:ascii="Times New Roman" w:hAnsi="Times New Roman" w:eastAsia="Times New Roman" w:cs="Times New Roman"/>
          <w:color w:val="000000" w:themeColor="text1"/>
        </w:rPr>
        <w:t>üldapteegi</w:t>
      </w:r>
      <w:proofErr w:type="spellEnd"/>
      <w:r w:rsidRPr="7F9873E2">
        <w:rPr>
          <w:rStyle w:val="normaltextrun"/>
          <w:rFonts w:ascii="Times New Roman" w:hAnsi="Times New Roman" w:eastAsia="Times New Roman" w:cs="Times New Roman"/>
          <w:color w:val="000000" w:themeColor="text1"/>
        </w:rPr>
        <w:t xml:space="preserve"> tegevusloa omajale tema sellekohase taotluse alusel erandkorras kuni üheks nädalaks loa müüa massiüritustel ja muudel erakorralistel juhtudel väljaspool tegevusloale märgitud tegutsemiskohta ravimpreparaate, mille väljastamiseks apteegis ei ole nõutav retsept (edaspidi </w:t>
      </w:r>
      <w:r w:rsidRPr="00077B27">
        <w:rPr>
          <w:rStyle w:val="normaltextrun"/>
          <w:rFonts w:ascii="Times New Roman" w:hAnsi="Times New Roman" w:eastAsia="Times New Roman" w:cs="Times New Roman"/>
          <w:i/>
          <w:iCs/>
          <w:color w:val="000000" w:themeColor="text1"/>
        </w:rPr>
        <w:t>käsimüügiravim</w:t>
      </w:r>
      <w:r w:rsidRPr="7F9873E2">
        <w:rPr>
          <w:rStyle w:val="normaltextrun"/>
          <w:rFonts w:ascii="Times New Roman" w:hAnsi="Times New Roman" w:eastAsia="Times New Roman" w:cs="Times New Roman"/>
          <w:color w:val="000000" w:themeColor="text1"/>
        </w:rPr>
        <w:t>).</w:t>
      </w:r>
    </w:p>
    <w:p w:rsidR="00C71A40" w:rsidP="00AF5B07" w:rsidRDefault="00C71A40" w14:paraId="653761A9" w14:textId="77777777">
      <w:pPr>
        <w:rPr>
          <w:rStyle w:val="normaltextrun"/>
          <w:rFonts w:ascii="Times New Roman" w:hAnsi="Times New Roman" w:eastAsia="Times New Roman" w:cs="Times New Roman"/>
          <w:color w:val="000000" w:themeColor="text1"/>
        </w:rPr>
      </w:pPr>
    </w:p>
    <w:p w:rsidR="00C71A40" w:rsidP="00AF5B07" w:rsidRDefault="00C71A40" w14:paraId="18AA8656" w14:textId="743C6649">
      <w:pPr>
        <w:rPr>
          <w:rStyle w:val="normaltextrun"/>
          <w:rFonts w:ascii="Times New Roman" w:hAnsi="Times New Roman" w:eastAsia="Times New Roman" w:cs="Times New Roman"/>
          <w:color w:val="000000" w:themeColor="text1"/>
        </w:rPr>
      </w:pPr>
      <w:r w:rsidRPr="7F9873E2">
        <w:rPr>
          <w:rStyle w:val="normaltextrun"/>
          <w:rFonts w:ascii="Times New Roman" w:hAnsi="Times New Roman" w:eastAsia="Times New Roman" w:cs="Times New Roman"/>
          <w:color w:val="000000" w:themeColor="text1"/>
        </w:rPr>
        <w:t>Erandkorras kuni üheks nädalaks Ravimiameti loa andmine võimaldamaks massiüritustel ja muudel erakorralistel juhtudel väljaspool tegevusloale märgitud tegutsemiskohta müüa käsimüügiravimeid kehtestati 01.03.2005 (</w:t>
      </w:r>
      <w:proofErr w:type="spellStart"/>
      <w:r w:rsidRPr="7F9873E2">
        <w:rPr>
          <w:rStyle w:val="normaltextrun"/>
          <w:rFonts w:ascii="Times New Roman" w:hAnsi="Times New Roman" w:eastAsia="Times New Roman" w:cs="Times New Roman"/>
          <w:color w:val="000000" w:themeColor="text1"/>
        </w:rPr>
        <w:t>RavS</w:t>
      </w:r>
      <w:proofErr w:type="spellEnd"/>
      <w:r w:rsidRPr="7F9873E2">
        <w:rPr>
          <w:rStyle w:val="normaltextrun"/>
          <w:rFonts w:ascii="Times New Roman" w:hAnsi="Times New Roman" w:eastAsia="Times New Roman" w:cs="Times New Roman"/>
          <w:color w:val="000000" w:themeColor="text1"/>
        </w:rPr>
        <w:t xml:space="preserve"> § 47 lg 2 ja alates 01.07.2014 </w:t>
      </w:r>
      <w:proofErr w:type="spellStart"/>
      <w:r w:rsidRPr="7F9873E2">
        <w:rPr>
          <w:rStyle w:val="normaltextrun"/>
          <w:rFonts w:ascii="Times New Roman" w:hAnsi="Times New Roman" w:eastAsia="Times New Roman" w:cs="Times New Roman"/>
          <w:color w:val="000000" w:themeColor="text1"/>
        </w:rPr>
        <w:t>RavS</w:t>
      </w:r>
      <w:proofErr w:type="spellEnd"/>
      <w:r w:rsidRPr="7F9873E2">
        <w:rPr>
          <w:rStyle w:val="normaltextrun"/>
          <w:rFonts w:ascii="Times New Roman" w:hAnsi="Times New Roman" w:eastAsia="Times New Roman" w:cs="Times New Roman"/>
          <w:color w:val="000000" w:themeColor="text1"/>
        </w:rPr>
        <w:t xml:space="preserve"> § 38 lg 5). Ravimiamet ei ole alates 01.03.2005 kuni käesoleva ajani väljastanud </w:t>
      </w:r>
      <w:r>
        <w:rPr>
          <w:rStyle w:val="normaltextrun"/>
          <w:rFonts w:ascii="Times New Roman" w:hAnsi="Times New Roman" w:eastAsia="Times New Roman" w:cs="Times New Roman"/>
          <w:color w:val="000000" w:themeColor="text1"/>
        </w:rPr>
        <w:t xml:space="preserve">ühtegi </w:t>
      </w:r>
      <w:r w:rsidRPr="7F9873E2">
        <w:rPr>
          <w:rStyle w:val="normaltextrun"/>
          <w:rFonts w:ascii="Times New Roman" w:hAnsi="Times New Roman" w:eastAsia="Times New Roman" w:cs="Times New Roman"/>
          <w:color w:val="000000" w:themeColor="text1"/>
        </w:rPr>
        <w:t>lub</w:t>
      </w:r>
      <w:r>
        <w:rPr>
          <w:rStyle w:val="normaltextrun"/>
          <w:rFonts w:ascii="Times New Roman" w:hAnsi="Times New Roman" w:eastAsia="Times New Roman" w:cs="Times New Roman"/>
          <w:color w:val="000000" w:themeColor="text1"/>
        </w:rPr>
        <w:t>a</w:t>
      </w:r>
      <w:r w:rsidRPr="7F9873E2">
        <w:rPr>
          <w:rStyle w:val="normaltextrun"/>
          <w:rFonts w:ascii="Times New Roman" w:hAnsi="Times New Roman" w:eastAsia="Times New Roman" w:cs="Times New Roman"/>
          <w:color w:val="000000" w:themeColor="text1"/>
        </w:rPr>
        <w:t xml:space="preserve"> võimaldamaks </w:t>
      </w:r>
      <w:proofErr w:type="spellStart"/>
      <w:r w:rsidRPr="7F9873E2">
        <w:rPr>
          <w:rStyle w:val="normaltextrun"/>
          <w:rFonts w:ascii="Times New Roman" w:hAnsi="Times New Roman" w:eastAsia="Times New Roman" w:cs="Times New Roman"/>
          <w:color w:val="000000" w:themeColor="text1"/>
        </w:rPr>
        <w:t>üldapteegi</w:t>
      </w:r>
      <w:proofErr w:type="spellEnd"/>
      <w:r w:rsidRPr="7F9873E2">
        <w:rPr>
          <w:rStyle w:val="normaltextrun"/>
          <w:rFonts w:ascii="Times New Roman" w:hAnsi="Times New Roman" w:eastAsia="Times New Roman" w:cs="Times New Roman"/>
          <w:color w:val="000000" w:themeColor="text1"/>
        </w:rPr>
        <w:t xml:space="preserve"> tegevusloa omajal erandkorras müüa väljaspool apteegi tegutsemiskohta ravimeid. Nimetatud l</w:t>
      </w:r>
      <w:r w:rsidR="004229A8">
        <w:rPr>
          <w:rStyle w:val="normaltextrun"/>
          <w:rFonts w:ascii="Times New Roman" w:hAnsi="Times New Roman" w:eastAsia="Times New Roman" w:cs="Times New Roman"/>
          <w:color w:val="000000" w:themeColor="text1"/>
        </w:rPr>
        <w:t>uba on ühel korral taotletud</w:t>
      </w:r>
      <w:r w:rsidR="009E7159">
        <w:rPr>
          <w:rStyle w:val="normaltextrun"/>
          <w:rFonts w:ascii="Times New Roman" w:hAnsi="Times New Roman" w:eastAsia="Times New Roman" w:cs="Times New Roman"/>
          <w:color w:val="000000" w:themeColor="text1"/>
        </w:rPr>
        <w:t xml:space="preserve"> </w:t>
      </w:r>
      <w:r w:rsidRPr="7F9873E2">
        <w:rPr>
          <w:rStyle w:val="normaltextrun"/>
          <w:rFonts w:ascii="Times New Roman" w:hAnsi="Times New Roman" w:eastAsia="Times New Roman" w:cs="Times New Roman"/>
          <w:color w:val="000000" w:themeColor="text1"/>
        </w:rPr>
        <w:t xml:space="preserve">(2019 veterinaarseks kasutamiseks mõeldud </w:t>
      </w:r>
      <w:proofErr w:type="spellStart"/>
      <w:r w:rsidRPr="7F9873E2">
        <w:rPr>
          <w:rStyle w:val="normaltextrun"/>
          <w:rFonts w:ascii="Times New Roman" w:hAnsi="Times New Roman" w:eastAsia="Times New Roman" w:cs="Times New Roman"/>
          <w:color w:val="000000" w:themeColor="text1"/>
        </w:rPr>
        <w:t>antiparasiitikum</w:t>
      </w:r>
      <w:r w:rsidR="005D1C0B">
        <w:rPr>
          <w:rStyle w:val="normaltextrun"/>
          <w:rFonts w:ascii="Times New Roman" w:hAnsi="Times New Roman" w:eastAsia="Times New Roman" w:cs="Times New Roman"/>
          <w:color w:val="000000" w:themeColor="text1"/>
        </w:rPr>
        <w:t>id</w:t>
      </w:r>
      <w:proofErr w:type="spellEnd"/>
      <w:r w:rsidRPr="7F9873E2">
        <w:rPr>
          <w:rStyle w:val="normaltextrun"/>
          <w:rFonts w:ascii="Times New Roman" w:hAnsi="Times New Roman" w:eastAsia="Times New Roman" w:cs="Times New Roman"/>
          <w:color w:val="000000" w:themeColor="text1"/>
        </w:rPr>
        <w:t xml:space="preserve">), kuid kuna </w:t>
      </w:r>
      <w:r w:rsidR="004229A8">
        <w:rPr>
          <w:rStyle w:val="normaltextrun"/>
          <w:rFonts w:ascii="Times New Roman" w:hAnsi="Times New Roman" w:eastAsia="Times New Roman" w:cs="Times New Roman"/>
          <w:color w:val="000000" w:themeColor="text1"/>
        </w:rPr>
        <w:t xml:space="preserve">meditsiiniline ja vältimatu </w:t>
      </w:r>
      <w:r w:rsidRPr="7F9873E2">
        <w:rPr>
          <w:rStyle w:val="normaltextrun"/>
          <w:rFonts w:ascii="Times New Roman" w:hAnsi="Times New Roman" w:eastAsia="Times New Roman" w:cs="Times New Roman"/>
          <w:color w:val="000000" w:themeColor="text1"/>
        </w:rPr>
        <w:t xml:space="preserve">vajadus puudus, </w:t>
      </w:r>
      <w:r w:rsidRPr="004229A8" w:rsidR="004229A8">
        <w:rPr>
          <w:rFonts w:ascii="Times New Roman" w:hAnsi="Times New Roman"/>
          <w:color w:val="000000" w:themeColor="text1"/>
          <w:sz w:val="24"/>
        </w:rPr>
        <w:t>ravimite müümiseks erandkorras väljaspool apteegi tegevusloale märgitud tegutsemiskohta</w:t>
      </w:r>
      <w:r w:rsidR="004229A8">
        <w:rPr>
          <w:rFonts w:ascii="Times New Roman" w:hAnsi="Times New Roman"/>
          <w:color w:val="000000" w:themeColor="text1"/>
          <w:sz w:val="24"/>
        </w:rPr>
        <w:t xml:space="preserve"> puudus, jättis Ravimiamet taotluse rahuldamata</w:t>
      </w:r>
      <w:r w:rsidRPr="7F9873E2">
        <w:rPr>
          <w:rStyle w:val="normaltextrun"/>
          <w:rFonts w:ascii="Times New Roman" w:hAnsi="Times New Roman" w:eastAsia="Times New Roman" w:cs="Times New Roman"/>
          <w:color w:val="000000" w:themeColor="text1"/>
        </w:rPr>
        <w:t>.</w:t>
      </w:r>
      <w:r w:rsidR="009E7159">
        <w:rPr>
          <w:rStyle w:val="normaltextrun"/>
          <w:rFonts w:ascii="Times New Roman" w:hAnsi="Times New Roman" w:eastAsia="Times New Roman" w:cs="Times New Roman"/>
          <w:color w:val="000000" w:themeColor="text1"/>
        </w:rPr>
        <w:t xml:space="preserve"> </w:t>
      </w:r>
      <w:r w:rsidRPr="7F9873E2">
        <w:rPr>
          <w:rStyle w:val="normaltextrun"/>
          <w:rFonts w:ascii="Times New Roman" w:hAnsi="Times New Roman" w:eastAsia="Times New Roman" w:cs="Times New Roman"/>
          <w:color w:val="000000" w:themeColor="text1"/>
        </w:rPr>
        <w:t xml:space="preserve">Ravimiametile teada olevalt puudub </w:t>
      </w:r>
      <w:r w:rsidRPr="72765AC0">
        <w:rPr>
          <w:rStyle w:val="normaltextrun"/>
          <w:rFonts w:ascii="Times New Roman" w:hAnsi="Times New Roman" w:eastAsia="Times New Roman" w:cs="Times New Roman"/>
          <w:color w:val="000000" w:themeColor="text1"/>
        </w:rPr>
        <w:t>03.07.2025 seisuga meditsiiniline</w:t>
      </w:r>
      <w:r w:rsidRPr="7F9873E2">
        <w:rPr>
          <w:rStyle w:val="normaltextrun"/>
          <w:rFonts w:ascii="Times New Roman" w:hAnsi="Times New Roman" w:eastAsia="Times New Roman" w:cs="Times New Roman"/>
          <w:color w:val="000000" w:themeColor="text1"/>
        </w:rPr>
        <w:t xml:space="preserve"> ja vältimatu vajadus käsimüügiravimite erandkorras müümiseks väljaspool apteeki. </w:t>
      </w:r>
    </w:p>
    <w:p w:rsidR="00C71A40" w:rsidP="00AF5B07" w:rsidRDefault="00C71A40" w14:paraId="60F040F8" w14:textId="77777777">
      <w:pPr>
        <w:rPr>
          <w:rStyle w:val="normaltextrun"/>
          <w:rFonts w:ascii="Times New Roman" w:hAnsi="Times New Roman" w:eastAsia="Times New Roman" w:cs="Times New Roman"/>
          <w:color w:val="000000" w:themeColor="text1"/>
        </w:rPr>
      </w:pPr>
    </w:p>
    <w:p w:rsidR="00C71A40" w:rsidP="00AF5B07" w:rsidRDefault="00C71A40" w14:paraId="7BF95EFB" w14:textId="68C77825">
      <w:pPr>
        <w:rPr>
          <w:rStyle w:val="normaltextrun"/>
          <w:rFonts w:ascii="Times New Roman" w:hAnsi="Times New Roman" w:eastAsia="Times New Roman" w:cs="Times New Roman"/>
          <w:color w:val="000000" w:themeColor="text1"/>
        </w:rPr>
      </w:pPr>
      <w:r w:rsidRPr="7F9873E2">
        <w:rPr>
          <w:rStyle w:val="normaltextrun"/>
          <w:rFonts w:ascii="Times New Roman" w:hAnsi="Times New Roman" w:eastAsia="Times New Roman" w:cs="Times New Roman"/>
          <w:color w:val="000000" w:themeColor="text1"/>
        </w:rPr>
        <w:t>Loa andmise kehtetuks tunnistamine on põhjendatud, kuna suurüritus</w:t>
      </w:r>
      <w:r w:rsidR="009E7159">
        <w:rPr>
          <w:rStyle w:val="normaltextrun"/>
          <w:rFonts w:ascii="Times New Roman" w:hAnsi="Times New Roman" w:eastAsia="Times New Roman" w:cs="Times New Roman"/>
          <w:color w:val="000000" w:themeColor="text1"/>
        </w:rPr>
        <w:t>i korraldatakse</w:t>
      </w:r>
      <w:r w:rsidRPr="7F9873E2">
        <w:rPr>
          <w:rStyle w:val="normaltextrun"/>
          <w:rFonts w:ascii="Times New Roman" w:hAnsi="Times New Roman" w:eastAsia="Times New Roman" w:cs="Times New Roman"/>
          <w:color w:val="000000" w:themeColor="text1"/>
        </w:rPr>
        <w:t xml:space="preserve"> enamasti piirkondades, kus on apteegid olemas või on tagatud ürituse meditsiiniline teenindamine tervishoiutöötajate poolt, kellel on õigus vajaduse</w:t>
      </w:r>
      <w:r w:rsidR="009E7159">
        <w:rPr>
          <w:rStyle w:val="normaltextrun"/>
          <w:rFonts w:ascii="Times New Roman" w:hAnsi="Times New Roman" w:eastAsia="Times New Roman" w:cs="Times New Roman"/>
          <w:color w:val="000000" w:themeColor="text1"/>
        </w:rPr>
        <w:t xml:space="preserve"> korral</w:t>
      </w:r>
      <w:r w:rsidRPr="7F9873E2">
        <w:rPr>
          <w:rStyle w:val="normaltextrun"/>
          <w:rFonts w:ascii="Times New Roman" w:hAnsi="Times New Roman" w:eastAsia="Times New Roman" w:cs="Times New Roman"/>
          <w:color w:val="000000" w:themeColor="text1"/>
        </w:rPr>
        <w:t xml:space="preserve"> oma teenust osutades samuti ravimeid kasutada ja patsiendile anda. Samuti on </w:t>
      </w:r>
      <w:proofErr w:type="spellStart"/>
      <w:r w:rsidR="009E7159">
        <w:rPr>
          <w:rStyle w:val="normaltextrun"/>
          <w:rFonts w:ascii="Times New Roman" w:hAnsi="Times New Roman" w:eastAsia="Times New Roman" w:cs="Times New Roman"/>
          <w:color w:val="000000" w:themeColor="text1"/>
        </w:rPr>
        <w:t>RavS</w:t>
      </w:r>
      <w:proofErr w:type="spellEnd"/>
      <w:r w:rsidRPr="7F9873E2">
        <w:rPr>
          <w:rStyle w:val="normaltextrun"/>
          <w:rFonts w:ascii="Times New Roman" w:hAnsi="Times New Roman" w:eastAsia="Times New Roman" w:cs="Times New Roman"/>
          <w:color w:val="000000" w:themeColor="text1"/>
        </w:rPr>
        <w:t xml:space="preserve"> § 15 l</w:t>
      </w:r>
      <w:r w:rsidR="009E7159">
        <w:rPr>
          <w:rStyle w:val="normaltextrun"/>
          <w:rFonts w:ascii="Times New Roman" w:hAnsi="Times New Roman" w:eastAsia="Times New Roman" w:cs="Times New Roman"/>
          <w:color w:val="000000" w:themeColor="text1"/>
        </w:rPr>
        <w:t>õike</w:t>
      </w:r>
      <w:r w:rsidRPr="7F9873E2">
        <w:rPr>
          <w:rStyle w:val="normaltextrun"/>
          <w:rFonts w:ascii="Times New Roman" w:hAnsi="Times New Roman" w:eastAsia="Times New Roman" w:cs="Times New Roman"/>
          <w:color w:val="000000" w:themeColor="text1"/>
        </w:rPr>
        <w:t xml:space="preserve"> 8 kohaselt</w:t>
      </w:r>
      <w:r w:rsidR="009E7159">
        <w:rPr>
          <w:rStyle w:val="normaltextrun"/>
          <w:rFonts w:ascii="Times New Roman" w:hAnsi="Times New Roman" w:eastAsia="Times New Roman" w:cs="Times New Roman"/>
          <w:color w:val="000000" w:themeColor="text1"/>
        </w:rPr>
        <w:t xml:space="preserve"> antud Ravimiametile õiguslikud mehhanismid</w:t>
      </w:r>
      <w:r w:rsidRPr="7F9873E2">
        <w:rPr>
          <w:rStyle w:val="normaltextrun"/>
          <w:rFonts w:ascii="Times New Roman" w:hAnsi="Times New Roman" w:eastAsia="Times New Roman" w:cs="Times New Roman"/>
          <w:color w:val="000000" w:themeColor="text1"/>
        </w:rPr>
        <w:t xml:space="preserve"> erandlike olukordade lahendamiseks. Seega ei ole sättel enam rakenduslikku tähendust, kuna normi kohaldamise eeldusi ei ole praktikas eeltoodud alustel ka võimalik täita.</w:t>
      </w:r>
    </w:p>
    <w:p w:rsidR="00C71A40" w:rsidP="00AF5B07" w:rsidRDefault="00C71A40" w14:paraId="28BDAAD0" w14:textId="77777777">
      <w:pPr>
        <w:rPr>
          <w:rStyle w:val="normaltextrun"/>
          <w:rFonts w:ascii="Times New Roman" w:hAnsi="Times New Roman" w:eastAsia="Times New Roman" w:cs="Times New Roman"/>
          <w:color w:val="000000" w:themeColor="text1"/>
        </w:rPr>
      </w:pPr>
    </w:p>
    <w:p w:rsidR="00C71A40" w:rsidP="00AF5B07" w:rsidRDefault="00C71A40" w14:paraId="0F4EA922" w14:textId="628637AF">
      <w:pPr>
        <w:rPr>
          <w:rStyle w:val="normaltextrun"/>
          <w:rFonts w:ascii="Times New Roman" w:hAnsi="Times New Roman" w:eastAsia="Times New Roman" w:cs="Times New Roman"/>
          <w:color w:val="000000" w:themeColor="text1"/>
        </w:rPr>
      </w:pPr>
      <w:r w:rsidRPr="7F9873E2">
        <w:rPr>
          <w:rStyle w:val="normaltextrun"/>
          <w:rFonts w:ascii="Times New Roman" w:hAnsi="Times New Roman" w:eastAsia="Times New Roman" w:cs="Times New Roman"/>
          <w:color w:val="000000" w:themeColor="text1"/>
        </w:rPr>
        <w:t xml:space="preserve">Taotlust menetleks järelevalveosakonna inspektsioonibüroo spetsialist tegevuslubade alal, kes vajadusel </w:t>
      </w:r>
      <w:r w:rsidR="009E7159">
        <w:rPr>
          <w:rStyle w:val="normaltextrun"/>
          <w:rFonts w:ascii="Times New Roman" w:hAnsi="Times New Roman" w:eastAsia="Times New Roman" w:cs="Times New Roman"/>
          <w:color w:val="000000" w:themeColor="text1"/>
        </w:rPr>
        <w:t xml:space="preserve">korral </w:t>
      </w:r>
      <w:r w:rsidRPr="7F9873E2">
        <w:rPr>
          <w:rStyle w:val="normaltextrun"/>
          <w:rFonts w:ascii="Times New Roman" w:hAnsi="Times New Roman" w:eastAsia="Times New Roman" w:cs="Times New Roman"/>
          <w:color w:val="000000" w:themeColor="text1"/>
        </w:rPr>
        <w:t xml:space="preserve">küsiks taotlejalt täiendavat infot vajaduse kohta, toimuva ürituse, erandi kasutamise </w:t>
      </w:r>
      <w:r w:rsidRPr="7F9873E2">
        <w:rPr>
          <w:rStyle w:val="normaltextrun"/>
          <w:rFonts w:ascii="Times New Roman" w:hAnsi="Times New Roman" w:eastAsia="Times New Roman" w:cs="Times New Roman"/>
          <w:color w:val="000000" w:themeColor="text1"/>
        </w:rPr>
        <w:lastRenderedPageBreak/>
        <w:t xml:space="preserve">vajaduse ja põhjendatuse </w:t>
      </w:r>
      <w:r w:rsidR="009E7159">
        <w:rPr>
          <w:rStyle w:val="normaltextrun"/>
          <w:rFonts w:ascii="Times New Roman" w:hAnsi="Times New Roman" w:eastAsia="Times New Roman" w:cs="Times New Roman"/>
          <w:color w:val="000000" w:themeColor="text1"/>
        </w:rPr>
        <w:t>kohta</w:t>
      </w:r>
      <w:r w:rsidRPr="7F9873E2">
        <w:rPr>
          <w:rStyle w:val="normaltextrun"/>
          <w:rFonts w:ascii="Times New Roman" w:hAnsi="Times New Roman" w:eastAsia="Times New Roman" w:cs="Times New Roman"/>
          <w:color w:val="000000" w:themeColor="text1"/>
        </w:rPr>
        <w:t>. Lisaks tuleb tehtav otsustus ka majasiseselt enne selle andmist/</w:t>
      </w:r>
      <w:r w:rsidR="009E7159">
        <w:rPr>
          <w:rStyle w:val="normaltextrun"/>
          <w:rFonts w:ascii="Times New Roman" w:hAnsi="Times New Roman" w:eastAsia="Times New Roman" w:cs="Times New Roman"/>
          <w:color w:val="000000" w:themeColor="text1"/>
        </w:rPr>
        <w:t xml:space="preserve"> </w:t>
      </w:r>
      <w:r w:rsidRPr="7F9873E2">
        <w:rPr>
          <w:rStyle w:val="normaltextrun"/>
          <w:rFonts w:ascii="Times New Roman" w:hAnsi="Times New Roman" w:eastAsia="Times New Roman" w:cs="Times New Roman"/>
          <w:color w:val="000000" w:themeColor="text1"/>
        </w:rPr>
        <w:t xml:space="preserve">andmata jätmist kooskõlastada. Arvestades taotlust, võib selle menetlemisele kuluda </w:t>
      </w:r>
      <w:r w:rsidRPr="009E7159">
        <w:rPr>
          <w:rStyle w:val="normaltextrun"/>
          <w:rFonts w:ascii="Times New Roman" w:hAnsi="Times New Roman" w:eastAsia="Times New Roman" w:cs="Times New Roman"/>
          <w:i/>
          <w:iCs/>
          <w:color w:val="000000" w:themeColor="text1"/>
        </w:rPr>
        <w:t>ca</w:t>
      </w:r>
      <w:r w:rsidRPr="7F9873E2">
        <w:rPr>
          <w:rStyle w:val="normaltextrun"/>
          <w:rFonts w:ascii="Times New Roman" w:hAnsi="Times New Roman" w:eastAsia="Times New Roman" w:cs="Times New Roman"/>
          <w:color w:val="000000" w:themeColor="text1"/>
        </w:rPr>
        <w:t xml:space="preserve"> 8 tundi. </w:t>
      </w:r>
    </w:p>
    <w:p w:rsidR="00C71A40" w:rsidP="00AF5B07" w:rsidRDefault="00C71A40" w14:paraId="57BB4056" w14:textId="77777777">
      <w:pPr>
        <w:rPr>
          <w:rStyle w:val="normaltextrun"/>
          <w:rFonts w:ascii="Times New Roman" w:hAnsi="Times New Roman" w:eastAsia="Times New Roman" w:cs="Times New Roman"/>
          <w:color w:val="000000" w:themeColor="text1"/>
        </w:rPr>
      </w:pPr>
    </w:p>
    <w:p w:rsidR="00C71A40" w:rsidP="00AF5B07" w:rsidRDefault="00C71A40" w14:paraId="45A00BEB" w14:textId="21485C8D">
      <w:pPr>
        <w:rPr>
          <w:rStyle w:val="normaltextrun"/>
          <w:rFonts w:ascii="Times New Roman" w:hAnsi="Times New Roman" w:eastAsia="Times New Roman" w:cs="Times New Roman"/>
          <w:color w:val="000000" w:themeColor="text1"/>
        </w:rPr>
      </w:pPr>
      <w:r w:rsidRPr="7F9873E2">
        <w:rPr>
          <w:rStyle w:val="normaltextrun"/>
          <w:rFonts w:ascii="Times New Roman" w:hAnsi="Times New Roman" w:eastAsia="Times New Roman" w:cs="Times New Roman"/>
          <w:color w:val="000000" w:themeColor="text1"/>
        </w:rPr>
        <w:t xml:space="preserve">Kuivõrd taotlusi ei </w:t>
      </w:r>
      <w:r w:rsidR="004229A8">
        <w:rPr>
          <w:rStyle w:val="normaltextrun"/>
          <w:rFonts w:ascii="Times New Roman" w:hAnsi="Times New Roman" w:eastAsia="Times New Roman" w:cs="Times New Roman"/>
          <w:color w:val="000000" w:themeColor="text1"/>
        </w:rPr>
        <w:t>esitata</w:t>
      </w:r>
      <w:r w:rsidRPr="7F9873E2">
        <w:rPr>
          <w:rStyle w:val="normaltextrun"/>
          <w:rFonts w:ascii="Times New Roman" w:hAnsi="Times New Roman" w:eastAsia="Times New Roman" w:cs="Times New Roman"/>
          <w:color w:val="000000" w:themeColor="text1"/>
        </w:rPr>
        <w:t xml:space="preserve">, on see ressurss </w:t>
      </w:r>
      <w:r w:rsidR="009E7159">
        <w:rPr>
          <w:rStyle w:val="normaltextrun"/>
          <w:rFonts w:ascii="Times New Roman" w:hAnsi="Times New Roman" w:eastAsia="Times New Roman" w:cs="Times New Roman"/>
          <w:color w:val="000000" w:themeColor="text1"/>
        </w:rPr>
        <w:t xml:space="preserve">praktikas </w:t>
      </w:r>
      <w:r w:rsidRPr="7F9873E2">
        <w:rPr>
          <w:rStyle w:val="normaltextrun"/>
          <w:rFonts w:ascii="Times New Roman" w:hAnsi="Times New Roman" w:eastAsia="Times New Roman" w:cs="Times New Roman"/>
          <w:color w:val="000000" w:themeColor="text1"/>
        </w:rPr>
        <w:t xml:space="preserve">valdavalt kokku hoitud. Säilinud on teatud ressursikulu, kuna </w:t>
      </w:r>
      <w:r w:rsidR="009E7159">
        <w:rPr>
          <w:rStyle w:val="normaltextrun"/>
          <w:rFonts w:ascii="Times New Roman" w:hAnsi="Times New Roman" w:eastAsia="Times New Roman" w:cs="Times New Roman"/>
          <w:color w:val="000000" w:themeColor="text1"/>
        </w:rPr>
        <w:t xml:space="preserve">üks </w:t>
      </w:r>
      <w:r w:rsidRPr="7F9873E2">
        <w:rPr>
          <w:rStyle w:val="normaltextrun"/>
          <w:rFonts w:ascii="Times New Roman" w:hAnsi="Times New Roman" w:eastAsia="Times New Roman" w:cs="Times New Roman"/>
          <w:color w:val="000000" w:themeColor="text1"/>
        </w:rPr>
        <w:t>kord kolme aasta tagant tuleb töölõiku puudutava</w:t>
      </w:r>
      <w:r w:rsidR="009E7159">
        <w:rPr>
          <w:rStyle w:val="normaltextrun"/>
          <w:rFonts w:ascii="Times New Roman" w:hAnsi="Times New Roman" w:eastAsia="Times New Roman" w:cs="Times New Roman"/>
          <w:color w:val="000000" w:themeColor="text1"/>
        </w:rPr>
        <w:t>t</w:t>
      </w:r>
      <w:r w:rsidRPr="7F9873E2">
        <w:rPr>
          <w:rStyle w:val="normaltextrun"/>
          <w:rFonts w:ascii="Times New Roman" w:hAnsi="Times New Roman" w:eastAsia="Times New Roman" w:cs="Times New Roman"/>
          <w:color w:val="000000" w:themeColor="text1"/>
        </w:rPr>
        <w:t xml:space="preserve"> tööjuhendi</w:t>
      </w:r>
      <w:r w:rsidR="009E7159">
        <w:rPr>
          <w:rStyle w:val="normaltextrun"/>
          <w:rFonts w:ascii="Times New Roman" w:hAnsi="Times New Roman" w:eastAsia="Times New Roman" w:cs="Times New Roman"/>
          <w:color w:val="000000" w:themeColor="text1"/>
        </w:rPr>
        <w:t>t</w:t>
      </w:r>
      <w:r w:rsidRPr="7F9873E2">
        <w:rPr>
          <w:rStyle w:val="normaltextrun"/>
          <w:rFonts w:ascii="Times New Roman" w:hAnsi="Times New Roman" w:eastAsia="Times New Roman" w:cs="Times New Roman"/>
          <w:color w:val="000000" w:themeColor="text1"/>
        </w:rPr>
        <w:t xml:space="preserve"> ajakohas</w:t>
      </w:r>
      <w:r w:rsidR="009E7159">
        <w:rPr>
          <w:rStyle w:val="normaltextrun"/>
          <w:rFonts w:ascii="Times New Roman" w:hAnsi="Times New Roman" w:eastAsia="Times New Roman" w:cs="Times New Roman"/>
          <w:color w:val="000000" w:themeColor="text1"/>
        </w:rPr>
        <w:t>tada</w:t>
      </w:r>
      <w:r w:rsidRPr="7F9873E2">
        <w:rPr>
          <w:rStyle w:val="normaltextrun"/>
          <w:rFonts w:ascii="Times New Roman" w:hAnsi="Times New Roman" w:eastAsia="Times New Roman" w:cs="Times New Roman"/>
          <w:color w:val="000000" w:themeColor="text1"/>
        </w:rPr>
        <w:t xml:space="preserve">, st tööjuhendi ülevaatamine, uue versiooni kooskõlastamine ja dokumendihaldussüsteemis vormistamine, mille ressursikulu on kokku mõni tund. Lisaks tuleb </w:t>
      </w:r>
      <w:r w:rsidR="00587A7B">
        <w:rPr>
          <w:rStyle w:val="normaltextrun"/>
          <w:rFonts w:ascii="Times New Roman" w:hAnsi="Times New Roman" w:eastAsia="Times New Roman" w:cs="Times New Roman"/>
          <w:color w:val="000000" w:themeColor="text1"/>
        </w:rPr>
        <w:t>Ravimi</w:t>
      </w:r>
      <w:r w:rsidRPr="7F9873E2">
        <w:rPr>
          <w:rStyle w:val="normaltextrun"/>
          <w:rFonts w:ascii="Times New Roman" w:hAnsi="Times New Roman" w:eastAsia="Times New Roman" w:cs="Times New Roman"/>
          <w:color w:val="000000" w:themeColor="text1"/>
        </w:rPr>
        <w:t xml:space="preserve">ameti järelevalveosakonna inspektsioonibüroo spetsialisti tegevuslubade alal </w:t>
      </w:r>
      <w:r w:rsidR="00587A7B">
        <w:rPr>
          <w:rStyle w:val="normaltextrun"/>
          <w:rFonts w:ascii="Times New Roman" w:hAnsi="Times New Roman" w:eastAsia="Times New Roman" w:cs="Times New Roman"/>
          <w:color w:val="000000" w:themeColor="text1"/>
        </w:rPr>
        <w:t xml:space="preserve">tema </w:t>
      </w:r>
      <w:r w:rsidRPr="7F9873E2">
        <w:rPr>
          <w:rStyle w:val="normaltextrun"/>
          <w:rFonts w:ascii="Times New Roman" w:hAnsi="Times New Roman" w:eastAsia="Times New Roman" w:cs="Times New Roman"/>
          <w:color w:val="000000" w:themeColor="text1"/>
        </w:rPr>
        <w:t>ameti</w:t>
      </w:r>
      <w:r w:rsidR="00587A7B">
        <w:rPr>
          <w:rStyle w:val="normaltextrun"/>
          <w:rFonts w:ascii="Times New Roman" w:hAnsi="Times New Roman" w:eastAsia="Times New Roman" w:cs="Times New Roman"/>
          <w:color w:val="000000" w:themeColor="text1"/>
        </w:rPr>
        <w:t>s</w:t>
      </w:r>
      <w:r w:rsidRPr="7F9873E2">
        <w:rPr>
          <w:rStyle w:val="normaltextrun"/>
          <w:rFonts w:ascii="Times New Roman" w:hAnsi="Times New Roman" w:eastAsia="Times New Roman" w:cs="Times New Roman"/>
          <w:color w:val="000000" w:themeColor="text1"/>
        </w:rPr>
        <w:t xml:space="preserve">se asudes ja </w:t>
      </w:r>
      <w:r w:rsidR="00587A7B">
        <w:rPr>
          <w:rStyle w:val="normaltextrun"/>
          <w:rFonts w:ascii="Times New Roman" w:hAnsi="Times New Roman" w:eastAsia="Times New Roman" w:cs="Times New Roman"/>
          <w:color w:val="000000" w:themeColor="text1"/>
        </w:rPr>
        <w:t xml:space="preserve">üks </w:t>
      </w:r>
      <w:r w:rsidRPr="7F9873E2">
        <w:rPr>
          <w:rStyle w:val="normaltextrun"/>
          <w:rFonts w:ascii="Times New Roman" w:hAnsi="Times New Roman" w:eastAsia="Times New Roman" w:cs="Times New Roman"/>
          <w:color w:val="000000" w:themeColor="text1"/>
        </w:rPr>
        <w:t xml:space="preserve">kord kolme aasta tagant tööjuhendit uuendades juhendada, et ta oleks taotlust saades võimeline seda nõuetekohaselt menetlema. Kui see kohustus jääks alles, </w:t>
      </w:r>
      <w:r w:rsidR="00587A7B">
        <w:rPr>
          <w:rStyle w:val="normaltextrun"/>
          <w:rFonts w:ascii="Times New Roman" w:hAnsi="Times New Roman" w:eastAsia="Times New Roman" w:cs="Times New Roman"/>
          <w:color w:val="000000" w:themeColor="text1"/>
        </w:rPr>
        <w:t>oleks</w:t>
      </w:r>
      <w:r w:rsidRPr="7F9873E2">
        <w:rPr>
          <w:rStyle w:val="normaltextrun"/>
          <w:rFonts w:ascii="Times New Roman" w:hAnsi="Times New Roman" w:eastAsia="Times New Roman" w:cs="Times New Roman"/>
          <w:color w:val="000000" w:themeColor="text1"/>
        </w:rPr>
        <w:t xml:space="preserve"> Ravimiametil vaja hoida ressurssi selle ülesande täitmise tarbeks ning sellisel juhul tuleks tagada minimaalne ressursikulu protsessi ajakohasena hoidmiseks </w:t>
      </w:r>
      <w:r w:rsidR="00587A7B">
        <w:rPr>
          <w:rStyle w:val="normaltextrun"/>
          <w:rFonts w:ascii="Times New Roman" w:hAnsi="Times New Roman" w:eastAsia="Times New Roman" w:cs="Times New Roman"/>
          <w:color w:val="000000" w:themeColor="text1"/>
        </w:rPr>
        <w:t>ja</w:t>
      </w:r>
      <w:r w:rsidRPr="7F9873E2">
        <w:rPr>
          <w:rStyle w:val="normaltextrun"/>
          <w:rFonts w:ascii="Times New Roman" w:hAnsi="Times New Roman" w:eastAsia="Times New Roman" w:cs="Times New Roman"/>
          <w:color w:val="000000" w:themeColor="text1"/>
        </w:rPr>
        <w:t xml:space="preserve"> spetsialisti tasandil vajaliku väljaõppe säilitamiseks.</w:t>
      </w:r>
    </w:p>
    <w:p w:rsidR="00C71A40" w:rsidP="00AF5B07" w:rsidRDefault="00C71A40" w14:paraId="515A9D28" w14:textId="77777777">
      <w:pPr>
        <w:rPr>
          <w:rStyle w:val="normaltextrun"/>
          <w:rFonts w:ascii="Times New Roman" w:hAnsi="Times New Roman" w:eastAsia="Times New Roman" w:cs="Times New Roman"/>
          <w:color w:val="000000" w:themeColor="text1"/>
        </w:rPr>
      </w:pPr>
    </w:p>
    <w:p w:rsidR="00B21FE9" w:rsidP="13A9AFE0" w:rsidRDefault="00B21FE9" w14:paraId="40A62182" w14:textId="21898623">
      <w:pPr>
        <w:rPr>
          <w:rFonts w:ascii="Times New Roman" w:hAnsi="Times New Roman"/>
          <w:sz w:val="24"/>
          <w:szCs w:val="24"/>
        </w:rPr>
      </w:pPr>
      <w:r w:rsidRPr="13A9AFE0" w:rsidR="45E16D2D">
        <w:rPr>
          <w:rFonts w:ascii="Times New Roman" w:hAnsi="Times New Roman"/>
          <w:b w:val="1"/>
          <w:bCs w:val="1"/>
          <w:sz w:val="24"/>
          <w:szCs w:val="24"/>
        </w:rPr>
        <w:t>P</w:t>
      </w:r>
      <w:r w:rsidRPr="13A9AFE0" w:rsidR="45E16D2D">
        <w:rPr>
          <w:rFonts w:ascii="Times New Roman" w:hAnsi="Times New Roman"/>
          <w:b w:val="1"/>
          <w:bCs w:val="1"/>
          <w:sz w:val="24"/>
          <w:szCs w:val="24"/>
        </w:rPr>
        <w:t>unktiga 4</w:t>
      </w:r>
      <w:r w:rsidRPr="13A9AFE0" w:rsidR="45E16D2D">
        <w:rPr>
          <w:rFonts w:ascii="Times New Roman" w:hAnsi="Times New Roman"/>
          <w:sz w:val="24"/>
          <w:szCs w:val="24"/>
        </w:rPr>
        <w:t xml:space="preserve"> tunnistatakse kehtetuks </w:t>
      </w:r>
      <w:r w:rsidRPr="13A9AFE0" w:rsidR="533A6F74">
        <w:rPr>
          <w:rFonts w:ascii="Times New Roman" w:hAnsi="Times New Roman"/>
          <w:sz w:val="24"/>
          <w:szCs w:val="24"/>
        </w:rPr>
        <w:t>RavS</w:t>
      </w:r>
      <w:r w:rsidRPr="13A9AFE0" w:rsidR="533A6F74">
        <w:rPr>
          <w:rFonts w:ascii="Times New Roman" w:hAnsi="Times New Roman"/>
          <w:sz w:val="24"/>
          <w:szCs w:val="24"/>
        </w:rPr>
        <w:t xml:space="preserve"> </w:t>
      </w:r>
      <w:r w:rsidRPr="13A9AFE0" w:rsidR="45E16D2D">
        <w:rPr>
          <w:rFonts w:ascii="Times New Roman" w:hAnsi="Times New Roman"/>
          <w:sz w:val="24"/>
          <w:szCs w:val="24"/>
        </w:rPr>
        <w:t>§ 45</w:t>
      </w:r>
      <w:r w:rsidRPr="13A9AFE0" w:rsidR="45E16D2D">
        <w:rPr>
          <w:rFonts w:ascii="Times New Roman" w:hAnsi="Times New Roman"/>
          <w:sz w:val="24"/>
          <w:szCs w:val="24"/>
          <w:vertAlign w:val="superscript"/>
        </w:rPr>
        <w:t>1</w:t>
      </w:r>
      <w:r w:rsidRPr="13A9AFE0" w:rsidR="45E16D2D">
        <w:rPr>
          <w:rFonts w:ascii="Times New Roman" w:hAnsi="Times New Roman"/>
          <w:sz w:val="24"/>
          <w:szCs w:val="24"/>
        </w:rPr>
        <w:t>, mis</w:t>
      </w:r>
      <w:r w:rsidRPr="13A9AFE0" w:rsidR="45E16D2D">
        <w:rPr>
          <w:rFonts w:ascii="Times New Roman" w:hAnsi="Times New Roman"/>
          <w:sz w:val="24"/>
          <w:szCs w:val="24"/>
        </w:rPr>
        <w:t xml:space="preserve"> lubab apteegibussis apteegiteenust osutada </w:t>
      </w:r>
      <w:r w:rsidRPr="13A9AFE0" w:rsidR="533A6F74">
        <w:rPr>
          <w:rFonts w:ascii="Times New Roman" w:hAnsi="Times New Roman"/>
          <w:sz w:val="24"/>
          <w:szCs w:val="24"/>
        </w:rPr>
        <w:t xml:space="preserve">üksnes </w:t>
      </w:r>
      <w:r w:rsidRPr="13A9AFE0" w:rsidR="45E16D2D">
        <w:rPr>
          <w:rFonts w:ascii="Times New Roman" w:hAnsi="Times New Roman"/>
          <w:sz w:val="24"/>
          <w:szCs w:val="24"/>
        </w:rPr>
        <w:t>asustusüks</w:t>
      </w:r>
      <w:r w:rsidRPr="13A9AFE0" w:rsidR="533A6F74">
        <w:rPr>
          <w:rFonts w:ascii="Times New Roman" w:hAnsi="Times New Roman"/>
          <w:sz w:val="24"/>
          <w:szCs w:val="24"/>
        </w:rPr>
        <w:t>uses</w:t>
      </w:r>
      <w:r w:rsidRPr="13A9AFE0" w:rsidR="45E16D2D">
        <w:rPr>
          <w:rFonts w:ascii="Times New Roman" w:hAnsi="Times New Roman"/>
          <w:sz w:val="24"/>
          <w:szCs w:val="24"/>
        </w:rPr>
        <w:t>, mi</w:t>
      </w:r>
      <w:r w:rsidRPr="13A9AFE0" w:rsidR="533A6F74">
        <w:rPr>
          <w:rFonts w:ascii="Times New Roman" w:hAnsi="Times New Roman"/>
          <w:sz w:val="24"/>
          <w:szCs w:val="24"/>
        </w:rPr>
        <w:t>s</w:t>
      </w:r>
      <w:r w:rsidRPr="13A9AFE0" w:rsidR="45E16D2D">
        <w:rPr>
          <w:rFonts w:ascii="Times New Roman" w:hAnsi="Times New Roman"/>
          <w:sz w:val="24"/>
          <w:szCs w:val="24"/>
        </w:rPr>
        <w:t xml:space="preserve"> ei ole linn, ning teenuse osutamise koht peab asuma olemasolevast </w:t>
      </w:r>
      <w:r w:rsidRPr="13A9AFE0" w:rsidR="45E16D2D">
        <w:rPr>
          <w:rFonts w:ascii="Times New Roman" w:hAnsi="Times New Roman"/>
          <w:sz w:val="24"/>
          <w:szCs w:val="24"/>
        </w:rPr>
        <w:t>üldapteegist</w:t>
      </w:r>
      <w:r w:rsidRPr="13A9AFE0" w:rsidR="45E16D2D">
        <w:rPr>
          <w:rFonts w:ascii="Times New Roman" w:hAnsi="Times New Roman"/>
          <w:sz w:val="24"/>
          <w:szCs w:val="24"/>
        </w:rPr>
        <w:t xml:space="preserve"> või haruapteegist vähemalt kolme kilomeetri kaugusel, välja arvatud </w:t>
      </w:r>
      <w:r w:rsidRPr="13A9AFE0" w:rsidR="533A6F74">
        <w:rPr>
          <w:rFonts w:ascii="Times New Roman" w:hAnsi="Times New Roman"/>
          <w:sz w:val="24"/>
          <w:szCs w:val="24"/>
        </w:rPr>
        <w:t>RavS</w:t>
      </w:r>
      <w:r w:rsidRPr="13A9AFE0" w:rsidR="45E16D2D">
        <w:rPr>
          <w:rFonts w:ascii="Times New Roman" w:hAnsi="Times New Roman"/>
          <w:sz w:val="24"/>
          <w:szCs w:val="24"/>
        </w:rPr>
        <w:t xml:space="preserve"> § 38 lõikes 5 sätestatud juhul. Kui linnas asustusüksusena ei ole ühtegi </w:t>
      </w:r>
      <w:r w:rsidRPr="13A9AFE0" w:rsidR="45E16D2D">
        <w:rPr>
          <w:rFonts w:ascii="Times New Roman" w:hAnsi="Times New Roman"/>
          <w:sz w:val="24"/>
          <w:szCs w:val="24"/>
        </w:rPr>
        <w:t>üldapteeki</w:t>
      </w:r>
      <w:r w:rsidRPr="13A9AFE0" w:rsidR="45E16D2D">
        <w:rPr>
          <w:rFonts w:ascii="Times New Roman" w:hAnsi="Times New Roman"/>
          <w:sz w:val="24"/>
          <w:szCs w:val="24"/>
        </w:rPr>
        <w:t xml:space="preserve"> ega haruapteeki, võib apteegibussis apteegiteenust osutada ka linnas.</w:t>
      </w:r>
      <w:r w:rsidRPr="13A9AFE0" w:rsidR="45E16D2D">
        <w:rPr>
          <w:rFonts w:ascii="Times New Roman" w:hAnsi="Times New Roman"/>
          <w:sz w:val="24"/>
          <w:szCs w:val="24"/>
        </w:rPr>
        <w:t xml:space="preserve"> </w:t>
      </w:r>
      <w:commentRangeStart w:id="1885097506"/>
      <w:r w:rsidRPr="13A9AFE0" w:rsidR="45E16D2D">
        <w:rPr>
          <w:rFonts w:ascii="Times New Roman" w:hAnsi="Times New Roman"/>
          <w:sz w:val="24"/>
          <w:szCs w:val="24"/>
        </w:rPr>
        <w:t>Apteegid ei kasuta apteegibussi näol loodud võimalust</w:t>
      </w:r>
      <w:commentRangeEnd w:id="1885097506"/>
      <w:r>
        <w:rPr>
          <w:rStyle w:val="CommentReference"/>
        </w:rPr>
        <w:commentReference w:id="1885097506"/>
      </w:r>
      <w:r w:rsidRPr="13A9AFE0" w:rsidR="45E16D2D">
        <w:rPr>
          <w:rFonts w:ascii="Times New Roman" w:hAnsi="Times New Roman"/>
          <w:sz w:val="24"/>
          <w:szCs w:val="24"/>
        </w:rPr>
        <w:t>, sest Eestis on arvukalt apteeke (01.07.2025 seisuga 4</w:t>
      </w:r>
      <w:r w:rsidRPr="13A9AFE0" w:rsidR="581FE32B">
        <w:rPr>
          <w:rFonts w:ascii="Times New Roman" w:hAnsi="Times New Roman"/>
          <w:sz w:val="24"/>
          <w:szCs w:val="24"/>
        </w:rPr>
        <w:t>68</w:t>
      </w:r>
      <w:r w:rsidRPr="13A9AFE0" w:rsidR="45E16D2D">
        <w:rPr>
          <w:rFonts w:ascii="Times New Roman" w:hAnsi="Times New Roman"/>
          <w:sz w:val="24"/>
          <w:szCs w:val="24"/>
        </w:rPr>
        <w:t xml:space="preserve"> </w:t>
      </w:r>
      <w:r w:rsidRPr="13A9AFE0" w:rsidR="45E16D2D">
        <w:rPr>
          <w:rFonts w:ascii="Times New Roman" w:hAnsi="Times New Roman"/>
          <w:sz w:val="24"/>
          <w:szCs w:val="24"/>
        </w:rPr>
        <w:t>üldapteeki</w:t>
      </w:r>
      <w:r w:rsidRPr="13A9AFE0" w:rsidR="45E16D2D">
        <w:rPr>
          <w:rFonts w:ascii="Times New Roman" w:hAnsi="Times New Roman"/>
          <w:sz w:val="24"/>
          <w:szCs w:val="24"/>
        </w:rPr>
        <w:t xml:space="preserve">), mistõttu on teenus </w:t>
      </w:r>
      <w:r w:rsidRPr="13A9AFE0" w:rsidR="1966E2D6">
        <w:rPr>
          <w:rFonts w:ascii="Times New Roman" w:hAnsi="Times New Roman"/>
          <w:sz w:val="24"/>
          <w:szCs w:val="24"/>
        </w:rPr>
        <w:t xml:space="preserve">ka </w:t>
      </w:r>
      <w:r w:rsidRPr="13A9AFE0" w:rsidR="45E16D2D">
        <w:rPr>
          <w:rFonts w:ascii="Times New Roman" w:hAnsi="Times New Roman"/>
          <w:sz w:val="24"/>
          <w:szCs w:val="24"/>
        </w:rPr>
        <w:t>hajaasustuse</w:t>
      </w:r>
      <w:r w:rsidRPr="13A9AFE0" w:rsidR="1966E2D6">
        <w:rPr>
          <w:rFonts w:ascii="Times New Roman" w:hAnsi="Times New Roman"/>
          <w:sz w:val="24"/>
          <w:szCs w:val="24"/>
        </w:rPr>
        <w:t>s</w:t>
      </w:r>
      <w:r w:rsidRPr="13A9AFE0" w:rsidR="45E16D2D">
        <w:rPr>
          <w:rFonts w:ascii="Times New Roman" w:hAnsi="Times New Roman"/>
          <w:sz w:val="24"/>
          <w:szCs w:val="24"/>
        </w:rPr>
        <w:t xml:space="preserve"> hästi kättesaadav. Apteekide suure arvu tõttu ei ole praktiliselt võimalik täita </w:t>
      </w:r>
      <w:r w:rsidRPr="13A9AFE0" w:rsidR="533A6F74">
        <w:rPr>
          <w:rFonts w:ascii="Times New Roman" w:hAnsi="Times New Roman"/>
          <w:sz w:val="24"/>
          <w:szCs w:val="24"/>
        </w:rPr>
        <w:t>RavS</w:t>
      </w:r>
      <w:r w:rsidRPr="13A9AFE0" w:rsidR="45E16D2D">
        <w:rPr>
          <w:rFonts w:ascii="Times New Roman" w:hAnsi="Times New Roman"/>
          <w:sz w:val="24"/>
          <w:szCs w:val="24"/>
        </w:rPr>
        <w:t xml:space="preserve"> §</w:t>
      </w:r>
      <w:r w:rsidRPr="13A9AFE0" w:rsidR="533A6F74">
        <w:rPr>
          <w:rFonts w:ascii="Times New Roman" w:hAnsi="Times New Roman"/>
          <w:sz w:val="24"/>
          <w:szCs w:val="24"/>
        </w:rPr>
        <w:t>-s</w:t>
      </w:r>
      <w:r w:rsidRPr="13A9AFE0" w:rsidR="45E16D2D">
        <w:rPr>
          <w:rFonts w:ascii="Times New Roman" w:hAnsi="Times New Roman"/>
          <w:sz w:val="24"/>
          <w:szCs w:val="24"/>
        </w:rPr>
        <w:t xml:space="preserve"> 45</w:t>
      </w:r>
      <w:r w:rsidRPr="13A9AFE0" w:rsidR="45E16D2D">
        <w:rPr>
          <w:rFonts w:ascii="Times New Roman" w:hAnsi="Times New Roman"/>
          <w:sz w:val="24"/>
          <w:szCs w:val="24"/>
          <w:vertAlign w:val="superscript"/>
        </w:rPr>
        <w:t>1</w:t>
      </w:r>
      <w:r w:rsidRPr="13A9AFE0" w:rsidR="45E16D2D">
        <w:rPr>
          <w:rFonts w:ascii="Times New Roman" w:hAnsi="Times New Roman"/>
          <w:sz w:val="24"/>
          <w:szCs w:val="24"/>
        </w:rPr>
        <w:t xml:space="preserve"> sätestatud eeldusi apteegiteenuse osutamiseks apteegibussis. Praktikas oleks apteegibussi teenus osutatav asukohtades, kus on väga hõre </w:t>
      </w:r>
      <w:r w:rsidRPr="13A9AFE0" w:rsidR="45E16D2D">
        <w:rPr>
          <w:rFonts w:ascii="Times New Roman" w:hAnsi="Times New Roman"/>
          <w:sz w:val="24"/>
          <w:szCs w:val="24"/>
        </w:rPr>
        <w:t>hajaasustus</w:t>
      </w:r>
      <w:r w:rsidRPr="13A9AFE0" w:rsidR="45E16D2D">
        <w:rPr>
          <w:rFonts w:ascii="Times New Roman" w:hAnsi="Times New Roman"/>
          <w:sz w:val="24"/>
          <w:szCs w:val="24"/>
        </w:rPr>
        <w:t xml:space="preserve">. Seega oleks tegemist väga ressursimahuka tegevusega, mis on teenuseosutajale pigem kahjumlik majandustegevus. </w:t>
      </w:r>
    </w:p>
    <w:p w:rsidR="00B21FE9" w:rsidP="00AF5B07" w:rsidRDefault="00B21FE9" w14:paraId="406043D4" w14:textId="77777777">
      <w:pPr>
        <w:rPr>
          <w:rFonts w:ascii="Times New Roman" w:hAnsi="Times New Roman"/>
          <w:sz w:val="24"/>
        </w:rPr>
      </w:pPr>
    </w:p>
    <w:p w:rsidR="00B21FE9" w:rsidP="00AF5B07" w:rsidRDefault="00B21FE9" w14:paraId="4817006B" w14:textId="12E47AD2">
      <w:pPr>
        <w:rPr>
          <w:rFonts w:ascii="Times New Roman" w:hAnsi="Times New Roman"/>
          <w:sz w:val="24"/>
        </w:rPr>
      </w:pPr>
      <w:proofErr w:type="spellStart"/>
      <w:r w:rsidRPr="7F9873E2">
        <w:rPr>
          <w:rFonts w:ascii="Times New Roman" w:hAnsi="Times New Roman"/>
          <w:sz w:val="24"/>
        </w:rPr>
        <w:t>Rav</w:t>
      </w:r>
      <w:r w:rsidR="00C71A40">
        <w:rPr>
          <w:rFonts w:ascii="Times New Roman" w:hAnsi="Times New Roman"/>
          <w:sz w:val="24"/>
        </w:rPr>
        <w:t>S</w:t>
      </w:r>
      <w:proofErr w:type="spellEnd"/>
      <w:r w:rsidRPr="7F9873E2">
        <w:rPr>
          <w:rFonts w:ascii="Times New Roman" w:hAnsi="Times New Roman"/>
          <w:sz w:val="24"/>
        </w:rPr>
        <w:t xml:space="preserve"> annab mitmeid tõhusamaid võimalusi</w:t>
      </w:r>
      <w:r>
        <w:rPr>
          <w:rFonts w:ascii="Times New Roman" w:hAnsi="Times New Roman"/>
          <w:sz w:val="24"/>
        </w:rPr>
        <w:t xml:space="preserve"> apteegiteenuse kättesaamiseks</w:t>
      </w:r>
      <w:r w:rsidRPr="7F9873E2">
        <w:rPr>
          <w:rFonts w:ascii="Times New Roman" w:hAnsi="Times New Roman"/>
          <w:sz w:val="24"/>
        </w:rPr>
        <w:t xml:space="preserve">. Üheks selliseks on võimalus tellida ravimid </w:t>
      </w:r>
      <w:proofErr w:type="spellStart"/>
      <w:r w:rsidRPr="7F9873E2">
        <w:rPr>
          <w:rFonts w:ascii="Times New Roman" w:hAnsi="Times New Roman"/>
          <w:sz w:val="24"/>
        </w:rPr>
        <w:t>kaugmüügi</w:t>
      </w:r>
      <w:proofErr w:type="spellEnd"/>
      <w:r w:rsidRPr="7F9873E2">
        <w:rPr>
          <w:rFonts w:ascii="Times New Roman" w:hAnsi="Times New Roman"/>
          <w:sz w:val="24"/>
        </w:rPr>
        <w:t xml:space="preserve"> õigust omavast apteegist – lisaks ravimite tellimisele pakiautomaati</w:t>
      </w:r>
      <w:r>
        <w:rPr>
          <w:rFonts w:ascii="Times New Roman" w:hAnsi="Times New Roman"/>
          <w:sz w:val="24"/>
        </w:rPr>
        <w:t>,</w:t>
      </w:r>
      <w:r w:rsidRPr="7F9873E2">
        <w:rPr>
          <w:rFonts w:ascii="Times New Roman" w:hAnsi="Times New Roman"/>
          <w:sz w:val="24"/>
        </w:rPr>
        <w:t xml:space="preserve"> on võimalik lasta need ka koju toimetada. </w:t>
      </w:r>
      <w:proofErr w:type="spellStart"/>
      <w:r w:rsidRPr="7F9873E2">
        <w:rPr>
          <w:rFonts w:ascii="Times New Roman" w:hAnsi="Times New Roman"/>
          <w:sz w:val="24"/>
        </w:rPr>
        <w:t>Rav</w:t>
      </w:r>
      <w:r w:rsidR="00C71A40">
        <w:rPr>
          <w:rFonts w:ascii="Times New Roman" w:hAnsi="Times New Roman"/>
          <w:sz w:val="24"/>
        </w:rPr>
        <w:t>S</w:t>
      </w:r>
      <w:proofErr w:type="spellEnd"/>
      <w:r w:rsidRPr="7F9873E2">
        <w:rPr>
          <w:rFonts w:ascii="Times New Roman" w:hAnsi="Times New Roman"/>
          <w:sz w:val="24"/>
        </w:rPr>
        <w:t xml:space="preserve"> § 38 l</w:t>
      </w:r>
      <w:r>
        <w:rPr>
          <w:rFonts w:ascii="Times New Roman" w:hAnsi="Times New Roman"/>
          <w:sz w:val="24"/>
        </w:rPr>
        <w:t>õige</w:t>
      </w:r>
      <w:r w:rsidRPr="7F9873E2">
        <w:rPr>
          <w:rFonts w:ascii="Times New Roman" w:hAnsi="Times New Roman"/>
          <w:sz w:val="24"/>
        </w:rPr>
        <w:t xml:space="preserve"> 3</w:t>
      </w:r>
      <w:r w:rsidRPr="00F67DBA">
        <w:rPr>
          <w:rFonts w:ascii="Times New Roman" w:hAnsi="Times New Roman"/>
          <w:sz w:val="24"/>
          <w:vertAlign w:val="superscript"/>
        </w:rPr>
        <w:t xml:space="preserve">1 </w:t>
      </w:r>
      <w:r w:rsidRPr="7F9873E2">
        <w:rPr>
          <w:rFonts w:ascii="Times New Roman" w:hAnsi="Times New Roman"/>
          <w:sz w:val="24"/>
        </w:rPr>
        <w:t>võimaldab Ravimiametil teha väikesaartel erandit apteegiteenuse kättesaa</w:t>
      </w:r>
      <w:r>
        <w:rPr>
          <w:rFonts w:ascii="Times New Roman" w:hAnsi="Times New Roman"/>
          <w:sz w:val="24"/>
        </w:rPr>
        <w:t>da</w:t>
      </w:r>
      <w:r w:rsidRPr="7F9873E2">
        <w:rPr>
          <w:rFonts w:ascii="Times New Roman" w:hAnsi="Times New Roman"/>
          <w:sz w:val="24"/>
        </w:rPr>
        <w:t xml:space="preserve">vuse tarbeks. Kriisiolukordade tarbeks on võimalused loodud </w:t>
      </w:r>
      <w:proofErr w:type="spellStart"/>
      <w:r w:rsidR="00077B27">
        <w:rPr>
          <w:rFonts w:ascii="Times New Roman" w:hAnsi="Times New Roman"/>
          <w:sz w:val="24"/>
        </w:rPr>
        <w:t>RavS</w:t>
      </w:r>
      <w:proofErr w:type="spellEnd"/>
      <w:r w:rsidRPr="7F9873E2">
        <w:rPr>
          <w:rFonts w:ascii="Times New Roman" w:hAnsi="Times New Roman"/>
          <w:sz w:val="24"/>
        </w:rPr>
        <w:t xml:space="preserve"> § 15 l</w:t>
      </w:r>
      <w:r>
        <w:rPr>
          <w:rFonts w:ascii="Times New Roman" w:hAnsi="Times New Roman"/>
          <w:sz w:val="24"/>
        </w:rPr>
        <w:t>õi</w:t>
      </w:r>
      <w:r w:rsidR="00077B27">
        <w:rPr>
          <w:rFonts w:ascii="Times New Roman" w:hAnsi="Times New Roman"/>
          <w:sz w:val="24"/>
        </w:rPr>
        <w:t>kes</w:t>
      </w:r>
      <w:r w:rsidRPr="7F9873E2">
        <w:rPr>
          <w:rFonts w:ascii="Times New Roman" w:hAnsi="Times New Roman"/>
          <w:sz w:val="24"/>
        </w:rPr>
        <w:t xml:space="preserve"> 8. Seega on teenus hõlpsasti klientidele kättesaadavaks tehtud. Nagu juba eelnevalt viidatud, on Eestis palju apteeke, s</w:t>
      </w:r>
      <w:r w:rsidR="00077B27">
        <w:rPr>
          <w:rFonts w:ascii="Times New Roman" w:hAnsi="Times New Roman"/>
          <w:sz w:val="24"/>
        </w:rPr>
        <w:t>ealhulgas</w:t>
      </w:r>
      <w:r w:rsidRPr="7F9873E2">
        <w:rPr>
          <w:rFonts w:ascii="Times New Roman" w:hAnsi="Times New Roman"/>
          <w:sz w:val="24"/>
        </w:rPr>
        <w:t xml:space="preserve"> viis üle Eesti ravimite </w:t>
      </w:r>
      <w:proofErr w:type="spellStart"/>
      <w:r w:rsidRPr="7F9873E2">
        <w:rPr>
          <w:rFonts w:ascii="Times New Roman" w:hAnsi="Times New Roman"/>
          <w:sz w:val="24"/>
        </w:rPr>
        <w:t>kaugmüügi</w:t>
      </w:r>
      <w:proofErr w:type="spellEnd"/>
      <w:r w:rsidRPr="7F9873E2">
        <w:rPr>
          <w:rFonts w:ascii="Times New Roman" w:hAnsi="Times New Roman"/>
          <w:sz w:val="24"/>
        </w:rPr>
        <w:t xml:space="preserve"> teenust osutavat apteeki ja seega on inimestel lihtne apteegiteenust üle Eesti apteegist kohapealt või kodust lahkumata saada.  </w:t>
      </w:r>
    </w:p>
    <w:p w:rsidR="00BD340B" w:rsidP="00AF5B07" w:rsidRDefault="00BD340B" w14:paraId="54E95EDF" w14:textId="77777777">
      <w:pPr>
        <w:rPr>
          <w:rFonts w:ascii="Times New Roman" w:hAnsi="Times New Roman"/>
          <w:sz w:val="24"/>
        </w:rPr>
      </w:pPr>
    </w:p>
    <w:p w:rsidR="00B21FE9" w:rsidP="00AF5B07" w:rsidRDefault="00B21FE9" w14:paraId="251DED2C" w14:textId="3B057CA1">
      <w:pPr>
        <w:rPr>
          <w:rFonts w:ascii="Times New Roman" w:hAnsi="Times New Roman"/>
          <w:sz w:val="24"/>
        </w:rPr>
      </w:pPr>
      <w:r w:rsidRPr="7F9873E2">
        <w:rPr>
          <w:rFonts w:ascii="Times New Roman" w:hAnsi="Times New Roman"/>
          <w:sz w:val="24"/>
        </w:rPr>
        <w:t xml:space="preserve">Kuivõrd taotlusi ei esitata, on praktikas ressurss valdavalt kokku hoitud. Säilinud on ressursikulu </w:t>
      </w:r>
      <w:r w:rsidR="00077B27">
        <w:rPr>
          <w:rFonts w:ascii="Times New Roman" w:hAnsi="Times New Roman"/>
          <w:sz w:val="24"/>
        </w:rPr>
        <w:t xml:space="preserve">üks </w:t>
      </w:r>
      <w:r w:rsidRPr="7F9873E2">
        <w:rPr>
          <w:rFonts w:ascii="Times New Roman" w:hAnsi="Times New Roman"/>
          <w:sz w:val="24"/>
        </w:rPr>
        <w:t>kord kolme aasta tagant seoses töölõiku puudutava tööjuhendi ajakohasena hoidmisega, st tööjuhendi ülevaatamine, uue versiooni kooskõlastamine ja dokumendihaldussüsteemis</w:t>
      </w:r>
      <w:r w:rsidR="00077B27">
        <w:rPr>
          <w:rFonts w:ascii="Times New Roman" w:hAnsi="Times New Roman"/>
          <w:sz w:val="24"/>
        </w:rPr>
        <w:t xml:space="preserve"> </w:t>
      </w:r>
      <w:r w:rsidRPr="7F9873E2">
        <w:rPr>
          <w:rFonts w:ascii="Times New Roman" w:hAnsi="Times New Roman"/>
          <w:sz w:val="24"/>
        </w:rPr>
        <w:t xml:space="preserve">vormistamine, mille ressursikulu on kokku </w:t>
      </w:r>
      <w:r w:rsidRPr="007F77CC">
        <w:rPr>
          <w:rFonts w:ascii="Times New Roman" w:hAnsi="Times New Roman"/>
          <w:i/>
          <w:iCs/>
          <w:sz w:val="24"/>
        </w:rPr>
        <w:t>ca</w:t>
      </w:r>
      <w:r w:rsidRPr="7F9873E2">
        <w:rPr>
          <w:rFonts w:ascii="Times New Roman" w:hAnsi="Times New Roman"/>
          <w:sz w:val="24"/>
        </w:rPr>
        <w:t xml:space="preserve"> neli tundi. Lisaks tuleb </w:t>
      </w:r>
      <w:r w:rsidR="00077B27">
        <w:rPr>
          <w:rFonts w:ascii="Times New Roman" w:hAnsi="Times New Roman"/>
          <w:sz w:val="24"/>
        </w:rPr>
        <w:t>Ravimi</w:t>
      </w:r>
      <w:r w:rsidRPr="7F9873E2">
        <w:rPr>
          <w:rFonts w:ascii="Times New Roman" w:hAnsi="Times New Roman"/>
          <w:sz w:val="24"/>
        </w:rPr>
        <w:t>ameti järelevalveosakonna inspektsioonibüroo spetsialisti tegevuslubade alal ametisse asudes ja</w:t>
      </w:r>
      <w:r w:rsidR="00077B27">
        <w:rPr>
          <w:rFonts w:ascii="Times New Roman" w:hAnsi="Times New Roman"/>
          <w:sz w:val="24"/>
        </w:rPr>
        <w:t xml:space="preserve"> üks</w:t>
      </w:r>
      <w:r w:rsidRPr="7F9873E2">
        <w:rPr>
          <w:rFonts w:ascii="Times New Roman" w:hAnsi="Times New Roman"/>
          <w:sz w:val="24"/>
        </w:rPr>
        <w:t xml:space="preserve"> kord kolme aasta tagant tööjuhendit uuendades juhendada, et ta oleks taotlust saades võimeline seda nõuetekohaselt menetlema. </w:t>
      </w:r>
    </w:p>
    <w:p w:rsidR="006334EA" w:rsidP="00AF5B07" w:rsidRDefault="006334EA" w14:paraId="5CEAB484" w14:textId="77777777">
      <w:pPr>
        <w:rPr>
          <w:rFonts w:ascii="Times New Roman" w:hAnsi="Times New Roman"/>
          <w:sz w:val="24"/>
        </w:rPr>
      </w:pPr>
    </w:p>
    <w:p w:rsidRPr="006334EA" w:rsidR="006334EA" w:rsidP="006334EA" w:rsidRDefault="006334EA" w14:paraId="2B122BE7" w14:textId="2DDC44F3">
      <w:pPr>
        <w:rPr>
          <w:rFonts w:ascii="Times New Roman" w:hAnsi="Times New Roman"/>
          <w:sz w:val="24"/>
        </w:rPr>
      </w:pPr>
      <w:r w:rsidRPr="006334EA">
        <w:rPr>
          <w:rFonts w:ascii="Times New Roman" w:hAnsi="Times New Roman"/>
          <w:b/>
          <w:bCs/>
          <w:sz w:val="24"/>
        </w:rPr>
        <w:t>Punktiga 5</w:t>
      </w:r>
      <w:r w:rsidRPr="006334EA">
        <w:rPr>
          <w:rFonts w:ascii="Times New Roman" w:hAnsi="Times New Roman"/>
          <w:sz w:val="24"/>
        </w:rPr>
        <w:t xml:space="preserve"> tunnistatakse kehtetuks </w:t>
      </w:r>
      <w:proofErr w:type="spellStart"/>
      <w:r w:rsidR="00073FDE">
        <w:rPr>
          <w:rFonts w:ascii="Times New Roman" w:hAnsi="Times New Roman"/>
          <w:sz w:val="24"/>
        </w:rPr>
        <w:t>RavS</w:t>
      </w:r>
      <w:proofErr w:type="spellEnd"/>
      <w:r w:rsidRPr="006334EA">
        <w:rPr>
          <w:rFonts w:ascii="Times New Roman" w:hAnsi="Times New Roman"/>
          <w:sz w:val="24"/>
        </w:rPr>
        <w:t xml:space="preserve"> § 46 lõike 5 punkt 4, mille kohaselt pidi seoses apteegiteenuse osutamisega apteegibussis taotlemisel esitama ka apteegibussi planeeritud sõidugraafiku ja teenuse osutamise kohad. </w:t>
      </w:r>
    </w:p>
    <w:p w:rsidR="006C208B" w:rsidP="00AF5B07" w:rsidRDefault="006C208B" w14:paraId="376EA35A" w14:textId="18D3E5EB"/>
    <w:p w:rsidRPr="0059400F" w:rsidR="00B810A7" w:rsidP="00AF5B07" w:rsidRDefault="743E802E" w14:paraId="49AC563C" w14:textId="18D81846">
      <w:pPr>
        <w:rPr>
          <w:rFonts w:ascii="Times New Roman" w:hAnsi="Times New Roman"/>
          <w:sz w:val="24"/>
        </w:rPr>
      </w:pPr>
      <w:r w:rsidRPr="7F9873E2">
        <w:rPr>
          <w:rFonts w:ascii="Times New Roman" w:hAnsi="Times New Roman"/>
          <w:b/>
          <w:bCs/>
          <w:sz w:val="24"/>
        </w:rPr>
        <w:t>Eelnõu §</w:t>
      </w:r>
      <w:r w:rsidR="00610F36">
        <w:rPr>
          <w:rFonts w:ascii="Times New Roman" w:hAnsi="Times New Roman"/>
          <w:b/>
          <w:bCs/>
          <w:sz w:val="24"/>
        </w:rPr>
        <w:t>-ga</w:t>
      </w:r>
      <w:r w:rsidRPr="7F9873E2">
        <w:rPr>
          <w:rFonts w:ascii="Times New Roman" w:hAnsi="Times New Roman"/>
          <w:b/>
          <w:bCs/>
          <w:sz w:val="24"/>
        </w:rPr>
        <w:t xml:space="preserve"> </w:t>
      </w:r>
      <w:r w:rsidR="008D54A7">
        <w:rPr>
          <w:rFonts w:ascii="Times New Roman" w:hAnsi="Times New Roman"/>
          <w:b/>
          <w:bCs/>
          <w:sz w:val="24"/>
        </w:rPr>
        <w:t xml:space="preserve">6 </w:t>
      </w:r>
      <w:r w:rsidRPr="008900D9" w:rsidR="00610F36">
        <w:rPr>
          <w:rFonts w:ascii="Times New Roman" w:hAnsi="Times New Roman"/>
          <w:b/>
          <w:sz w:val="24"/>
        </w:rPr>
        <w:t>muudetakse sotsiaalhoolekande seadus</w:t>
      </w:r>
      <w:r w:rsidR="00816E81">
        <w:rPr>
          <w:rFonts w:ascii="Times New Roman" w:hAnsi="Times New Roman"/>
          <w:b/>
          <w:sz w:val="24"/>
        </w:rPr>
        <w:t>e</w:t>
      </w:r>
      <w:r w:rsidR="005D1C0B">
        <w:rPr>
          <w:rFonts w:ascii="Times New Roman" w:hAnsi="Times New Roman"/>
          <w:b/>
          <w:sz w:val="24"/>
        </w:rPr>
        <w:t xml:space="preserve"> (SHS)</w:t>
      </w:r>
      <w:r w:rsidR="00816E81">
        <w:rPr>
          <w:rFonts w:ascii="Times New Roman" w:hAnsi="Times New Roman"/>
          <w:b/>
          <w:sz w:val="24"/>
        </w:rPr>
        <w:t xml:space="preserve"> </w:t>
      </w:r>
      <w:r w:rsidRPr="00CD79CC" w:rsidR="0059400F">
        <w:rPr>
          <w:rFonts w:ascii="Times New Roman" w:hAnsi="Times New Roman"/>
          <w:sz w:val="24"/>
        </w:rPr>
        <w:t>§-s 153</w:t>
      </w:r>
      <w:r w:rsidR="0059400F">
        <w:rPr>
          <w:rFonts w:ascii="Times New Roman" w:hAnsi="Times New Roman"/>
          <w:b/>
          <w:bCs/>
          <w:sz w:val="24"/>
        </w:rPr>
        <w:t xml:space="preserve"> </w:t>
      </w:r>
      <w:r w:rsidRPr="00CD79CC" w:rsidR="0059400F">
        <w:rPr>
          <w:rFonts w:ascii="Times New Roman" w:hAnsi="Times New Roman"/>
          <w:sz w:val="24"/>
        </w:rPr>
        <w:t>sätestatud sotsiaalteenuse osutaja tegevusloa kontrollieset.</w:t>
      </w:r>
      <w:r w:rsidRPr="0059400F" w:rsidR="00816E81">
        <w:rPr>
          <w:rFonts w:ascii="Times New Roman" w:hAnsi="Times New Roman"/>
          <w:sz w:val="24"/>
        </w:rPr>
        <w:t xml:space="preserve"> </w:t>
      </w:r>
    </w:p>
    <w:p w:rsidR="00AF32E1" w:rsidP="00AF5B07" w:rsidRDefault="00AF32E1" w14:paraId="5650B805" w14:textId="77777777">
      <w:pPr>
        <w:rPr>
          <w:rFonts w:ascii="Times New Roman" w:hAnsi="Times New Roman"/>
          <w:sz w:val="24"/>
        </w:rPr>
      </w:pPr>
    </w:p>
    <w:p w:rsidR="002C4BF3" w:rsidP="00AF5B07" w:rsidRDefault="005D1C0B" w14:paraId="700139AA" w14:textId="1A37610E">
      <w:pPr>
        <w:rPr>
          <w:rFonts w:ascii="Times New Roman" w:hAnsi="Times New Roman"/>
          <w:sz w:val="24"/>
        </w:rPr>
      </w:pPr>
      <w:r>
        <w:rPr>
          <w:rFonts w:ascii="Times New Roman" w:hAnsi="Times New Roman"/>
          <w:sz w:val="24"/>
        </w:rPr>
        <w:lastRenderedPageBreak/>
        <w:t>SHS §</w:t>
      </w:r>
      <w:r w:rsidR="000D0069">
        <w:rPr>
          <w:rFonts w:ascii="Times New Roman" w:hAnsi="Times New Roman"/>
          <w:sz w:val="24"/>
        </w:rPr>
        <w:t xml:space="preserve"> </w:t>
      </w:r>
      <w:r w:rsidR="00816E81">
        <w:rPr>
          <w:rFonts w:ascii="Times New Roman" w:hAnsi="Times New Roman"/>
          <w:sz w:val="24"/>
        </w:rPr>
        <w:t>153 punkti 3</w:t>
      </w:r>
      <w:r w:rsidR="00B63CD2">
        <w:rPr>
          <w:rFonts w:ascii="Times New Roman" w:hAnsi="Times New Roman"/>
          <w:sz w:val="24"/>
        </w:rPr>
        <w:t xml:space="preserve"> </w:t>
      </w:r>
      <w:r w:rsidR="000D0069">
        <w:rPr>
          <w:rFonts w:ascii="Times New Roman" w:hAnsi="Times New Roman"/>
          <w:sz w:val="24"/>
        </w:rPr>
        <w:t>muudetakse selliselt</w:t>
      </w:r>
      <w:r w:rsidR="00B63CD2">
        <w:rPr>
          <w:rFonts w:ascii="Times New Roman" w:hAnsi="Times New Roman"/>
          <w:sz w:val="24"/>
        </w:rPr>
        <w:t xml:space="preserve">, et </w:t>
      </w:r>
      <w:r w:rsidR="000D0069">
        <w:rPr>
          <w:rFonts w:ascii="Times New Roman" w:hAnsi="Times New Roman"/>
          <w:sz w:val="24"/>
        </w:rPr>
        <w:t xml:space="preserve">edaspidi tuleb </w:t>
      </w:r>
      <w:r w:rsidR="00B23005">
        <w:rPr>
          <w:rFonts w:ascii="Times New Roman" w:hAnsi="Times New Roman"/>
          <w:sz w:val="24"/>
        </w:rPr>
        <w:t>tegevusloa andmise menetlemisel kontrollida</w:t>
      </w:r>
      <w:r w:rsidR="00BA3AB3">
        <w:rPr>
          <w:rFonts w:ascii="Times New Roman" w:hAnsi="Times New Roman"/>
          <w:sz w:val="24"/>
        </w:rPr>
        <w:t>,</w:t>
      </w:r>
      <w:r w:rsidR="00B23005">
        <w:rPr>
          <w:rFonts w:ascii="Times New Roman" w:hAnsi="Times New Roman"/>
          <w:sz w:val="24"/>
        </w:rPr>
        <w:t xml:space="preserve"> kas </w:t>
      </w:r>
      <w:r w:rsidRPr="00E149BC" w:rsidR="00E149BC">
        <w:rPr>
          <w:rFonts w:ascii="Times New Roman" w:hAnsi="Times New Roman"/>
          <w:sz w:val="24"/>
        </w:rPr>
        <w:t xml:space="preserve">teenuse osutamiseks valitud hoone või ruumide </w:t>
      </w:r>
      <w:proofErr w:type="spellStart"/>
      <w:r w:rsidRPr="00E149BC" w:rsidR="00BA3AB3">
        <w:rPr>
          <w:rFonts w:ascii="Times New Roman" w:hAnsi="Times New Roman"/>
          <w:sz w:val="24"/>
        </w:rPr>
        <w:t>E</w:t>
      </w:r>
      <w:r w:rsidR="00BA3AB3">
        <w:rPr>
          <w:rFonts w:ascii="Times New Roman" w:hAnsi="Times New Roman"/>
          <w:sz w:val="24"/>
        </w:rPr>
        <w:t>HR-i</w:t>
      </w:r>
      <w:proofErr w:type="spellEnd"/>
      <w:r w:rsidRPr="00E149BC" w:rsidR="00BA3AB3">
        <w:rPr>
          <w:rFonts w:ascii="Times New Roman" w:hAnsi="Times New Roman"/>
          <w:sz w:val="24"/>
        </w:rPr>
        <w:t xml:space="preserve"> </w:t>
      </w:r>
      <w:r w:rsidRPr="00E149BC" w:rsidR="00E149BC">
        <w:rPr>
          <w:rFonts w:ascii="Times New Roman" w:hAnsi="Times New Roman"/>
          <w:sz w:val="24"/>
        </w:rPr>
        <w:t>kantud kasut</w:t>
      </w:r>
      <w:r>
        <w:rPr>
          <w:rFonts w:ascii="Times New Roman" w:hAnsi="Times New Roman"/>
          <w:sz w:val="24"/>
        </w:rPr>
        <w:t>us</w:t>
      </w:r>
      <w:r w:rsidRPr="00E149BC" w:rsidR="00E149BC">
        <w:rPr>
          <w:rFonts w:ascii="Times New Roman" w:hAnsi="Times New Roman"/>
          <w:sz w:val="24"/>
        </w:rPr>
        <w:t>otstarve vastab teenuse osutamise eesmärgile</w:t>
      </w:r>
      <w:r w:rsidR="00EC4DEE">
        <w:rPr>
          <w:rFonts w:ascii="Times New Roman" w:hAnsi="Times New Roman"/>
          <w:sz w:val="24"/>
        </w:rPr>
        <w:t xml:space="preserve">. </w:t>
      </w:r>
    </w:p>
    <w:p w:rsidR="00AF32E1" w:rsidP="00AF5B07" w:rsidRDefault="00AF32E1" w14:paraId="23569207" w14:textId="77777777">
      <w:pPr>
        <w:rPr>
          <w:rFonts w:ascii="Times New Roman" w:hAnsi="Times New Roman"/>
          <w:sz w:val="24"/>
        </w:rPr>
      </w:pPr>
    </w:p>
    <w:p w:rsidR="00046BEF" w:rsidP="00AF5B07" w:rsidRDefault="00FF20A4" w14:paraId="62F2097B" w14:textId="7089A1E9">
      <w:pPr>
        <w:rPr>
          <w:rFonts w:ascii="Times New Roman" w:hAnsi="Times New Roman"/>
          <w:sz w:val="24"/>
        </w:rPr>
      </w:pPr>
      <w:r>
        <w:rPr>
          <w:rFonts w:ascii="Times New Roman" w:hAnsi="Times New Roman"/>
          <w:sz w:val="24"/>
        </w:rPr>
        <w:t>Kehtiv regulatsioon</w:t>
      </w:r>
      <w:r w:rsidR="00816E81">
        <w:rPr>
          <w:rFonts w:ascii="Times New Roman" w:hAnsi="Times New Roman"/>
          <w:sz w:val="24"/>
        </w:rPr>
        <w:t xml:space="preserve"> näeb ette</w:t>
      </w:r>
      <w:r>
        <w:rPr>
          <w:rFonts w:ascii="Times New Roman" w:hAnsi="Times New Roman"/>
          <w:sz w:val="24"/>
        </w:rPr>
        <w:t xml:space="preserve">, et </w:t>
      </w:r>
      <w:r w:rsidR="00936952">
        <w:rPr>
          <w:rFonts w:ascii="Times New Roman" w:hAnsi="Times New Roman"/>
          <w:sz w:val="24"/>
        </w:rPr>
        <w:t xml:space="preserve">sotsiaalteenuse </w:t>
      </w:r>
      <w:r w:rsidR="00ED53DF">
        <w:rPr>
          <w:rFonts w:ascii="Times New Roman" w:hAnsi="Times New Roman"/>
          <w:sz w:val="24"/>
        </w:rPr>
        <w:t>osutamise</w:t>
      </w:r>
      <w:r w:rsidR="00594AD8">
        <w:rPr>
          <w:rFonts w:ascii="Times New Roman" w:hAnsi="Times New Roman"/>
          <w:sz w:val="24"/>
        </w:rPr>
        <w:t>ks</w:t>
      </w:r>
      <w:r w:rsidR="00ED53DF">
        <w:rPr>
          <w:rFonts w:ascii="Times New Roman" w:hAnsi="Times New Roman"/>
          <w:sz w:val="24"/>
        </w:rPr>
        <w:t xml:space="preserve"> tegevusloa </w:t>
      </w:r>
      <w:r w:rsidR="00882F81">
        <w:rPr>
          <w:rFonts w:ascii="Times New Roman" w:hAnsi="Times New Roman"/>
          <w:sz w:val="24"/>
        </w:rPr>
        <w:t>väljastamise</w:t>
      </w:r>
      <w:r w:rsidR="002D3AA3">
        <w:rPr>
          <w:rFonts w:ascii="Times New Roman" w:hAnsi="Times New Roman"/>
          <w:sz w:val="24"/>
        </w:rPr>
        <w:t xml:space="preserve"> üheks tingimuseks on </w:t>
      </w:r>
      <w:r w:rsidR="00882F81">
        <w:rPr>
          <w:rFonts w:ascii="Times New Roman" w:hAnsi="Times New Roman"/>
          <w:sz w:val="24"/>
        </w:rPr>
        <w:t>t</w:t>
      </w:r>
      <w:r w:rsidRPr="00882F81" w:rsidR="00882F81">
        <w:rPr>
          <w:rFonts w:ascii="Times New Roman" w:hAnsi="Times New Roman"/>
          <w:sz w:val="24"/>
        </w:rPr>
        <w:t>eenuse osutamise koh</w:t>
      </w:r>
      <w:r w:rsidR="002D3AA3">
        <w:rPr>
          <w:rFonts w:ascii="Times New Roman" w:hAnsi="Times New Roman"/>
          <w:sz w:val="24"/>
        </w:rPr>
        <w:t>a</w:t>
      </w:r>
      <w:r w:rsidRPr="00882F81" w:rsidR="00882F81">
        <w:rPr>
          <w:rFonts w:ascii="Times New Roman" w:hAnsi="Times New Roman"/>
          <w:sz w:val="24"/>
        </w:rPr>
        <w:t xml:space="preserve"> vasta</w:t>
      </w:r>
      <w:r w:rsidR="002D3AA3">
        <w:rPr>
          <w:rFonts w:ascii="Times New Roman" w:hAnsi="Times New Roman"/>
          <w:sz w:val="24"/>
        </w:rPr>
        <w:t>vus</w:t>
      </w:r>
      <w:r w:rsidRPr="00882F81" w:rsidR="00882F81">
        <w:rPr>
          <w:rFonts w:ascii="Times New Roman" w:hAnsi="Times New Roman"/>
          <w:sz w:val="24"/>
        </w:rPr>
        <w:t xml:space="preserve"> rahvatervis</w:t>
      </w:r>
      <w:r w:rsidR="002D3AA3">
        <w:rPr>
          <w:rFonts w:ascii="Times New Roman" w:hAnsi="Times New Roman"/>
          <w:sz w:val="24"/>
        </w:rPr>
        <w:t>hoiu</w:t>
      </w:r>
      <w:r w:rsidRPr="00882F81" w:rsidR="00882F81">
        <w:rPr>
          <w:rFonts w:ascii="Times New Roman" w:hAnsi="Times New Roman"/>
          <w:sz w:val="24"/>
        </w:rPr>
        <w:t xml:space="preserve"> seaduse alusel kehtestatud tervisekaitsenõuetele</w:t>
      </w:r>
      <w:r>
        <w:rPr>
          <w:rFonts w:ascii="Times New Roman" w:hAnsi="Times New Roman"/>
          <w:sz w:val="24"/>
        </w:rPr>
        <w:t>.</w:t>
      </w:r>
      <w:r w:rsidR="00882F81">
        <w:rPr>
          <w:rFonts w:ascii="Times New Roman" w:hAnsi="Times New Roman"/>
          <w:sz w:val="24"/>
        </w:rPr>
        <w:t xml:space="preserve"> </w:t>
      </w:r>
      <w:r w:rsidR="00A6440A">
        <w:rPr>
          <w:rFonts w:ascii="Times New Roman" w:hAnsi="Times New Roman"/>
          <w:sz w:val="24"/>
        </w:rPr>
        <w:t>Sotsiaalhoolekandeteenuse</w:t>
      </w:r>
      <w:r w:rsidR="0079559D">
        <w:rPr>
          <w:rFonts w:ascii="Times New Roman" w:hAnsi="Times New Roman"/>
          <w:sz w:val="24"/>
        </w:rPr>
        <w:t xml:space="preserve"> osutamise</w:t>
      </w:r>
      <w:r w:rsidR="00A7280A">
        <w:rPr>
          <w:rFonts w:ascii="Times New Roman" w:hAnsi="Times New Roman"/>
          <w:sz w:val="24"/>
        </w:rPr>
        <w:t xml:space="preserve">ks väljastab tegevuslube </w:t>
      </w:r>
      <w:r w:rsidR="00C268CE">
        <w:rPr>
          <w:rFonts w:ascii="Times New Roman" w:hAnsi="Times New Roman"/>
          <w:sz w:val="24"/>
        </w:rPr>
        <w:t>Sotsiaalkindlustusamet</w:t>
      </w:r>
      <w:r w:rsidR="00823EEC">
        <w:rPr>
          <w:rFonts w:ascii="Times New Roman" w:hAnsi="Times New Roman"/>
          <w:sz w:val="24"/>
        </w:rPr>
        <w:t xml:space="preserve"> (</w:t>
      </w:r>
      <w:r w:rsidR="005D1C0B">
        <w:rPr>
          <w:rFonts w:ascii="Times New Roman" w:hAnsi="Times New Roman"/>
          <w:sz w:val="24"/>
        </w:rPr>
        <w:t xml:space="preserve">edaspidi </w:t>
      </w:r>
      <w:r w:rsidR="00823EEC">
        <w:rPr>
          <w:rFonts w:ascii="Times New Roman" w:hAnsi="Times New Roman"/>
          <w:sz w:val="24"/>
        </w:rPr>
        <w:t>SKA)</w:t>
      </w:r>
      <w:r w:rsidR="00C268CE">
        <w:rPr>
          <w:rFonts w:ascii="Times New Roman" w:hAnsi="Times New Roman"/>
          <w:sz w:val="24"/>
        </w:rPr>
        <w:t>.</w:t>
      </w:r>
      <w:r w:rsidR="009C2A67">
        <w:rPr>
          <w:rFonts w:ascii="Times New Roman" w:hAnsi="Times New Roman"/>
          <w:sz w:val="24"/>
        </w:rPr>
        <w:t xml:space="preserve"> </w:t>
      </w:r>
      <w:r w:rsidR="00CD3DB9">
        <w:rPr>
          <w:rFonts w:ascii="Times New Roman" w:hAnsi="Times New Roman"/>
          <w:sz w:val="24"/>
        </w:rPr>
        <w:t xml:space="preserve">Tegevusluba on </w:t>
      </w:r>
      <w:r w:rsidRPr="00C11C7D" w:rsidR="00C11C7D">
        <w:rPr>
          <w:rFonts w:ascii="Times New Roman" w:hAnsi="Times New Roman"/>
          <w:sz w:val="24"/>
        </w:rPr>
        <w:t>nõutav lapsehoiuteenus</w:t>
      </w:r>
      <w:r w:rsidR="00914FED">
        <w:rPr>
          <w:rFonts w:ascii="Times New Roman" w:hAnsi="Times New Roman"/>
          <w:sz w:val="24"/>
        </w:rPr>
        <w:t>e (alates 01.09.202</w:t>
      </w:r>
      <w:r w:rsidR="00B30050">
        <w:rPr>
          <w:rFonts w:ascii="Times New Roman" w:hAnsi="Times New Roman"/>
          <w:sz w:val="24"/>
        </w:rPr>
        <w:t xml:space="preserve">5 </w:t>
      </w:r>
      <w:r w:rsidRPr="00D70B90" w:rsidR="00D70B90">
        <w:rPr>
          <w:rFonts w:ascii="Times New Roman" w:hAnsi="Times New Roman"/>
          <w:sz w:val="24"/>
        </w:rPr>
        <w:t>suure hooldus- ja abivajadusega lapse hoiu teenus</w:t>
      </w:r>
      <w:r w:rsidR="00914FED">
        <w:rPr>
          <w:rFonts w:ascii="Times New Roman" w:hAnsi="Times New Roman"/>
          <w:sz w:val="24"/>
        </w:rPr>
        <w:t>)</w:t>
      </w:r>
      <w:r w:rsidR="00D70B90">
        <w:rPr>
          <w:rFonts w:ascii="Times New Roman" w:hAnsi="Times New Roman"/>
          <w:sz w:val="24"/>
        </w:rPr>
        <w:t xml:space="preserve">, </w:t>
      </w:r>
      <w:r w:rsidRPr="00C11C7D" w:rsidR="00C11C7D">
        <w:rPr>
          <w:rFonts w:ascii="Times New Roman" w:hAnsi="Times New Roman"/>
          <w:sz w:val="24"/>
        </w:rPr>
        <w:t>asendushooldusteenus</w:t>
      </w:r>
      <w:r w:rsidR="00D70B90">
        <w:rPr>
          <w:rFonts w:ascii="Times New Roman" w:hAnsi="Times New Roman"/>
          <w:sz w:val="24"/>
        </w:rPr>
        <w:t>e (</w:t>
      </w:r>
      <w:r w:rsidRPr="00C11C7D" w:rsidR="00C11C7D">
        <w:rPr>
          <w:rFonts w:ascii="Times New Roman" w:hAnsi="Times New Roman"/>
          <w:sz w:val="24"/>
        </w:rPr>
        <w:t>v</w:t>
      </w:r>
      <w:r w:rsidR="00D70B90">
        <w:rPr>
          <w:rFonts w:ascii="Times New Roman" w:hAnsi="Times New Roman"/>
          <w:sz w:val="24"/>
        </w:rPr>
        <w:t>.a</w:t>
      </w:r>
      <w:r w:rsidRPr="00C11C7D" w:rsidR="00C11C7D">
        <w:rPr>
          <w:rFonts w:ascii="Times New Roman" w:hAnsi="Times New Roman"/>
          <w:sz w:val="24"/>
        </w:rPr>
        <w:t xml:space="preserve"> asendushooldusteenuse osutamine hooldusperes</w:t>
      </w:r>
      <w:r w:rsidR="00D70B90">
        <w:rPr>
          <w:rFonts w:ascii="Times New Roman" w:hAnsi="Times New Roman"/>
          <w:sz w:val="24"/>
        </w:rPr>
        <w:t xml:space="preserve">), </w:t>
      </w:r>
      <w:r w:rsidRPr="00C11C7D" w:rsidR="00C11C7D">
        <w:rPr>
          <w:rFonts w:ascii="Times New Roman" w:hAnsi="Times New Roman"/>
          <w:sz w:val="24"/>
        </w:rPr>
        <w:t>turvakoduteenu</w:t>
      </w:r>
      <w:r w:rsidR="00D70B90">
        <w:rPr>
          <w:rFonts w:ascii="Times New Roman" w:hAnsi="Times New Roman"/>
          <w:sz w:val="24"/>
        </w:rPr>
        <w:t xml:space="preserve">se, </w:t>
      </w:r>
      <w:r w:rsidRPr="00C11C7D" w:rsidR="00C11C7D">
        <w:rPr>
          <w:rFonts w:ascii="Times New Roman" w:hAnsi="Times New Roman"/>
          <w:sz w:val="24"/>
        </w:rPr>
        <w:t>väljaspool kodu osutatav</w:t>
      </w:r>
      <w:r w:rsidR="00D70B90">
        <w:rPr>
          <w:rFonts w:ascii="Times New Roman" w:hAnsi="Times New Roman"/>
          <w:sz w:val="24"/>
        </w:rPr>
        <w:t>a</w:t>
      </w:r>
      <w:r w:rsidRPr="00C11C7D" w:rsidR="00C11C7D">
        <w:rPr>
          <w:rFonts w:ascii="Times New Roman" w:hAnsi="Times New Roman"/>
          <w:sz w:val="24"/>
        </w:rPr>
        <w:t xml:space="preserve"> </w:t>
      </w:r>
      <w:proofErr w:type="spellStart"/>
      <w:r w:rsidRPr="00C11C7D" w:rsidR="00C11C7D">
        <w:rPr>
          <w:rFonts w:ascii="Times New Roman" w:hAnsi="Times New Roman"/>
          <w:sz w:val="24"/>
        </w:rPr>
        <w:t>üldhooldusteenus</w:t>
      </w:r>
      <w:r w:rsidR="00D70B90">
        <w:rPr>
          <w:rFonts w:ascii="Times New Roman" w:hAnsi="Times New Roman"/>
          <w:sz w:val="24"/>
        </w:rPr>
        <w:t>e</w:t>
      </w:r>
      <w:proofErr w:type="spellEnd"/>
      <w:r w:rsidR="00D70B90">
        <w:rPr>
          <w:rFonts w:ascii="Times New Roman" w:hAnsi="Times New Roman"/>
          <w:sz w:val="24"/>
        </w:rPr>
        <w:t xml:space="preserve">, </w:t>
      </w:r>
      <w:r w:rsidRPr="00C11C7D" w:rsidR="00C11C7D">
        <w:rPr>
          <w:rFonts w:ascii="Times New Roman" w:hAnsi="Times New Roman"/>
          <w:sz w:val="24"/>
        </w:rPr>
        <w:t>igapäevaelu toetamise teenus</w:t>
      </w:r>
      <w:r w:rsidR="00D70B90">
        <w:rPr>
          <w:rFonts w:ascii="Times New Roman" w:hAnsi="Times New Roman"/>
          <w:sz w:val="24"/>
        </w:rPr>
        <w:t xml:space="preserve">e, </w:t>
      </w:r>
      <w:r w:rsidRPr="00C11C7D" w:rsidR="00C11C7D">
        <w:rPr>
          <w:rFonts w:ascii="Times New Roman" w:hAnsi="Times New Roman"/>
          <w:sz w:val="24"/>
        </w:rPr>
        <w:t>töötamise toetamise teenus</w:t>
      </w:r>
      <w:r w:rsidR="00D70B90">
        <w:rPr>
          <w:rFonts w:ascii="Times New Roman" w:hAnsi="Times New Roman"/>
          <w:sz w:val="24"/>
        </w:rPr>
        <w:t xml:space="preserve">e, </w:t>
      </w:r>
      <w:r w:rsidRPr="00C11C7D" w:rsidR="00C11C7D">
        <w:rPr>
          <w:rFonts w:ascii="Times New Roman" w:hAnsi="Times New Roman"/>
          <w:sz w:val="24"/>
        </w:rPr>
        <w:t>toetatud elamise teenus</w:t>
      </w:r>
      <w:r w:rsidR="00D70B90">
        <w:rPr>
          <w:rFonts w:ascii="Times New Roman" w:hAnsi="Times New Roman"/>
          <w:sz w:val="24"/>
        </w:rPr>
        <w:t xml:space="preserve">e, </w:t>
      </w:r>
      <w:r w:rsidRPr="00C11C7D" w:rsidR="00C11C7D">
        <w:rPr>
          <w:rFonts w:ascii="Times New Roman" w:hAnsi="Times New Roman"/>
          <w:sz w:val="24"/>
        </w:rPr>
        <w:t>kogukonnas elamise teenus</w:t>
      </w:r>
      <w:r w:rsidR="00DA43A2">
        <w:rPr>
          <w:rFonts w:ascii="Times New Roman" w:hAnsi="Times New Roman"/>
          <w:sz w:val="24"/>
        </w:rPr>
        <w:t xml:space="preserve">e, </w:t>
      </w:r>
      <w:r w:rsidRPr="00C11C7D" w:rsidR="00C11C7D">
        <w:rPr>
          <w:rFonts w:ascii="Times New Roman" w:hAnsi="Times New Roman"/>
          <w:sz w:val="24"/>
        </w:rPr>
        <w:t>päeva- ja nädalahoiuteenus</w:t>
      </w:r>
      <w:r w:rsidR="00DA43A2">
        <w:rPr>
          <w:rFonts w:ascii="Times New Roman" w:hAnsi="Times New Roman"/>
          <w:sz w:val="24"/>
        </w:rPr>
        <w:t>e</w:t>
      </w:r>
      <w:r w:rsidR="00D70B90">
        <w:rPr>
          <w:rFonts w:ascii="Times New Roman" w:hAnsi="Times New Roman"/>
          <w:sz w:val="24"/>
        </w:rPr>
        <w:t xml:space="preserve"> ja </w:t>
      </w:r>
      <w:r w:rsidRPr="00C11C7D" w:rsidR="00C11C7D">
        <w:rPr>
          <w:rFonts w:ascii="Times New Roman" w:hAnsi="Times New Roman"/>
          <w:sz w:val="24"/>
        </w:rPr>
        <w:t>ööpäevaring</w:t>
      </w:r>
      <w:r w:rsidR="00DA43A2">
        <w:rPr>
          <w:rFonts w:ascii="Times New Roman" w:hAnsi="Times New Roman"/>
          <w:sz w:val="24"/>
        </w:rPr>
        <w:t>se</w:t>
      </w:r>
      <w:r w:rsidRPr="00C11C7D" w:rsidR="00C11C7D">
        <w:rPr>
          <w:rFonts w:ascii="Times New Roman" w:hAnsi="Times New Roman"/>
          <w:sz w:val="24"/>
        </w:rPr>
        <w:t xml:space="preserve"> erihooldusteenus</w:t>
      </w:r>
      <w:r w:rsidR="00DA43A2">
        <w:rPr>
          <w:rFonts w:ascii="Times New Roman" w:hAnsi="Times New Roman"/>
          <w:sz w:val="24"/>
        </w:rPr>
        <w:t>e osutamiseks.</w:t>
      </w:r>
    </w:p>
    <w:p w:rsidR="005D1C0B" w:rsidP="00AF5B07" w:rsidRDefault="005D1C0B" w14:paraId="2E326DAF" w14:textId="77777777">
      <w:pPr>
        <w:rPr>
          <w:rFonts w:ascii="Times New Roman" w:hAnsi="Times New Roman"/>
          <w:sz w:val="24"/>
        </w:rPr>
      </w:pPr>
    </w:p>
    <w:p w:rsidR="00C268CE" w:rsidP="00AF5B07" w:rsidRDefault="00A7280A" w14:paraId="6340036F" w14:textId="1A7114B3">
      <w:pPr>
        <w:rPr>
          <w:rFonts w:ascii="Times New Roman" w:hAnsi="Times New Roman"/>
          <w:sz w:val="24"/>
        </w:rPr>
      </w:pPr>
      <w:r>
        <w:rPr>
          <w:rFonts w:ascii="Times New Roman" w:hAnsi="Times New Roman"/>
          <w:sz w:val="24"/>
        </w:rPr>
        <w:t>Kehtiva</w:t>
      </w:r>
      <w:r w:rsidR="009C6C17">
        <w:rPr>
          <w:rFonts w:ascii="Times New Roman" w:hAnsi="Times New Roman"/>
          <w:sz w:val="24"/>
        </w:rPr>
        <w:t xml:space="preserve"> sätte alusel</w:t>
      </w:r>
      <w:r w:rsidR="00325AFC">
        <w:rPr>
          <w:rFonts w:ascii="Times New Roman" w:hAnsi="Times New Roman"/>
          <w:sz w:val="24"/>
        </w:rPr>
        <w:t>, mis kohustab loa</w:t>
      </w:r>
      <w:r w:rsidR="005D1C0B">
        <w:rPr>
          <w:rFonts w:ascii="Times New Roman" w:hAnsi="Times New Roman"/>
          <w:sz w:val="24"/>
        </w:rPr>
        <w:t xml:space="preserve"> </w:t>
      </w:r>
      <w:r w:rsidR="00325AFC">
        <w:rPr>
          <w:rFonts w:ascii="Times New Roman" w:hAnsi="Times New Roman"/>
          <w:sz w:val="24"/>
        </w:rPr>
        <w:t xml:space="preserve">taotlejat esitama </w:t>
      </w:r>
      <w:r w:rsidR="00845285">
        <w:rPr>
          <w:rFonts w:ascii="Times New Roman" w:hAnsi="Times New Roman"/>
          <w:sz w:val="24"/>
        </w:rPr>
        <w:t>kinnitus</w:t>
      </w:r>
      <w:r w:rsidR="005D1C0B">
        <w:rPr>
          <w:rFonts w:ascii="Times New Roman" w:hAnsi="Times New Roman"/>
          <w:sz w:val="24"/>
        </w:rPr>
        <w:t>e</w:t>
      </w:r>
      <w:r w:rsidR="00970FE5">
        <w:rPr>
          <w:rFonts w:ascii="Times New Roman" w:hAnsi="Times New Roman"/>
          <w:sz w:val="24"/>
        </w:rPr>
        <w:t xml:space="preserve">, et </w:t>
      </w:r>
      <w:r w:rsidR="00CA4ADE">
        <w:rPr>
          <w:rFonts w:ascii="Times New Roman" w:hAnsi="Times New Roman"/>
          <w:sz w:val="24"/>
        </w:rPr>
        <w:t>teenuse osutamise koh</w:t>
      </w:r>
      <w:r w:rsidR="005D1C0B">
        <w:rPr>
          <w:rFonts w:ascii="Times New Roman" w:hAnsi="Times New Roman"/>
          <w:sz w:val="24"/>
        </w:rPr>
        <w:t>t</w:t>
      </w:r>
      <w:r w:rsidR="00CA4ADE">
        <w:rPr>
          <w:rFonts w:ascii="Times New Roman" w:hAnsi="Times New Roman"/>
          <w:sz w:val="24"/>
        </w:rPr>
        <w:t xml:space="preserve"> vastab tervisekaitsenõuetele</w:t>
      </w:r>
      <w:r w:rsidR="00AA7440">
        <w:rPr>
          <w:rFonts w:ascii="Times New Roman" w:hAnsi="Times New Roman"/>
          <w:sz w:val="24"/>
        </w:rPr>
        <w:t>,</w:t>
      </w:r>
      <w:r w:rsidR="009C6C17">
        <w:rPr>
          <w:rFonts w:ascii="Times New Roman" w:hAnsi="Times New Roman"/>
          <w:sz w:val="24"/>
        </w:rPr>
        <w:t xml:space="preserve"> on välja</w:t>
      </w:r>
      <w:r w:rsidR="005D1C0B">
        <w:rPr>
          <w:rFonts w:ascii="Times New Roman" w:hAnsi="Times New Roman"/>
          <w:sz w:val="24"/>
        </w:rPr>
        <w:t xml:space="preserve"> </w:t>
      </w:r>
      <w:r w:rsidR="009C6C17">
        <w:rPr>
          <w:rFonts w:ascii="Times New Roman" w:hAnsi="Times New Roman"/>
          <w:sz w:val="24"/>
        </w:rPr>
        <w:t>kujunen</w:t>
      </w:r>
      <w:r w:rsidR="00D53C5C">
        <w:rPr>
          <w:rFonts w:ascii="Times New Roman" w:hAnsi="Times New Roman"/>
          <w:sz w:val="24"/>
        </w:rPr>
        <w:t xml:space="preserve">ud halduspraktika, </w:t>
      </w:r>
      <w:r w:rsidR="00F2312B">
        <w:rPr>
          <w:rFonts w:ascii="Times New Roman" w:hAnsi="Times New Roman"/>
          <w:sz w:val="24"/>
        </w:rPr>
        <w:t xml:space="preserve">kus </w:t>
      </w:r>
      <w:r w:rsidR="00E9742D">
        <w:rPr>
          <w:rFonts w:ascii="Times New Roman" w:hAnsi="Times New Roman"/>
          <w:sz w:val="24"/>
        </w:rPr>
        <w:t>T</w:t>
      </w:r>
      <w:r w:rsidR="00882F81">
        <w:rPr>
          <w:rFonts w:ascii="Times New Roman" w:hAnsi="Times New Roman"/>
          <w:sz w:val="24"/>
        </w:rPr>
        <w:t>erviseamet</w:t>
      </w:r>
      <w:r w:rsidR="00E9742D">
        <w:rPr>
          <w:rFonts w:ascii="Times New Roman" w:hAnsi="Times New Roman"/>
          <w:sz w:val="24"/>
        </w:rPr>
        <w:t xml:space="preserve"> </w:t>
      </w:r>
      <w:r w:rsidR="00133164">
        <w:rPr>
          <w:rFonts w:ascii="Times New Roman" w:hAnsi="Times New Roman"/>
          <w:sz w:val="24"/>
        </w:rPr>
        <w:t>koostab ja väljastab</w:t>
      </w:r>
      <w:r w:rsidR="00E9742D">
        <w:rPr>
          <w:rFonts w:ascii="Times New Roman" w:hAnsi="Times New Roman"/>
          <w:sz w:val="24"/>
        </w:rPr>
        <w:t xml:space="preserve"> </w:t>
      </w:r>
      <w:r w:rsidR="00EF0A6A">
        <w:rPr>
          <w:rFonts w:ascii="Times New Roman" w:hAnsi="Times New Roman"/>
          <w:sz w:val="24"/>
        </w:rPr>
        <w:t>teenusepakkujatele kirjalikke terviseohutuse hinnanguid</w:t>
      </w:r>
      <w:r w:rsidR="00FF4BDB">
        <w:rPr>
          <w:rFonts w:ascii="Times New Roman" w:hAnsi="Times New Roman"/>
          <w:sz w:val="24"/>
        </w:rPr>
        <w:t>.</w:t>
      </w:r>
      <w:r w:rsidR="00EF0A6A">
        <w:rPr>
          <w:rFonts w:ascii="Times New Roman" w:hAnsi="Times New Roman"/>
          <w:sz w:val="24"/>
        </w:rPr>
        <w:t xml:space="preserve"> </w:t>
      </w:r>
    </w:p>
    <w:p w:rsidR="00AA7440" w:rsidP="00AF5B07" w:rsidRDefault="00AA7440" w14:paraId="60126769" w14:textId="77777777">
      <w:pPr>
        <w:rPr>
          <w:rFonts w:ascii="Times New Roman" w:hAnsi="Times New Roman"/>
          <w:sz w:val="24"/>
        </w:rPr>
      </w:pPr>
    </w:p>
    <w:p w:rsidRPr="00BC581E" w:rsidR="00BC581E" w:rsidP="00AF5B07" w:rsidRDefault="005D1C0B" w14:paraId="53EA611C" w14:textId="0E03B754">
      <w:pPr>
        <w:rPr>
          <w:rFonts w:ascii="Times New Roman" w:hAnsi="Times New Roman"/>
          <w:sz w:val="24"/>
        </w:rPr>
      </w:pPr>
      <w:r>
        <w:rPr>
          <w:rFonts w:ascii="Times New Roman" w:hAnsi="Times New Roman"/>
          <w:sz w:val="24"/>
        </w:rPr>
        <w:t>Praegu</w:t>
      </w:r>
      <w:r w:rsidR="00D16B16">
        <w:rPr>
          <w:rFonts w:ascii="Times New Roman" w:hAnsi="Times New Roman"/>
          <w:sz w:val="24"/>
        </w:rPr>
        <w:t xml:space="preserve"> on </w:t>
      </w:r>
      <w:r w:rsidR="0009122B">
        <w:rPr>
          <w:rFonts w:ascii="Times New Roman" w:hAnsi="Times New Roman"/>
          <w:sz w:val="24"/>
        </w:rPr>
        <w:t>tegevusloa väljastamise</w:t>
      </w:r>
      <w:r>
        <w:rPr>
          <w:rFonts w:ascii="Times New Roman" w:hAnsi="Times New Roman"/>
          <w:sz w:val="24"/>
        </w:rPr>
        <w:t xml:space="preserve"> protsess järgmine</w:t>
      </w:r>
      <w:r w:rsidRPr="00BC581E" w:rsidR="00BC581E">
        <w:rPr>
          <w:rFonts w:ascii="Times New Roman" w:hAnsi="Times New Roman"/>
          <w:sz w:val="24"/>
        </w:rPr>
        <w:t xml:space="preserve">: </w:t>
      </w:r>
    </w:p>
    <w:p w:rsidR="0009122B" w:rsidP="00AF5B07" w:rsidRDefault="00BC581E" w14:paraId="1446FA6F" w14:textId="4682DB34">
      <w:pPr>
        <w:pStyle w:val="Loendilik"/>
        <w:numPr>
          <w:ilvl w:val="0"/>
          <w:numId w:val="21"/>
        </w:numPr>
        <w:ind w:left="360"/>
        <w:rPr>
          <w:rFonts w:ascii="Times New Roman" w:hAnsi="Times New Roman"/>
          <w:sz w:val="24"/>
        </w:rPr>
      </w:pPr>
      <w:r w:rsidRPr="00CD79CC">
        <w:rPr>
          <w:rFonts w:ascii="Times New Roman" w:hAnsi="Times New Roman"/>
          <w:sz w:val="24"/>
        </w:rPr>
        <w:t xml:space="preserve">Teenuseosutaja soovib teenuse osutamiseks saada tegevusluba ja pöördub selleks </w:t>
      </w:r>
      <w:r w:rsidR="00551BFD">
        <w:rPr>
          <w:rFonts w:ascii="Times New Roman" w:hAnsi="Times New Roman"/>
          <w:sz w:val="24"/>
        </w:rPr>
        <w:t>SKA-</w:t>
      </w:r>
      <w:proofErr w:type="spellStart"/>
      <w:r w:rsidR="00551BFD">
        <w:rPr>
          <w:rFonts w:ascii="Times New Roman" w:hAnsi="Times New Roman"/>
          <w:sz w:val="24"/>
        </w:rPr>
        <w:t>sse</w:t>
      </w:r>
      <w:proofErr w:type="spellEnd"/>
      <w:r w:rsidRPr="00CD79CC" w:rsidR="00551BFD">
        <w:rPr>
          <w:rFonts w:ascii="Times New Roman" w:hAnsi="Times New Roman"/>
          <w:sz w:val="24"/>
        </w:rPr>
        <w:t xml:space="preserve"> </w:t>
      </w:r>
      <w:r w:rsidRPr="00CD79CC">
        <w:rPr>
          <w:rFonts w:ascii="Times New Roman" w:hAnsi="Times New Roman"/>
          <w:sz w:val="24"/>
        </w:rPr>
        <w:t xml:space="preserve">või otse Terviseametisse (juhul kui on nõuetega tutvumisel teadvustanud, et loa saamiseks on vajalik terviseohutuse hinnang). </w:t>
      </w:r>
    </w:p>
    <w:p w:rsidR="004F26B1" w:rsidP="00AF5B07" w:rsidRDefault="00551BFD" w14:paraId="3E31EACC" w14:textId="5DA7330A">
      <w:pPr>
        <w:pStyle w:val="Loendilik"/>
        <w:numPr>
          <w:ilvl w:val="0"/>
          <w:numId w:val="21"/>
        </w:numPr>
        <w:ind w:left="360"/>
        <w:rPr>
          <w:rFonts w:ascii="Times New Roman" w:hAnsi="Times New Roman"/>
          <w:sz w:val="24"/>
        </w:rPr>
      </w:pPr>
      <w:r>
        <w:rPr>
          <w:rFonts w:ascii="Times New Roman" w:hAnsi="Times New Roman"/>
          <w:sz w:val="24"/>
        </w:rPr>
        <w:t>SKA</w:t>
      </w:r>
      <w:r w:rsidRPr="00CD79CC">
        <w:rPr>
          <w:rFonts w:ascii="Times New Roman" w:hAnsi="Times New Roman"/>
          <w:sz w:val="24"/>
        </w:rPr>
        <w:t xml:space="preserve"> </w:t>
      </w:r>
      <w:r w:rsidRPr="00CD79CC" w:rsidR="00BC581E">
        <w:rPr>
          <w:rFonts w:ascii="Times New Roman" w:hAnsi="Times New Roman"/>
          <w:sz w:val="24"/>
        </w:rPr>
        <w:t>kontrollib</w:t>
      </w:r>
      <w:r w:rsidR="0009122B">
        <w:rPr>
          <w:rFonts w:ascii="Times New Roman" w:hAnsi="Times New Roman"/>
          <w:sz w:val="24"/>
        </w:rPr>
        <w:t xml:space="preserve"> </w:t>
      </w:r>
      <w:r w:rsidRPr="0009122B" w:rsidR="00BC581E">
        <w:rPr>
          <w:rFonts w:ascii="Times New Roman" w:hAnsi="Times New Roman"/>
          <w:sz w:val="24"/>
        </w:rPr>
        <w:t>tegevusloa väljastamisel muu</w:t>
      </w:r>
      <w:r w:rsidR="005D1C0B">
        <w:rPr>
          <w:rFonts w:ascii="Times New Roman" w:hAnsi="Times New Roman"/>
          <w:sz w:val="24"/>
        </w:rPr>
        <w:t xml:space="preserve"> </w:t>
      </w:r>
      <w:r w:rsidRPr="0009122B" w:rsidR="00BC581E">
        <w:rPr>
          <w:rFonts w:ascii="Times New Roman" w:hAnsi="Times New Roman"/>
          <w:sz w:val="24"/>
        </w:rPr>
        <w:t xml:space="preserve">hulgas, kas teenuse osutamise koht vastab rahvatervishoiu seaduse alusel kehtestatud tervisekaitsenõuetele. Selleks suunab </w:t>
      </w:r>
      <w:r w:rsidR="00F8546B">
        <w:rPr>
          <w:rFonts w:ascii="Times New Roman" w:hAnsi="Times New Roman"/>
          <w:sz w:val="24"/>
        </w:rPr>
        <w:t>SKA</w:t>
      </w:r>
      <w:r w:rsidRPr="0009122B" w:rsidR="00F8546B">
        <w:rPr>
          <w:rFonts w:ascii="Times New Roman" w:hAnsi="Times New Roman"/>
          <w:sz w:val="24"/>
        </w:rPr>
        <w:t xml:space="preserve"> </w:t>
      </w:r>
      <w:r w:rsidRPr="0009122B" w:rsidR="00BC581E">
        <w:rPr>
          <w:rFonts w:ascii="Times New Roman" w:hAnsi="Times New Roman"/>
          <w:sz w:val="24"/>
        </w:rPr>
        <w:t xml:space="preserve">teenuseosutaja Terviseametisse küsima </w:t>
      </w:r>
      <w:r w:rsidR="0009122B">
        <w:rPr>
          <w:rFonts w:ascii="Times New Roman" w:hAnsi="Times New Roman"/>
          <w:sz w:val="24"/>
        </w:rPr>
        <w:t>terviseohutuse hinnangut</w:t>
      </w:r>
      <w:r w:rsidRPr="0009122B" w:rsidR="00BC581E">
        <w:rPr>
          <w:rFonts w:ascii="Times New Roman" w:hAnsi="Times New Roman"/>
          <w:sz w:val="24"/>
        </w:rPr>
        <w:t xml:space="preserve">, kui teenuseosutaja pole seda eelnevalt teinud. </w:t>
      </w:r>
    </w:p>
    <w:p w:rsidR="004F26B1" w:rsidP="00AF5B07" w:rsidRDefault="00BC581E" w14:paraId="551BBA56" w14:textId="0ACD41EC">
      <w:pPr>
        <w:pStyle w:val="Loendilik"/>
        <w:numPr>
          <w:ilvl w:val="0"/>
          <w:numId w:val="21"/>
        </w:numPr>
        <w:ind w:left="360"/>
        <w:rPr>
          <w:rFonts w:ascii="Times New Roman" w:hAnsi="Times New Roman"/>
          <w:sz w:val="24"/>
        </w:rPr>
      </w:pPr>
      <w:r w:rsidRPr="00CD79CC">
        <w:rPr>
          <w:rFonts w:ascii="Times New Roman" w:hAnsi="Times New Roman"/>
          <w:sz w:val="24"/>
        </w:rPr>
        <w:t>Teenuseosutaja esitab Terviseametile taotluse</w:t>
      </w:r>
      <w:r w:rsidR="004F26B1">
        <w:rPr>
          <w:rFonts w:ascii="Times New Roman" w:hAnsi="Times New Roman"/>
          <w:sz w:val="24"/>
        </w:rPr>
        <w:t xml:space="preserve"> hinnangu saamiseks</w:t>
      </w:r>
      <w:r w:rsidRPr="00CD79CC">
        <w:rPr>
          <w:rFonts w:ascii="Times New Roman" w:hAnsi="Times New Roman"/>
          <w:sz w:val="24"/>
        </w:rPr>
        <w:t>. Terviseamet tutvub</w:t>
      </w:r>
      <w:r w:rsidR="004F26B1">
        <w:rPr>
          <w:rFonts w:ascii="Times New Roman" w:hAnsi="Times New Roman"/>
          <w:sz w:val="24"/>
        </w:rPr>
        <w:t xml:space="preserve"> esitatud dokumentidega </w:t>
      </w:r>
      <w:r w:rsidRPr="00CD79CC">
        <w:rPr>
          <w:rFonts w:ascii="Times New Roman" w:hAnsi="Times New Roman"/>
          <w:sz w:val="24"/>
        </w:rPr>
        <w:t xml:space="preserve">ja kontrollib ruumide vastavust tervisekaitsenõuetele. Selleks kasutab </w:t>
      </w:r>
      <w:r w:rsidR="005D1C0B">
        <w:rPr>
          <w:rFonts w:ascii="Times New Roman" w:hAnsi="Times New Roman"/>
          <w:sz w:val="24"/>
        </w:rPr>
        <w:t xml:space="preserve">ta </w:t>
      </w:r>
      <w:r w:rsidRPr="00CD79CC">
        <w:rPr>
          <w:rFonts w:ascii="Times New Roman" w:hAnsi="Times New Roman"/>
          <w:sz w:val="24"/>
        </w:rPr>
        <w:t xml:space="preserve">varem </w:t>
      </w:r>
      <w:r w:rsidR="005D1C0B">
        <w:rPr>
          <w:rFonts w:ascii="Times New Roman" w:hAnsi="Times New Roman"/>
          <w:sz w:val="24"/>
        </w:rPr>
        <w:t>tehtud</w:t>
      </w:r>
      <w:r w:rsidRPr="00CD79CC">
        <w:rPr>
          <w:rFonts w:ascii="Times New Roman" w:hAnsi="Times New Roman"/>
          <w:sz w:val="24"/>
        </w:rPr>
        <w:t xml:space="preserve"> kontrollide andmeid ja </w:t>
      </w:r>
      <w:r w:rsidR="005D1C0B">
        <w:rPr>
          <w:rFonts w:ascii="Times New Roman" w:hAnsi="Times New Roman"/>
          <w:sz w:val="24"/>
        </w:rPr>
        <w:t>korraldab</w:t>
      </w:r>
      <w:r w:rsidRPr="00CD79CC">
        <w:rPr>
          <w:rFonts w:ascii="Times New Roman" w:hAnsi="Times New Roman"/>
          <w:sz w:val="24"/>
        </w:rPr>
        <w:t xml:space="preserve"> muu hulgas paikvaatluse</w:t>
      </w:r>
      <w:r w:rsidR="004F26B1">
        <w:rPr>
          <w:rFonts w:ascii="Times New Roman" w:hAnsi="Times New Roman"/>
          <w:sz w:val="24"/>
        </w:rPr>
        <w:t>.</w:t>
      </w:r>
      <w:r w:rsidRPr="00CD79CC">
        <w:rPr>
          <w:rFonts w:ascii="Times New Roman" w:hAnsi="Times New Roman"/>
          <w:sz w:val="24"/>
        </w:rPr>
        <w:t xml:space="preserve"> </w:t>
      </w:r>
    </w:p>
    <w:p w:rsidR="00BC581E" w:rsidP="00AF5B07" w:rsidRDefault="00BC581E" w14:paraId="30EAF893" w14:textId="586100E7">
      <w:pPr>
        <w:pStyle w:val="Loendilik"/>
        <w:numPr>
          <w:ilvl w:val="0"/>
          <w:numId w:val="21"/>
        </w:numPr>
        <w:ind w:left="360"/>
        <w:rPr>
          <w:rFonts w:ascii="Times New Roman" w:hAnsi="Times New Roman"/>
          <w:sz w:val="24"/>
        </w:rPr>
      </w:pPr>
      <w:r w:rsidRPr="00CD79CC">
        <w:rPr>
          <w:rFonts w:ascii="Times New Roman" w:hAnsi="Times New Roman"/>
          <w:sz w:val="24"/>
        </w:rPr>
        <w:t xml:space="preserve">Terviseamet koostab kirjaliku terviseohutuse hinnangu, millel on märgitud hinnang ruumide tervisekaitsenõuetele vastavuse kohta (sh nimetatakse puudused, kui neid esineb) ja maksimaalselt teenust saavate isikute arv. </w:t>
      </w:r>
      <w:r w:rsidR="00E37EDB">
        <w:rPr>
          <w:rFonts w:ascii="Times New Roman" w:hAnsi="Times New Roman"/>
          <w:sz w:val="24"/>
        </w:rPr>
        <w:t xml:space="preserve">Teenuseosutaja esitab hinnangu omakorda </w:t>
      </w:r>
      <w:r w:rsidR="00B814ED">
        <w:rPr>
          <w:rFonts w:ascii="Times New Roman" w:hAnsi="Times New Roman"/>
          <w:sz w:val="24"/>
        </w:rPr>
        <w:t>SKA-</w:t>
      </w:r>
      <w:proofErr w:type="spellStart"/>
      <w:r w:rsidR="00B814ED">
        <w:rPr>
          <w:rFonts w:ascii="Times New Roman" w:hAnsi="Times New Roman"/>
          <w:sz w:val="24"/>
        </w:rPr>
        <w:t>le</w:t>
      </w:r>
      <w:proofErr w:type="spellEnd"/>
      <w:r w:rsidR="00E37EDB">
        <w:rPr>
          <w:rFonts w:ascii="Times New Roman" w:hAnsi="Times New Roman"/>
          <w:sz w:val="24"/>
        </w:rPr>
        <w:t>.</w:t>
      </w:r>
    </w:p>
    <w:p w:rsidRPr="00CD79CC" w:rsidR="004F26B1" w:rsidP="00AF5B07" w:rsidRDefault="00E37EDB" w14:paraId="796A02DD" w14:textId="4DECF0AC">
      <w:pPr>
        <w:pStyle w:val="Loendilik"/>
        <w:numPr>
          <w:ilvl w:val="0"/>
          <w:numId w:val="21"/>
        </w:numPr>
        <w:ind w:left="360"/>
        <w:rPr>
          <w:rFonts w:ascii="Times New Roman" w:hAnsi="Times New Roman"/>
          <w:sz w:val="24"/>
        </w:rPr>
      </w:pPr>
      <w:r w:rsidRPr="00E37EDB">
        <w:rPr>
          <w:rFonts w:ascii="Times New Roman" w:hAnsi="Times New Roman"/>
          <w:sz w:val="24"/>
        </w:rPr>
        <w:t xml:space="preserve">Positiivse otsuse korral väljastab </w:t>
      </w:r>
      <w:r w:rsidR="004D0EEB">
        <w:rPr>
          <w:rFonts w:ascii="Times New Roman" w:hAnsi="Times New Roman"/>
          <w:sz w:val="24"/>
        </w:rPr>
        <w:t xml:space="preserve">SKA </w:t>
      </w:r>
      <w:r w:rsidRPr="00E37EDB">
        <w:rPr>
          <w:rFonts w:ascii="Times New Roman" w:hAnsi="Times New Roman"/>
          <w:sz w:val="24"/>
        </w:rPr>
        <w:t>tegevusloa</w:t>
      </w:r>
      <w:r>
        <w:rPr>
          <w:rFonts w:ascii="Times New Roman" w:hAnsi="Times New Roman"/>
          <w:sz w:val="24"/>
        </w:rPr>
        <w:t>.</w:t>
      </w:r>
    </w:p>
    <w:p w:rsidRPr="00BC581E" w:rsidR="00BC581E" w:rsidP="00AF5B07" w:rsidRDefault="00BC581E" w14:paraId="0002A7C5" w14:textId="75C78179">
      <w:pPr>
        <w:rPr>
          <w:rFonts w:ascii="Times New Roman" w:hAnsi="Times New Roman"/>
          <w:sz w:val="24"/>
        </w:rPr>
      </w:pPr>
    </w:p>
    <w:p w:rsidR="00BC581E" w:rsidP="00AF5B07" w:rsidRDefault="00BC581E" w14:paraId="510A10E3" w14:textId="7F66A90A">
      <w:pPr>
        <w:rPr>
          <w:rFonts w:ascii="Times New Roman" w:hAnsi="Times New Roman"/>
          <w:sz w:val="24"/>
        </w:rPr>
      </w:pPr>
      <w:r w:rsidRPr="00663358">
        <w:rPr>
          <w:rFonts w:ascii="Times New Roman" w:hAnsi="Times New Roman"/>
          <w:sz w:val="24"/>
        </w:rPr>
        <w:t xml:space="preserve">Terviseamet hindab </w:t>
      </w:r>
      <w:r w:rsidRPr="00663358" w:rsidR="00192AC5">
        <w:rPr>
          <w:rFonts w:ascii="Times New Roman" w:hAnsi="Times New Roman"/>
          <w:sz w:val="24"/>
        </w:rPr>
        <w:t>sõltumata terviseohutuse hinnangu</w:t>
      </w:r>
      <w:r w:rsidRPr="00663358" w:rsidR="009D0460">
        <w:rPr>
          <w:rFonts w:ascii="Times New Roman" w:hAnsi="Times New Roman"/>
          <w:sz w:val="24"/>
        </w:rPr>
        <w:t>te andmisest</w:t>
      </w:r>
      <w:r w:rsidRPr="00663358" w:rsidR="00192AC5">
        <w:rPr>
          <w:rFonts w:ascii="Times New Roman" w:hAnsi="Times New Roman"/>
          <w:sz w:val="24"/>
        </w:rPr>
        <w:t xml:space="preserve"> </w:t>
      </w:r>
      <w:r w:rsidRPr="00663358">
        <w:rPr>
          <w:rFonts w:ascii="Times New Roman" w:hAnsi="Times New Roman"/>
          <w:sz w:val="24"/>
        </w:rPr>
        <w:t xml:space="preserve">hoone ja ruumide vastavust tervisekaitsenõuetele </w:t>
      </w:r>
      <w:r w:rsidRPr="00663358" w:rsidR="00FF3698">
        <w:rPr>
          <w:rFonts w:ascii="Times New Roman" w:hAnsi="Times New Roman"/>
          <w:sz w:val="24"/>
        </w:rPr>
        <w:t xml:space="preserve">ka </w:t>
      </w:r>
      <w:r w:rsidRPr="00663358">
        <w:rPr>
          <w:rFonts w:ascii="Times New Roman" w:hAnsi="Times New Roman"/>
          <w:sz w:val="24"/>
        </w:rPr>
        <w:t>ehitus- ja kasutusloa/kasutusteatise menet</w:t>
      </w:r>
      <w:r w:rsidRPr="00663358" w:rsidR="009118EF">
        <w:rPr>
          <w:rFonts w:ascii="Times New Roman" w:hAnsi="Times New Roman"/>
          <w:sz w:val="24"/>
        </w:rPr>
        <w:t>lemise</w:t>
      </w:r>
      <w:r w:rsidRPr="00663358">
        <w:rPr>
          <w:rFonts w:ascii="Times New Roman" w:hAnsi="Times New Roman"/>
          <w:sz w:val="24"/>
        </w:rPr>
        <w:t xml:space="preserve"> käigus, keskendudes </w:t>
      </w:r>
      <w:r w:rsidRPr="00663358" w:rsidR="00CB7747">
        <w:rPr>
          <w:rFonts w:ascii="Times New Roman" w:hAnsi="Times New Roman"/>
          <w:sz w:val="24"/>
        </w:rPr>
        <w:t xml:space="preserve">siis </w:t>
      </w:r>
      <w:r w:rsidRPr="00663358">
        <w:rPr>
          <w:rFonts w:ascii="Times New Roman" w:hAnsi="Times New Roman"/>
          <w:sz w:val="24"/>
        </w:rPr>
        <w:t>eelkõige konstruktsiooni, ruumide pindala, valgustuse, ventilatsiooni ja muude tehniliste lahenduste vastavusele kehtestatud nõuetele. Nõuete täitmist, mida ei ole võimalik või otstarbekas hinnata enne tegevuse alustamist</w:t>
      </w:r>
      <w:r w:rsidRPr="00663358" w:rsidR="00CB7747">
        <w:rPr>
          <w:rFonts w:ascii="Times New Roman" w:hAnsi="Times New Roman"/>
          <w:sz w:val="24"/>
        </w:rPr>
        <w:t xml:space="preserve"> </w:t>
      </w:r>
      <w:r w:rsidRPr="00663358" w:rsidR="00C903A0">
        <w:rPr>
          <w:rFonts w:ascii="Times New Roman" w:hAnsi="Times New Roman"/>
          <w:sz w:val="24"/>
        </w:rPr>
        <w:t>(n</w:t>
      </w:r>
      <w:r w:rsidRPr="00663358" w:rsidR="00AC3BBA">
        <w:rPr>
          <w:rFonts w:ascii="Times New Roman" w:hAnsi="Times New Roman"/>
          <w:sz w:val="24"/>
        </w:rPr>
        <w:t>t</w:t>
      </w:r>
      <w:r w:rsidRPr="00663358" w:rsidR="00C903A0">
        <w:rPr>
          <w:rFonts w:ascii="Times New Roman" w:hAnsi="Times New Roman"/>
          <w:sz w:val="24"/>
        </w:rPr>
        <w:t xml:space="preserve"> ruumide </w:t>
      </w:r>
      <w:r w:rsidRPr="00663358" w:rsidR="000C0847">
        <w:rPr>
          <w:rFonts w:ascii="Times New Roman" w:hAnsi="Times New Roman"/>
          <w:sz w:val="24"/>
        </w:rPr>
        <w:t xml:space="preserve">sisseseade, </w:t>
      </w:r>
      <w:r w:rsidRPr="00663358" w:rsidR="00C903A0">
        <w:rPr>
          <w:rFonts w:ascii="Times New Roman" w:hAnsi="Times New Roman"/>
          <w:sz w:val="24"/>
        </w:rPr>
        <w:t>puhtus,</w:t>
      </w:r>
      <w:r w:rsidRPr="00663358" w:rsidR="00AC3BBA">
        <w:rPr>
          <w:rFonts w:ascii="Times New Roman" w:hAnsi="Times New Roman"/>
          <w:sz w:val="24"/>
        </w:rPr>
        <w:t xml:space="preserve"> desinfitseerimispraktika jm)</w:t>
      </w:r>
      <w:r w:rsidRPr="00663358" w:rsidR="00373C4E">
        <w:rPr>
          <w:rFonts w:ascii="Times New Roman" w:hAnsi="Times New Roman"/>
          <w:sz w:val="24"/>
        </w:rPr>
        <w:t>,</w:t>
      </w:r>
      <w:r w:rsidRPr="00663358" w:rsidR="00C903A0">
        <w:rPr>
          <w:rFonts w:ascii="Times New Roman" w:hAnsi="Times New Roman"/>
          <w:sz w:val="24"/>
        </w:rPr>
        <w:t xml:space="preserve"> </w:t>
      </w:r>
      <w:r w:rsidRPr="00663358">
        <w:rPr>
          <w:rFonts w:ascii="Times New Roman" w:hAnsi="Times New Roman"/>
          <w:sz w:val="24"/>
        </w:rPr>
        <w:t>kontrollib Terviseamet riikliku järelevalve käigus juba teenuse osutamise perioodil.</w:t>
      </w:r>
      <w:r w:rsidRPr="00BC581E">
        <w:rPr>
          <w:rFonts w:ascii="Times New Roman" w:hAnsi="Times New Roman"/>
          <w:sz w:val="24"/>
        </w:rPr>
        <w:t xml:space="preserve"> </w:t>
      </w:r>
    </w:p>
    <w:p w:rsidR="00227732" w:rsidP="00AF5B07" w:rsidRDefault="00227732" w14:paraId="5E5485CA" w14:textId="77777777">
      <w:pPr>
        <w:rPr>
          <w:rFonts w:ascii="Times New Roman" w:hAnsi="Times New Roman"/>
          <w:sz w:val="24"/>
        </w:rPr>
      </w:pPr>
    </w:p>
    <w:p w:rsidR="00227732" w:rsidP="00AF5B07" w:rsidRDefault="00227732" w14:paraId="73293108" w14:textId="10E277E7">
      <w:pPr>
        <w:rPr>
          <w:rFonts w:ascii="Times New Roman" w:hAnsi="Times New Roman"/>
          <w:sz w:val="24"/>
        </w:rPr>
      </w:pPr>
      <w:r>
        <w:rPr>
          <w:rFonts w:ascii="Times New Roman" w:hAnsi="Times New Roman"/>
          <w:sz w:val="24"/>
        </w:rPr>
        <w:t xml:space="preserve">Kirjeldatud korraldus ei ole ressursisäästlik ning tekitab täiendavat tööd Terviseametile </w:t>
      </w:r>
      <w:r w:rsidR="005D1C0B">
        <w:rPr>
          <w:rFonts w:ascii="Times New Roman" w:hAnsi="Times New Roman"/>
          <w:sz w:val="24"/>
        </w:rPr>
        <w:t>ja</w:t>
      </w:r>
      <w:r>
        <w:rPr>
          <w:rFonts w:ascii="Times New Roman" w:hAnsi="Times New Roman"/>
          <w:sz w:val="24"/>
        </w:rPr>
        <w:t xml:space="preserve"> ajakulu teenuseosutajale.</w:t>
      </w:r>
    </w:p>
    <w:p w:rsidRPr="0063008E" w:rsidR="0024260E" w:rsidP="00AF5B07" w:rsidRDefault="0024260E" w14:paraId="3B8E9398" w14:textId="77777777">
      <w:pPr>
        <w:rPr>
          <w:rFonts w:ascii="Times New Roman" w:hAnsi="Times New Roman"/>
          <w:color w:val="FF0000"/>
          <w:sz w:val="24"/>
        </w:rPr>
      </w:pPr>
    </w:p>
    <w:p w:rsidR="0024260E" w:rsidP="00AF5B07" w:rsidRDefault="000135D9" w14:paraId="18E7543F" w14:textId="286250BE">
      <w:pPr>
        <w:rPr>
          <w:rFonts w:ascii="Times New Roman" w:hAnsi="Times New Roman"/>
          <w:sz w:val="24"/>
        </w:rPr>
      </w:pPr>
      <w:r>
        <w:rPr>
          <w:rFonts w:ascii="Times New Roman" w:hAnsi="Times New Roman"/>
          <w:sz w:val="24"/>
        </w:rPr>
        <w:t>Eelnõu järgi loobutakse</w:t>
      </w:r>
      <w:r w:rsidR="005D1C0B">
        <w:rPr>
          <w:rFonts w:ascii="Times New Roman" w:hAnsi="Times New Roman"/>
          <w:sz w:val="24"/>
        </w:rPr>
        <w:t xml:space="preserve"> tegevusloa menetluse käigus</w:t>
      </w:r>
      <w:r>
        <w:rPr>
          <w:rFonts w:ascii="Times New Roman" w:hAnsi="Times New Roman"/>
          <w:sz w:val="24"/>
        </w:rPr>
        <w:t xml:space="preserve"> </w:t>
      </w:r>
      <w:r w:rsidR="00DC3C93">
        <w:rPr>
          <w:rFonts w:ascii="Times New Roman" w:hAnsi="Times New Roman"/>
          <w:sz w:val="24"/>
        </w:rPr>
        <w:t>terviseohutuse hinnangute andmisest</w:t>
      </w:r>
      <w:r w:rsidR="00AD0CCA">
        <w:rPr>
          <w:rFonts w:ascii="Times New Roman" w:hAnsi="Times New Roman"/>
          <w:sz w:val="24"/>
        </w:rPr>
        <w:t xml:space="preserve">. </w:t>
      </w:r>
      <w:r w:rsidR="0024260E">
        <w:rPr>
          <w:rFonts w:ascii="Times New Roman" w:hAnsi="Times New Roman"/>
          <w:sz w:val="24"/>
        </w:rPr>
        <w:t>T</w:t>
      </w:r>
      <w:r w:rsidRPr="0024260E" w:rsidR="0024260E">
        <w:rPr>
          <w:rFonts w:ascii="Times New Roman" w:hAnsi="Times New Roman"/>
          <w:sz w:val="24"/>
        </w:rPr>
        <w:t xml:space="preserve">erviseohutuse hinnangute väljastamisest </w:t>
      </w:r>
      <w:r w:rsidR="0024260E">
        <w:rPr>
          <w:rFonts w:ascii="Times New Roman" w:hAnsi="Times New Roman"/>
          <w:sz w:val="24"/>
        </w:rPr>
        <w:t xml:space="preserve">loobumisel </w:t>
      </w:r>
      <w:r w:rsidR="00396579">
        <w:rPr>
          <w:rFonts w:ascii="Times New Roman" w:hAnsi="Times New Roman"/>
          <w:sz w:val="24"/>
        </w:rPr>
        <w:t>o</w:t>
      </w:r>
      <w:r w:rsidR="005709FA">
        <w:rPr>
          <w:rFonts w:ascii="Times New Roman" w:hAnsi="Times New Roman"/>
          <w:sz w:val="24"/>
        </w:rPr>
        <w:t>n protsess ja rollid järg</w:t>
      </w:r>
      <w:r w:rsidR="00015D00">
        <w:rPr>
          <w:rFonts w:ascii="Times New Roman" w:hAnsi="Times New Roman"/>
          <w:sz w:val="24"/>
        </w:rPr>
        <w:t>mised</w:t>
      </w:r>
      <w:r w:rsidR="005709FA">
        <w:rPr>
          <w:rFonts w:ascii="Times New Roman" w:hAnsi="Times New Roman"/>
          <w:sz w:val="24"/>
        </w:rPr>
        <w:t>:</w:t>
      </w:r>
    </w:p>
    <w:p w:rsidRPr="00013568" w:rsidR="00CE07B1" w:rsidP="00AF5B07" w:rsidRDefault="00CE07B1" w14:paraId="0A65F1EA" w14:textId="59F9E911">
      <w:pPr>
        <w:pStyle w:val="Loendilik"/>
        <w:numPr>
          <w:ilvl w:val="0"/>
          <w:numId w:val="22"/>
        </w:numPr>
        <w:ind w:left="360"/>
        <w:rPr>
          <w:rFonts w:ascii="Times New Roman" w:hAnsi="Times New Roman"/>
          <w:sz w:val="24"/>
        </w:rPr>
      </w:pPr>
      <w:r w:rsidRPr="00846A88">
        <w:rPr>
          <w:rFonts w:ascii="Times New Roman" w:hAnsi="Times New Roman"/>
          <w:sz w:val="24"/>
        </w:rPr>
        <w:t>Uue ehitise korral laeku</w:t>
      </w:r>
      <w:r w:rsidR="00013568">
        <w:rPr>
          <w:rFonts w:ascii="Times New Roman" w:hAnsi="Times New Roman"/>
          <w:sz w:val="24"/>
        </w:rPr>
        <w:t>vad</w:t>
      </w:r>
      <w:r w:rsidRPr="00846A88">
        <w:rPr>
          <w:rFonts w:ascii="Times New Roman" w:hAnsi="Times New Roman"/>
          <w:sz w:val="24"/>
        </w:rPr>
        <w:t xml:space="preserve"> Terviseametile </w:t>
      </w:r>
      <w:proofErr w:type="spellStart"/>
      <w:r w:rsidRPr="00846A88" w:rsidR="002A5A0A">
        <w:rPr>
          <w:rFonts w:ascii="Times New Roman" w:hAnsi="Times New Roman"/>
          <w:sz w:val="24"/>
        </w:rPr>
        <w:t>E</w:t>
      </w:r>
      <w:r w:rsidR="002A5A0A">
        <w:rPr>
          <w:rFonts w:ascii="Times New Roman" w:hAnsi="Times New Roman"/>
          <w:sz w:val="24"/>
        </w:rPr>
        <w:t>HR-i</w:t>
      </w:r>
      <w:proofErr w:type="spellEnd"/>
      <w:r w:rsidRPr="00846A88" w:rsidR="002A5A0A">
        <w:rPr>
          <w:rFonts w:ascii="Times New Roman" w:hAnsi="Times New Roman"/>
          <w:sz w:val="24"/>
        </w:rPr>
        <w:t xml:space="preserve"> </w:t>
      </w:r>
      <w:r w:rsidRPr="00846A88">
        <w:rPr>
          <w:rFonts w:ascii="Times New Roman" w:hAnsi="Times New Roman"/>
          <w:sz w:val="24"/>
        </w:rPr>
        <w:t xml:space="preserve">kaudu kooskõlastamiseks ehitusprojekt ja kasutusluba/kasutusteatis ning olemasoleva hoone </w:t>
      </w:r>
      <w:r w:rsidRPr="00846A88" w:rsidR="00CA68CA">
        <w:rPr>
          <w:rFonts w:ascii="Times New Roman" w:hAnsi="Times New Roman"/>
          <w:sz w:val="24"/>
        </w:rPr>
        <w:t xml:space="preserve">kasutamise otstarbe muutmise </w:t>
      </w:r>
      <w:r w:rsidRPr="00846A88">
        <w:rPr>
          <w:rFonts w:ascii="Times New Roman" w:hAnsi="Times New Roman"/>
          <w:sz w:val="24"/>
        </w:rPr>
        <w:t>korral kasutusteatis. Terviseamet kontrollib, et hoone vastab kasut</w:t>
      </w:r>
      <w:r w:rsidR="00013568">
        <w:rPr>
          <w:rFonts w:ascii="Times New Roman" w:hAnsi="Times New Roman"/>
          <w:sz w:val="24"/>
        </w:rPr>
        <w:t>us</w:t>
      </w:r>
      <w:r w:rsidRPr="00846A88">
        <w:rPr>
          <w:rFonts w:ascii="Times New Roman" w:hAnsi="Times New Roman"/>
          <w:sz w:val="24"/>
        </w:rPr>
        <w:t xml:space="preserve">otstarbest tulenevalt kehtivatele tervisekaitsenõuetele ja lisab </w:t>
      </w:r>
      <w:proofErr w:type="spellStart"/>
      <w:r w:rsidRPr="00846A88" w:rsidR="00224056">
        <w:rPr>
          <w:rFonts w:ascii="Times New Roman" w:hAnsi="Times New Roman"/>
          <w:sz w:val="24"/>
        </w:rPr>
        <w:t>E</w:t>
      </w:r>
      <w:r w:rsidR="00224056">
        <w:rPr>
          <w:rFonts w:ascii="Times New Roman" w:hAnsi="Times New Roman"/>
          <w:sz w:val="24"/>
        </w:rPr>
        <w:t>HR-i</w:t>
      </w:r>
      <w:proofErr w:type="spellEnd"/>
      <w:r w:rsidRPr="00846A88" w:rsidR="00224056">
        <w:rPr>
          <w:rFonts w:ascii="Times New Roman" w:hAnsi="Times New Roman"/>
          <w:sz w:val="24"/>
        </w:rPr>
        <w:t xml:space="preserve"> </w:t>
      </w:r>
      <w:r w:rsidRPr="00846A88">
        <w:rPr>
          <w:rFonts w:ascii="Times New Roman" w:hAnsi="Times New Roman"/>
          <w:sz w:val="24"/>
        </w:rPr>
        <w:t xml:space="preserve">hoone/ruumi kasutamise otstarbe pinna suuruse ja hinnangu </w:t>
      </w:r>
      <w:r w:rsidRPr="00846A88">
        <w:rPr>
          <w:rFonts w:ascii="Times New Roman" w:hAnsi="Times New Roman"/>
          <w:sz w:val="24"/>
        </w:rPr>
        <w:lastRenderedPageBreak/>
        <w:t>samal ajal teenust saada võivate isikute arvule (märkides lubatud kohtade arvu).</w:t>
      </w:r>
      <w:r w:rsidRPr="00846A88" w:rsidR="00454616">
        <w:rPr>
          <w:rFonts w:ascii="Times New Roman" w:hAnsi="Times New Roman"/>
          <w:sz w:val="24"/>
        </w:rPr>
        <w:t xml:space="preserve"> </w:t>
      </w:r>
      <w:r w:rsidRPr="00846A88">
        <w:rPr>
          <w:rFonts w:ascii="Times New Roman" w:hAnsi="Times New Roman"/>
          <w:sz w:val="24"/>
        </w:rPr>
        <w:t xml:space="preserve">Terviseameti hinnangus on alati viide teenuseliigi määrusele, mille nõuete järgi tervisekaitsenõuete täitmist on hinnatud. Hinnangus tuuakse ära ka samal ajal teenust saavate </w:t>
      </w:r>
      <w:r w:rsidR="001B7F2C">
        <w:rPr>
          <w:rFonts w:ascii="Times New Roman" w:hAnsi="Times New Roman"/>
          <w:sz w:val="24"/>
        </w:rPr>
        <w:t xml:space="preserve">isikute </w:t>
      </w:r>
      <w:r w:rsidRPr="00846A88">
        <w:rPr>
          <w:rFonts w:ascii="Times New Roman" w:hAnsi="Times New Roman"/>
          <w:sz w:val="24"/>
        </w:rPr>
        <w:t xml:space="preserve">maksimaalne arv teenuse osutamise kohas, mis põhineb teenuseliigi määruse põrandapindala nõuetel. </w:t>
      </w:r>
    </w:p>
    <w:p w:rsidRPr="00013568" w:rsidR="0093040D" w:rsidP="00AF5B07" w:rsidRDefault="00CE07B1" w14:paraId="02C68D85" w14:textId="1421362F">
      <w:pPr>
        <w:pStyle w:val="Loendilik"/>
        <w:numPr>
          <w:ilvl w:val="0"/>
          <w:numId w:val="22"/>
        </w:numPr>
        <w:ind w:left="360"/>
        <w:rPr>
          <w:rFonts w:ascii="Times New Roman" w:hAnsi="Times New Roman"/>
          <w:sz w:val="24"/>
        </w:rPr>
      </w:pPr>
      <w:r w:rsidRPr="00846A88">
        <w:rPr>
          <w:rFonts w:ascii="Times New Roman" w:hAnsi="Times New Roman"/>
          <w:sz w:val="24"/>
        </w:rPr>
        <w:t xml:space="preserve">Teenuseosutaja veendub enne tegevusloa taotluse esitamist, et tegutsemiseks valitud ruumid vastavad </w:t>
      </w:r>
      <w:proofErr w:type="spellStart"/>
      <w:r w:rsidRPr="00846A88" w:rsidR="00224056">
        <w:rPr>
          <w:rFonts w:ascii="Times New Roman" w:hAnsi="Times New Roman"/>
          <w:sz w:val="24"/>
        </w:rPr>
        <w:t>E</w:t>
      </w:r>
      <w:r w:rsidR="00224056">
        <w:rPr>
          <w:rFonts w:ascii="Times New Roman" w:hAnsi="Times New Roman"/>
          <w:sz w:val="24"/>
        </w:rPr>
        <w:t>HR-is</w:t>
      </w:r>
      <w:proofErr w:type="spellEnd"/>
      <w:r w:rsidRPr="00846A88" w:rsidR="00224056">
        <w:rPr>
          <w:rFonts w:ascii="Times New Roman" w:hAnsi="Times New Roman"/>
          <w:sz w:val="24"/>
        </w:rPr>
        <w:t xml:space="preserve"> </w:t>
      </w:r>
      <w:r w:rsidRPr="00846A88">
        <w:rPr>
          <w:rFonts w:ascii="Times New Roman" w:hAnsi="Times New Roman"/>
          <w:sz w:val="24"/>
        </w:rPr>
        <w:t>hoolekandeasutuste hoone kasut</w:t>
      </w:r>
      <w:r w:rsidRPr="00846A88" w:rsidR="00454616">
        <w:rPr>
          <w:rFonts w:ascii="Times New Roman" w:hAnsi="Times New Roman"/>
          <w:sz w:val="24"/>
        </w:rPr>
        <w:t xml:space="preserve">amise </w:t>
      </w:r>
      <w:r w:rsidRPr="00846A88">
        <w:rPr>
          <w:rFonts w:ascii="Times New Roman" w:hAnsi="Times New Roman"/>
          <w:sz w:val="24"/>
        </w:rPr>
        <w:t>otstarbele (</w:t>
      </w:r>
      <w:bookmarkStart w:name="_Hlk203641584" w:id="5"/>
      <w:r w:rsidR="001B7F2C">
        <w:rPr>
          <w:rFonts w:ascii="Times New Roman" w:hAnsi="Times New Roman"/>
          <w:sz w:val="24"/>
        </w:rPr>
        <w:t>m</w:t>
      </w:r>
      <w:r w:rsidRPr="00846A88">
        <w:rPr>
          <w:rFonts w:ascii="Times New Roman" w:hAnsi="Times New Roman"/>
          <w:sz w:val="24"/>
        </w:rPr>
        <w:t xml:space="preserve">ajandus- ja </w:t>
      </w:r>
      <w:r w:rsidR="001B7F2C">
        <w:rPr>
          <w:rFonts w:ascii="Times New Roman" w:hAnsi="Times New Roman"/>
          <w:sz w:val="24"/>
        </w:rPr>
        <w:t>t</w:t>
      </w:r>
      <w:r w:rsidRPr="00846A88">
        <w:rPr>
          <w:rFonts w:ascii="Times New Roman" w:hAnsi="Times New Roman"/>
          <w:sz w:val="24"/>
        </w:rPr>
        <w:t>aristuministri</w:t>
      </w:r>
      <w:r w:rsidR="001B7F2C">
        <w:rPr>
          <w:rFonts w:ascii="Times New Roman" w:hAnsi="Times New Roman"/>
          <w:sz w:val="24"/>
        </w:rPr>
        <w:t xml:space="preserve"> </w:t>
      </w:r>
      <w:r w:rsidRPr="00846A88" w:rsidR="001670B4">
        <w:rPr>
          <w:rFonts w:ascii="Times New Roman" w:hAnsi="Times New Roman"/>
          <w:sz w:val="24"/>
        </w:rPr>
        <w:t>2.</w:t>
      </w:r>
      <w:r w:rsidR="001B7F2C">
        <w:rPr>
          <w:rFonts w:ascii="Times New Roman" w:hAnsi="Times New Roman"/>
          <w:sz w:val="24"/>
        </w:rPr>
        <w:t xml:space="preserve"> juuni </w:t>
      </w:r>
      <w:r w:rsidRPr="00846A88" w:rsidR="001670B4">
        <w:rPr>
          <w:rFonts w:ascii="Times New Roman" w:hAnsi="Times New Roman"/>
          <w:sz w:val="24"/>
        </w:rPr>
        <w:t>2015</w:t>
      </w:r>
      <w:r w:rsidR="001B7F2C">
        <w:rPr>
          <w:rFonts w:ascii="Times New Roman" w:hAnsi="Times New Roman"/>
          <w:sz w:val="24"/>
        </w:rPr>
        <w:t>. a</w:t>
      </w:r>
      <w:r w:rsidRPr="00846A88" w:rsidR="001670B4">
        <w:rPr>
          <w:rFonts w:ascii="Times New Roman" w:hAnsi="Times New Roman"/>
          <w:sz w:val="24"/>
        </w:rPr>
        <w:t xml:space="preserve"> </w:t>
      </w:r>
      <w:r w:rsidRPr="00846A88">
        <w:rPr>
          <w:rFonts w:ascii="Times New Roman" w:hAnsi="Times New Roman"/>
          <w:sz w:val="24"/>
        </w:rPr>
        <w:t>määrus</w:t>
      </w:r>
      <w:r w:rsidR="001B7F2C">
        <w:rPr>
          <w:rFonts w:ascii="Times New Roman" w:hAnsi="Times New Roman"/>
          <w:sz w:val="24"/>
        </w:rPr>
        <w:t>e</w:t>
      </w:r>
      <w:r w:rsidRPr="00846A88">
        <w:rPr>
          <w:rFonts w:ascii="Times New Roman" w:hAnsi="Times New Roman"/>
          <w:sz w:val="24"/>
        </w:rPr>
        <w:t xml:space="preserve"> nr 51 „Ehitise kasutamise otstarvete loetelu“</w:t>
      </w:r>
      <w:r w:rsidRPr="00846A88" w:rsidR="004E1955">
        <w:rPr>
          <w:rFonts w:ascii="Times New Roman" w:hAnsi="Times New Roman"/>
          <w:sz w:val="24"/>
        </w:rPr>
        <w:t xml:space="preserve"> lisa</w:t>
      </w:r>
      <w:bookmarkEnd w:id="5"/>
      <w:r w:rsidRPr="00846A88" w:rsidR="004E1955">
        <w:rPr>
          <w:rFonts w:ascii="Times New Roman" w:hAnsi="Times New Roman"/>
          <w:sz w:val="24"/>
        </w:rPr>
        <w:t>)</w:t>
      </w:r>
      <w:r w:rsidRPr="00846A88">
        <w:rPr>
          <w:rFonts w:ascii="Times New Roman" w:hAnsi="Times New Roman"/>
          <w:sz w:val="24"/>
        </w:rPr>
        <w:t xml:space="preserve">. </w:t>
      </w:r>
    </w:p>
    <w:p w:rsidRPr="00013568" w:rsidR="004535C3" w:rsidP="00AF5B07" w:rsidRDefault="00CE07B1" w14:paraId="19F4BC98" w14:textId="1E9A0A15">
      <w:pPr>
        <w:pStyle w:val="Loendilik"/>
        <w:ind w:left="397"/>
        <w:rPr>
          <w:rFonts w:ascii="Times New Roman" w:hAnsi="Times New Roman"/>
          <w:sz w:val="24"/>
        </w:rPr>
      </w:pPr>
      <w:r w:rsidRPr="00846A88">
        <w:rPr>
          <w:rFonts w:ascii="Times New Roman" w:hAnsi="Times New Roman"/>
          <w:sz w:val="24"/>
        </w:rPr>
        <w:t>Kui ruumid/hooned kasut</w:t>
      </w:r>
      <w:r w:rsidR="001B7F2C">
        <w:rPr>
          <w:rFonts w:ascii="Times New Roman" w:hAnsi="Times New Roman"/>
          <w:sz w:val="24"/>
        </w:rPr>
        <w:t>us</w:t>
      </w:r>
      <w:r w:rsidRPr="00846A88">
        <w:rPr>
          <w:rFonts w:ascii="Times New Roman" w:hAnsi="Times New Roman"/>
          <w:sz w:val="24"/>
        </w:rPr>
        <w:t>otstarbele</w:t>
      </w:r>
      <w:r w:rsidR="001B7F2C">
        <w:rPr>
          <w:rFonts w:ascii="Times New Roman" w:hAnsi="Times New Roman"/>
          <w:sz w:val="24"/>
        </w:rPr>
        <w:t xml:space="preserve"> ei vasta</w:t>
      </w:r>
      <w:r w:rsidRPr="00846A88">
        <w:rPr>
          <w:rFonts w:ascii="Times New Roman" w:hAnsi="Times New Roman"/>
          <w:sz w:val="24"/>
        </w:rPr>
        <w:t xml:space="preserve">, tuleb teenuseosutajal teha </w:t>
      </w:r>
      <w:proofErr w:type="spellStart"/>
      <w:r w:rsidRPr="00846A88">
        <w:rPr>
          <w:rFonts w:ascii="Times New Roman" w:hAnsi="Times New Roman"/>
          <w:sz w:val="24"/>
        </w:rPr>
        <w:t>KOV-ile</w:t>
      </w:r>
      <w:proofErr w:type="spellEnd"/>
      <w:r w:rsidRPr="00846A88">
        <w:rPr>
          <w:rFonts w:ascii="Times New Roman" w:hAnsi="Times New Roman"/>
          <w:sz w:val="24"/>
        </w:rPr>
        <w:t xml:space="preserve"> kasut</w:t>
      </w:r>
      <w:r w:rsidR="001B7F2C">
        <w:rPr>
          <w:rFonts w:ascii="Times New Roman" w:hAnsi="Times New Roman"/>
          <w:sz w:val="24"/>
        </w:rPr>
        <w:t>us</w:t>
      </w:r>
      <w:r w:rsidRPr="00846A88">
        <w:rPr>
          <w:rFonts w:ascii="Times New Roman" w:hAnsi="Times New Roman"/>
          <w:sz w:val="24"/>
        </w:rPr>
        <w:t>otstarbe muutmiseks kasutusteatis, misjärel KOV kontrollib ehitusseadustiku § 11</w:t>
      </w:r>
      <w:r w:rsidR="006938F4">
        <w:rPr>
          <w:rFonts w:ascii="Times New Roman" w:hAnsi="Times New Roman"/>
          <w:sz w:val="24"/>
        </w:rPr>
        <w:t xml:space="preserve"> </w:t>
      </w:r>
      <w:r w:rsidRPr="00846A88">
        <w:rPr>
          <w:rFonts w:ascii="Times New Roman" w:hAnsi="Times New Roman"/>
          <w:sz w:val="24"/>
        </w:rPr>
        <w:t>nõuetele vastavust, kaasates Terviseametit ruumidele/hoonele kehtivate</w:t>
      </w:r>
      <w:r w:rsidRPr="00846A88" w:rsidR="00CF0294">
        <w:rPr>
          <w:rFonts w:ascii="Times New Roman" w:hAnsi="Times New Roman"/>
          <w:sz w:val="24"/>
        </w:rPr>
        <w:t xml:space="preserve"> </w:t>
      </w:r>
      <w:r w:rsidRPr="00846A88">
        <w:rPr>
          <w:rFonts w:ascii="Times New Roman" w:hAnsi="Times New Roman"/>
          <w:sz w:val="24"/>
        </w:rPr>
        <w:t xml:space="preserve">tervisekaitsenõuete hindamiseks. </w:t>
      </w:r>
    </w:p>
    <w:p w:rsidRPr="00013568" w:rsidR="00F178B8" w:rsidP="00AF5B07" w:rsidRDefault="00CE07B1" w14:paraId="69A7A8C1" w14:textId="7DB3442B">
      <w:pPr>
        <w:pStyle w:val="Loendilik"/>
        <w:numPr>
          <w:ilvl w:val="0"/>
          <w:numId w:val="22"/>
        </w:numPr>
        <w:ind w:left="360"/>
        <w:rPr>
          <w:rFonts w:ascii="Times New Roman" w:hAnsi="Times New Roman"/>
          <w:sz w:val="24"/>
        </w:rPr>
      </w:pPr>
      <w:r w:rsidRPr="00846A88">
        <w:rPr>
          <w:rFonts w:ascii="Times New Roman" w:hAnsi="Times New Roman"/>
          <w:sz w:val="24"/>
        </w:rPr>
        <w:t>Peale kontrollimist, et ruumid vastavad kas</w:t>
      </w:r>
      <w:r w:rsidRPr="00846A88" w:rsidR="004535C3">
        <w:rPr>
          <w:rFonts w:ascii="Times New Roman" w:hAnsi="Times New Roman"/>
          <w:sz w:val="24"/>
        </w:rPr>
        <w:t>ut</w:t>
      </w:r>
      <w:r w:rsidR="001B7F2C">
        <w:rPr>
          <w:rFonts w:ascii="Times New Roman" w:hAnsi="Times New Roman"/>
          <w:sz w:val="24"/>
        </w:rPr>
        <w:t>us</w:t>
      </w:r>
      <w:r w:rsidRPr="00846A88">
        <w:rPr>
          <w:rFonts w:ascii="Times New Roman" w:hAnsi="Times New Roman"/>
          <w:sz w:val="24"/>
        </w:rPr>
        <w:t xml:space="preserve">otstarbele, esitab teenuseosutaja </w:t>
      </w:r>
      <w:r w:rsidRPr="00846A88" w:rsidR="006938F4">
        <w:rPr>
          <w:rFonts w:ascii="Times New Roman" w:hAnsi="Times New Roman"/>
          <w:sz w:val="24"/>
        </w:rPr>
        <w:t>S</w:t>
      </w:r>
      <w:r w:rsidR="006938F4">
        <w:rPr>
          <w:rFonts w:ascii="Times New Roman" w:hAnsi="Times New Roman"/>
          <w:sz w:val="24"/>
        </w:rPr>
        <w:t>KA-</w:t>
      </w:r>
      <w:proofErr w:type="spellStart"/>
      <w:r w:rsidR="006938F4">
        <w:rPr>
          <w:rFonts w:ascii="Times New Roman" w:hAnsi="Times New Roman"/>
          <w:sz w:val="24"/>
        </w:rPr>
        <w:t>le</w:t>
      </w:r>
      <w:proofErr w:type="spellEnd"/>
      <w:r w:rsidRPr="00846A88" w:rsidR="006938F4">
        <w:rPr>
          <w:rFonts w:ascii="Times New Roman" w:hAnsi="Times New Roman"/>
          <w:sz w:val="24"/>
        </w:rPr>
        <w:t xml:space="preserve"> </w:t>
      </w:r>
      <w:r w:rsidRPr="00846A88">
        <w:rPr>
          <w:rFonts w:ascii="Times New Roman" w:hAnsi="Times New Roman"/>
          <w:sz w:val="24"/>
        </w:rPr>
        <w:t>taotluse tegevusloa väljastamiseks.</w:t>
      </w:r>
    </w:p>
    <w:p w:rsidRPr="00846A88" w:rsidR="7F9873E2" w:rsidP="00AF5B07" w:rsidRDefault="006938F4" w14:paraId="1A5BE140" w14:textId="04F93985">
      <w:pPr>
        <w:pStyle w:val="Loendilik"/>
        <w:numPr>
          <w:ilvl w:val="0"/>
          <w:numId w:val="22"/>
        </w:numPr>
        <w:ind w:left="360"/>
        <w:rPr>
          <w:rFonts w:ascii="Times New Roman" w:hAnsi="Times New Roman"/>
          <w:sz w:val="24"/>
        </w:rPr>
      </w:pPr>
      <w:r w:rsidRPr="00846A88">
        <w:rPr>
          <w:rFonts w:ascii="Times New Roman" w:hAnsi="Times New Roman"/>
          <w:sz w:val="24"/>
        </w:rPr>
        <w:t>S</w:t>
      </w:r>
      <w:r>
        <w:rPr>
          <w:rFonts w:ascii="Times New Roman" w:hAnsi="Times New Roman"/>
          <w:sz w:val="24"/>
        </w:rPr>
        <w:t>KA</w:t>
      </w:r>
      <w:r w:rsidRPr="00846A88">
        <w:rPr>
          <w:rFonts w:ascii="Times New Roman" w:hAnsi="Times New Roman"/>
          <w:sz w:val="24"/>
        </w:rPr>
        <w:t xml:space="preserve"> </w:t>
      </w:r>
      <w:r w:rsidRPr="00846A88" w:rsidR="00E7224B">
        <w:rPr>
          <w:rFonts w:ascii="Times New Roman" w:hAnsi="Times New Roman"/>
          <w:sz w:val="24"/>
        </w:rPr>
        <w:t>kontrollib muu hulgas</w:t>
      </w:r>
      <w:r w:rsidRPr="00846A88" w:rsidR="00E609B1">
        <w:rPr>
          <w:rFonts w:ascii="Times New Roman" w:hAnsi="Times New Roman"/>
          <w:sz w:val="24"/>
        </w:rPr>
        <w:t xml:space="preserve"> </w:t>
      </w:r>
      <w:proofErr w:type="spellStart"/>
      <w:r w:rsidRPr="00846A88" w:rsidR="00E609B1">
        <w:rPr>
          <w:rFonts w:ascii="Times New Roman" w:hAnsi="Times New Roman"/>
          <w:sz w:val="24"/>
        </w:rPr>
        <w:t>E</w:t>
      </w:r>
      <w:r>
        <w:rPr>
          <w:rFonts w:ascii="Times New Roman" w:hAnsi="Times New Roman"/>
          <w:sz w:val="24"/>
        </w:rPr>
        <w:t>HR-i</w:t>
      </w:r>
      <w:r w:rsidRPr="00846A88" w:rsidR="00E609B1">
        <w:rPr>
          <w:rFonts w:ascii="Times New Roman" w:hAnsi="Times New Roman"/>
          <w:sz w:val="24"/>
        </w:rPr>
        <w:t>st</w:t>
      </w:r>
      <w:proofErr w:type="spellEnd"/>
      <w:r w:rsidRPr="00846A88" w:rsidR="00E609B1">
        <w:rPr>
          <w:rFonts w:ascii="Times New Roman" w:hAnsi="Times New Roman"/>
          <w:sz w:val="24"/>
        </w:rPr>
        <w:t>, kas</w:t>
      </w:r>
      <w:r w:rsidRPr="00846A88" w:rsidR="00E7224B">
        <w:rPr>
          <w:rFonts w:ascii="Times New Roman" w:hAnsi="Times New Roman"/>
          <w:sz w:val="24"/>
        </w:rPr>
        <w:t xml:space="preserve"> </w:t>
      </w:r>
      <w:r w:rsidRPr="005A33A1" w:rsidR="00E609B1">
        <w:rPr>
          <w:rFonts w:ascii="Times New Roman" w:hAnsi="Times New Roman"/>
          <w:color w:val="000000"/>
          <w:sz w:val="24"/>
          <w:shd w:val="clear" w:color="auto" w:fill="FFFFFF"/>
        </w:rPr>
        <w:t xml:space="preserve">teenuse osutamiseks </w:t>
      </w:r>
      <w:r w:rsidRPr="00846A88" w:rsidR="00E609B1">
        <w:rPr>
          <w:rFonts w:ascii="Times New Roman" w:hAnsi="Times New Roman"/>
          <w:sz w:val="24"/>
          <w:shd w:val="clear" w:color="auto" w:fill="FFFFFF"/>
        </w:rPr>
        <w:t xml:space="preserve">valitud hoone või ruumide </w:t>
      </w:r>
      <w:r w:rsidRPr="005A33A1" w:rsidR="00E609B1">
        <w:rPr>
          <w:rFonts w:ascii="Times New Roman" w:hAnsi="Times New Roman"/>
          <w:color w:val="000000"/>
          <w:sz w:val="24"/>
          <w:shd w:val="clear" w:color="auto" w:fill="FFFFFF"/>
        </w:rPr>
        <w:t>kasutamise otstarve vastab teenuse osutamise eesmärgile</w:t>
      </w:r>
      <w:r w:rsidR="00E609B1">
        <w:rPr>
          <w:rFonts w:ascii="Times New Roman" w:hAnsi="Times New Roman"/>
          <w:color w:val="000000"/>
          <w:sz w:val="24"/>
          <w:shd w:val="clear" w:color="auto" w:fill="FFFFFF"/>
        </w:rPr>
        <w:t xml:space="preserve"> ja </w:t>
      </w:r>
      <w:r w:rsidRPr="00846A88" w:rsidR="00CE07B1">
        <w:rPr>
          <w:rFonts w:ascii="Times New Roman" w:hAnsi="Times New Roman"/>
          <w:sz w:val="24"/>
        </w:rPr>
        <w:t>väljastab tegevusloa või keeldub</w:t>
      </w:r>
      <w:r w:rsidRPr="00846A88" w:rsidR="00E609B1">
        <w:rPr>
          <w:rFonts w:ascii="Times New Roman" w:hAnsi="Times New Roman"/>
          <w:sz w:val="24"/>
        </w:rPr>
        <w:t xml:space="preserve"> sellest</w:t>
      </w:r>
      <w:r w:rsidRPr="00846A88" w:rsidR="00CE07B1">
        <w:rPr>
          <w:rFonts w:ascii="Times New Roman" w:hAnsi="Times New Roman"/>
          <w:sz w:val="24"/>
        </w:rPr>
        <w:t>.</w:t>
      </w:r>
    </w:p>
    <w:p w:rsidRPr="0057201A" w:rsidR="00074C37" w:rsidP="00AF5B07" w:rsidRDefault="00074C37" w14:paraId="7C6E7B62" w14:textId="77777777">
      <w:pPr>
        <w:rPr>
          <w:rFonts w:ascii="Times New Roman" w:hAnsi="Times New Roman"/>
          <w:sz w:val="24"/>
        </w:rPr>
      </w:pPr>
    </w:p>
    <w:p w:rsidRPr="00813BC9" w:rsidR="004C5AAF" w:rsidP="13A9AFE0" w:rsidRDefault="00AB489F" w14:paraId="783C26CB" w14:textId="0E323FED">
      <w:pPr>
        <w:rPr>
          <w:rFonts w:ascii="Times New Roman" w:hAnsi="Times New Roman"/>
          <w:sz w:val="24"/>
          <w:szCs w:val="24"/>
        </w:rPr>
      </w:pPr>
      <w:r w:rsidRPr="13A9AFE0" w:rsidR="7B510958">
        <w:rPr>
          <w:rFonts w:ascii="Times New Roman" w:hAnsi="Times New Roman"/>
          <w:sz w:val="24"/>
          <w:szCs w:val="24"/>
        </w:rPr>
        <w:t>E</w:t>
      </w:r>
      <w:r w:rsidRPr="13A9AFE0" w:rsidR="64DE1B01">
        <w:rPr>
          <w:rFonts w:ascii="Times New Roman" w:hAnsi="Times New Roman"/>
          <w:sz w:val="24"/>
          <w:szCs w:val="24"/>
        </w:rPr>
        <w:t>hitiste kasutamise otstar</w:t>
      </w:r>
      <w:r w:rsidRPr="13A9AFE0" w:rsidR="2E061CDC">
        <w:rPr>
          <w:rFonts w:ascii="Times New Roman" w:hAnsi="Times New Roman"/>
          <w:sz w:val="24"/>
          <w:szCs w:val="24"/>
        </w:rPr>
        <w:t>bed</w:t>
      </w:r>
      <w:r w:rsidRPr="13A9AFE0" w:rsidR="3992DCFA">
        <w:rPr>
          <w:rFonts w:ascii="Times New Roman" w:hAnsi="Times New Roman"/>
          <w:sz w:val="24"/>
          <w:szCs w:val="24"/>
        </w:rPr>
        <w:t xml:space="preserve"> </w:t>
      </w:r>
      <w:r w:rsidRPr="13A9AFE0" w:rsidR="2E061CDC">
        <w:rPr>
          <w:rFonts w:ascii="Times New Roman" w:hAnsi="Times New Roman"/>
          <w:sz w:val="24"/>
          <w:szCs w:val="24"/>
        </w:rPr>
        <w:t xml:space="preserve">on </w:t>
      </w:r>
      <w:r w:rsidRPr="13A9AFE0" w:rsidR="7B510958">
        <w:rPr>
          <w:rFonts w:ascii="Times New Roman" w:hAnsi="Times New Roman"/>
          <w:sz w:val="24"/>
          <w:szCs w:val="24"/>
        </w:rPr>
        <w:t>sätestatud</w:t>
      </w:r>
      <w:r w:rsidRPr="13A9AFE0" w:rsidR="2E061CDC">
        <w:rPr>
          <w:rFonts w:ascii="Times New Roman" w:hAnsi="Times New Roman"/>
          <w:sz w:val="24"/>
          <w:szCs w:val="24"/>
        </w:rPr>
        <w:t xml:space="preserve"> </w:t>
      </w:r>
      <w:r w:rsidRPr="13A9AFE0" w:rsidR="3992DCFA">
        <w:rPr>
          <w:rFonts w:ascii="Times New Roman" w:hAnsi="Times New Roman"/>
          <w:sz w:val="24"/>
          <w:szCs w:val="24"/>
        </w:rPr>
        <w:t>m</w:t>
      </w:r>
      <w:r w:rsidRPr="13A9AFE0" w:rsidR="2E061CDC">
        <w:rPr>
          <w:rFonts w:ascii="Times New Roman" w:hAnsi="Times New Roman"/>
          <w:sz w:val="24"/>
          <w:szCs w:val="24"/>
        </w:rPr>
        <w:t xml:space="preserve">ajandus- ja </w:t>
      </w:r>
      <w:r w:rsidRPr="13A9AFE0" w:rsidR="3992DCFA">
        <w:rPr>
          <w:rFonts w:ascii="Times New Roman" w:hAnsi="Times New Roman"/>
          <w:sz w:val="24"/>
          <w:szCs w:val="24"/>
        </w:rPr>
        <w:t>t</w:t>
      </w:r>
      <w:r w:rsidRPr="13A9AFE0" w:rsidR="2E061CDC">
        <w:rPr>
          <w:rFonts w:ascii="Times New Roman" w:hAnsi="Times New Roman"/>
          <w:sz w:val="24"/>
          <w:szCs w:val="24"/>
        </w:rPr>
        <w:t>aristuministri 2.</w:t>
      </w:r>
      <w:r w:rsidRPr="13A9AFE0" w:rsidR="3992DCFA">
        <w:rPr>
          <w:rFonts w:ascii="Times New Roman" w:hAnsi="Times New Roman"/>
          <w:sz w:val="24"/>
          <w:szCs w:val="24"/>
        </w:rPr>
        <w:t xml:space="preserve"> juuni </w:t>
      </w:r>
      <w:r w:rsidRPr="13A9AFE0" w:rsidR="2E061CDC">
        <w:rPr>
          <w:rFonts w:ascii="Times New Roman" w:hAnsi="Times New Roman"/>
          <w:sz w:val="24"/>
          <w:szCs w:val="24"/>
        </w:rPr>
        <w:t>2015</w:t>
      </w:r>
      <w:r w:rsidRPr="13A9AFE0" w:rsidR="3992DCFA">
        <w:rPr>
          <w:rFonts w:ascii="Times New Roman" w:hAnsi="Times New Roman"/>
          <w:sz w:val="24"/>
          <w:szCs w:val="24"/>
        </w:rPr>
        <w:t>. a</w:t>
      </w:r>
      <w:r w:rsidRPr="13A9AFE0" w:rsidR="2E061CDC">
        <w:rPr>
          <w:rFonts w:ascii="Times New Roman" w:hAnsi="Times New Roman"/>
          <w:sz w:val="24"/>
          <w:szCs w:val="24"/>
        </w:rPr>
        <w:t xml:space="preserve"> määruse nr 51 „Ehitise kasutamise otstarvete loetelu“ lisas</w:t>
      </w:r>
      <w:r w:rsidRPr="13A9AFE0" w:rsidR="7F13150F">
        <w:rPr>
          <w:rFonts w:ascii="Times New Roman" w:hAnsi="Times New Roman"/>
          <w:sz w:val="24"/>
          <w:szCs w:val="24"/>
        </w:rPr>
        <w:t>.</w:t>
      </w:r>
      <w:r w:rsidRPr="13A9AFE0" w:rsidR="134F2C1A">
        <w:rPr>
          <w:rFonts w:ascii="Times New Roman" w:hAnsi="Times New Roman"/>
          <w:sz w:val="24"/>
          <w:szCs w:val="24"/>
        </w:rPr>
        <w:t xml:space="preserve"> M</w:t>
      </w:r>
      <w:r w:rsidRPr="13A9AFE0" w:rsidR="07E3E943">
        <w:rPr>
          <w:rFonts w:ascii="Times New Roman" w:hAnsi="Times New Roman"/>
          <w:sz w:val="24"/>
          <w:szCs w:val="24"/>
        </w:rPr>
        <w:t>uudatuse</w:t>
      </w:r>
      <w:r w:rsidRPr="13A9AFE0" w:rsidR="472FA809">
        <w:rPr>
          <w:rFonts w:ascii="Times New Roman" w:hAnsi="Times New Roman"/>
          <w:sz w:val="24"/>
          <w:szCs w:val="24"/>
        </w:rPr>
        <w:t xml:space="preserve"> </w:t>
      </w:r>
      <w:r w:rsidRPr="13A9AFE0" w:rsidR="5F844B00">
        <w:rPr>
          <w:rFonts w:ascii="Times New Roman" w:hAnsi="Times New Roman"/>
          <w:sz w:val="24"/>
          <w:szCs w:val="24"/>
        </w:rPr>
        <w:t xml:space="preserve">praktikasse rakendamise lihtsustamiseks töötab SKA </w:t>
      </w:r>
      <w:r w:rsidRPr="13A9AFE0" w:rsidR="5A717DA9">
        <w:rPr>
          <w:rFonts w:ascii="Times New Roman" w:hAnsi="Times New Roman"/>
          <w:sz w:val="24"/>
          <w:szCs w:val="24"/>
        </w:rPr>
        <w:t xml:space="preserve">välja </w:t>
      </w:r>
      <w:r w:rsidRPr="13A9AFE0" w:rsidR="5F844B00">
        <w:rPr>
          <w:rFonts w:ascii="Times New Roman" w:hAnsi="Times New Roman"/>
          <w:sz w:val="24"/>
          <w:szCs w:val="24"/>
        </w:rPr>
        <w:t xml:space="preserve">teenuseosutajatele </w:t>
      </w:r>
      <w:r w:rsidRPr="13A9AFE0" w:rsidR="3992DCFA">
        <w:rPr>
          <w:rFonts w:ascii="Times New Roman" w:hAnsi="Times New Roman"/>
          <w:sz w:val="24"/>
          <w:szCs w:val="24"/>
        </w:rPr>
        <w:t>mõeldud</w:t>
      </w:r>
      <w:r w:rsidRPr="13A9AFE0" w:rsidR="5F844B00">
        <w:rPr>
          <w:rFonts w:ascii="Times New Roman" w:hAnsi="Times New Roman"/>
          <w:sz w:val="24"/>
          <w:szCs w:val="24"/>
        </w:rPr>
        <w:t xml:space="preserve"> juhendi, </w:t>
      </w:r>
      <w:r w:rsidRPr="13A9AFE0" w:rsidR="5052A301">
        <w:rPr>
          <w:rFonts w:ascii="Times New Roman" w:hAnsi="Times New Roman"/>
          <w:sz w:val="24"/>
          <w:szCs w:val="24"/>
        </w:rPr>
        <w:t>mi</w:t>
      </w:r>
      <w:r w:rsidRPr="13A9AFE0" w:rsidR="5A717DA9">
        <w:rPr>
          <w:rFonts w:ascii="Times New Roman" w:hAnsi="Times New Roman"/>
          <w:sz w:val="24"/>
          <w:szCs w:val="24"/>
        </w:rPr>
        <w:t>s aitab</w:t>
      </w:r>
      <w:r w:rsidRPr="13A9AFE0" w:rsidR="6E2A0AE5">
        <w:rPr>
          <w:rFonts w:ascii="Times New Roman" w:hAnsi="Times New Roman"/>
          <w:sz w:val="24"/>
          <w:szCs w:val="24"/>
        </w:rPr>
        <w:t xml:space="preserve"> teenuseosutajal </w:t>
      </w:r>
      <w:r w:rsidRPr="13A9AFE0" w:rsidR="1766167F">
        <w:rPr>
          <w:rFonts w:ascii="Times New Roman" w:hAnsi="Times New Roman"/>
          <w:sz w:val="24"/>
          <w:szCs w:val="24"/>
        </w:rPr>
        <w:t>veenduda</w:t>
      </w:r>
      <w:r w:rsidRPr="13A9AFE0" w:rsidR="69A6FD8E">
        <w:rPr>
          <w:rFonts w:ascii="Times New Roman" w:hAnsi="Times New Roman"/>
          <w:sz w:val="24"/>
          <w:szCs w:val="24"/>
        </w:rPr>
        <w:t>, milline kasut</w:t>
      </w:r>
      <w:r w:rsidRPr="13A9AFE0" w:rsidR="3992DCFA">
        <w:rPr>
          <w:rFonts w:ascii="Times New Roman" w:hAnsi="Times New Roman"/>
          <w:sz w:val="24"/>
          <w:szCs w:val="24"/>
        </w:rPr>
        <w:t>us</w:t>
      </w:r>
      <w:r w:rsidRPr="13A9AFE0" w:rsidR="69A6FD8E">
        <w:rPr>
          <w:rFonts w:ascii="Times New Roman" w:hAnsi="Times New Roman"/>
          <w:sz w:val="24"/>
          <w:szCs w:val="24"/>
        </w:rPr>
        <w:t xml:space="preserve">otstarve </w:t>
      </w:r>
      <w:r w:rsidRPr="13A9AFE0" w:rsidR="3992DCFA">
        <w:rPr>
          <w:rFonts w:ascii="Times New Roman" w:hAnsi="Times New Roman"/>
          <w:sz w:val="24"/>
          <w:szCs w:val="24"/>
        </w:rPr>
        <w:t>nende</w:t>
      </w:r>
      <w:r w:rsidRPr="13A9AFE0" w:rsidR="69A6FD8E">
        <w:rPr>
          <w:rFonts w:ascii="Times New Roman" w:hAnsi="Times New Roman"/>
          <w:sz w:val="24"/>
          <w:szCs w:val="24"/>
        </w:rPr>
        <w:t xml:space="preserve"> teenuse sisu</w:t>
      </w:r>
      <w:r w:rsidRPr="13A9AFE0" w:rsidR="109EB2AB">
        <w:rPr>
          <w:rFonts w:ascii="Times New Roman" w:hAnsi="Times New Roman"/>
          <w:sz w:val="24"/>
          <w:szCs w:val="24"/>
        </w:rPr>
        <w:t>ga</w:t>
      </w:r>
      <w:r w:rsidRPr="13A9AFE0" w:rsidR="3992DCFA">
        <w:rPr>
          <w:rFonts w:ascii="Times New Roman" w:hAnsi="Times New Roman"/>
          <w:sz w:val="24"/>
          <w:szCs w:val="24"/>
        </w:rPr>
        <w:t xml:space="preserve"> sobitub</w:t>
      </w:r>
      <w:r w:rsidRPr="13A9AFE0" w:rsidR="109EB2AB">
        <w:rPr>
          <w:rFonts w:ascii="Times New Roman" w:hAnsi="Times New Roman"/>
          <w:sz w:val="24"/>
          <w:szCs w:val="24"/>
        </w:rPr>
        <w:t xml:space="preserve">. </w:t>
      </w:r>
      <w:commentRangeStart w:id="104866233"/>
      <w:r w:rsidRPr="13A9AFE0" w:rsidR="127DB0FD">
        <w:rPr>
          <w:rFonts w:ascii="Times New Roman" w:hAnsi="Times New Roman"/>
          <w:sz w:val="24"/>
          <w:szCs w:val="24"/>
        </w:rPr>
        <w:t>Juh</w:t>
      </w:r>
      <w:r w:rsidRPr="13A9AFE0" w:rsidR="3992DCFA">
        <w:rPr>
          <w:rFonts w:ascii="Times New Roman" w:hAnsi="Times New Roman"/>
          <w:sz w:val="24"/>
          <w:szCs w:val="24"/>
        </w:rPr>
        <w:t>endis</w:t>
      </w:r>
      <w:r w:rsidRPr="13A9AFE0" w:rsidR="127DB0FD">
        <w:rPr>
          <w:rFonts w:ascii="Times New Roman" w:hAnsi="Times New Roman"/>
          <w:sz w:val="24"/>
          <w:szCs w:val="24"/>
        </w:rPr>
        <w:t xml:space="preserve"> </w:t>
      </w:r>
      <w:r w:rsidRPr="13A9AFE0" w:rsidR="297F3C90">
        <w:rPr>
          <w:rFonts w:ascii="Times New Roman" w:hAnsi="Times New Roman"/>
          <w:sz w:val="24"/>
          <w:szCs w:val="24"/>
        </w:rPr>
        <w:t>täpsustatakse</w:t>
      </w:r>
      <w:r w:rsidRPr="13A9AFE0" w:rsidR="127DB0FD">
        <w:rPr>
          <w:rFonts w:ascii="Times New Roman" w:hAnsi="Times New Roman"/>
          <w:sz w:val="24"/>
          <w:szCs w:val="24"/>
        </w:rPr>
        <w:t xml:space="preserve"> ka teenusele kehtestatud nõude</w:t>
      </w:r>
      <w:r w:rsidRPr="13A9AFE0" w:rsidR="3992DCFA">
        <w:rPr>
          <w:rFonts w:ascii="Times New Roman" w:hAnsi="Times New Roman"/>
          <w:sz w:val="24"/>
          <w:szCs w:val="24"/>
        </w:rPr>
        <w:t>i</w:t>
      </w:r>
      <w:r w:rsidRPr="13A9AFE0" w:rsidR="127DB0FD">
        <w:rPr>
          <w:rFonts w:ascii="Times New Roman" w:hAnsi="Times New Roman"/>
          <w:sz w:val="24"/>
          <w:szCs w:val="24"/>
        </w:rPr>
        <w:t>d vastavalt rahvatervishoiu seaduse alusel kehtestatud määrustele</w:t>
      </w:r>
      <w:r w:rsidRPr="13A9AFE0" w:rsidR="24582495">
        <w:rPr>
          <w:rFonts w:ascii="Times New Roman" w:hAnsi="Times New Roman"/>
          <w:sz w:val="24"/>
          <w:szCs w:val="24"/>
        </w:rPr>
        <w:t>.</w:t>
      </w:r>
      <w:commentRangeEnd w:id="104866233"/>
      <w:r>
        <w:rPr>
          <w:rStyle w:val="CommentReference"/>
        </w:rPr>
        <w:commentReference w:id="104866233"/>
      </w:r>
    </w:p>
    <w:p w:rsidRPr="005A33A1" w:rsidR="00813BC9" w:rsidP="00AF5B07" w:rsidRDefault="00813BC9" w14:paraId="0B65DBCA" w14:textId="77777777">
      <w:pPr>
        <w:rPr>
          <w:rFonts w:ascii="Times New Roman" w:hAnsi="Times New Roman"/>
          <w:sz w:val="24"/>
          <w:highlight w:val="yellow"/>
        </w:rPr>
      </w:pPr>
    </w:p>
    <w:p w:rsidR="00A33E39" w:rsidP="13A9AFE0" w:rsidRDefault="69AFC91F" w14:paraId="42E0355F" w14:textId="741EB0E6">
      <w:pPr>
        <w:rPr>
          <w:rFonts w:ascii="Times New Roman" w:hAnsi="Times New Roman"/>
          <w:sz w:val="24"/>
          <w:szCs w:val="24"/>
        </w:rPr>
      </w:pPr>
      <w:commentRangeStart w:id="437430542"/>
      <w:commentRangeStart w:id="1290494714"/>
      <w:r w:rsidRPr="13A9AFE0" w:rsidR="2420FD39">
        <w:rPr>
          <w:rFonts w:ascii="Times New Roman" w:hAnsi="Times New Roman"/>
          <w:b w:val="1"/>
          <w:bCs w:val="1"/>
          <w:sz w:val="24"/>
          <w:szCs w:val="24"/>
        </w:rPr>
        <w:t xml:space="preserve">Eelnõu §-ga </w:t>
      </w:r>
      <w:r w:rsidRPr="13A9AFE0" w:rsidR="0B77DF3D">
        <w:rPr>
          <w:rFonts w:ascii="Times New Roman" w:hAnsi="Times New Roman"/>
          <w:b w:val="1"/>
          <w:bCs w:val="1"/>
          <w:sz w:val="24"/>
          <w:szCs w:val="24"/>
        </w:rPr>
        <w:t>7</w:t>
      </w:r>
      <w:r w:rsidRPr="13A9AFE0" w:rsidR="0B77DF3D">
        <w:rPr>
          <w:rFonts w:ascii="Times New Roman" w:hAnsi="Times New Roman"/>
          <w:b w:val="1"/>
          <w:bCs w:val="1"/>
          <w:sz w:val="24"/>
          <w:szCs w:val="24"/>
        </w:rPr>
        <w:t xml:space="preserve"> </w:t>
      </w:r>
      <w:r w:rsidRPr="13A9AFE0" w:rsidR="2420FD39">
        <w:rPr>
          <w:rFonts w:ascii="Times New Roman" w:hAnsi="Times New Roman"/>
          <w:b w:val="1"/>
          <w:bCs w:val="1"/>
          <w:sz w:val="24"/>
          <w:szCs w:val="24"/>
        </w:rPr>
        <w:t>muudetakse tubakaseadust</w:t>
      </w:r>
      <w:r w:rsidRPr="13A9AFE0" w:rsidR="3992DCFA">
        <w:rPr>
          <w:rFonts w:ascii="Times New Roman" w:hAnsi="Times New Roman"/>
          <w:b w:val="1"/>
          <w:bCs w:val="1"/>
          <w:sz w:val="24"/>
          <w:szCs w:val="24"/>
        </w:rPr>
        <w:t xml:space="preserve"> (</w:t>
      </w:r>
      <w:r w:rsidRPr="13A9AFE0" w:rsidR="3992DCFA">
        <w:rPr>
          <w:rFonts w:ascii="Times New Roman" w:hAnsi="Times New Roman"/>
          <w:b w:val="1"/>
          <w:bCs w:val="1"/>
          <w:sz w:val="24"/>
          <w:szCs w:val="24"/>
        </w:rPr>
        <w:t>TubS</w:t>
      </w:r>
      <w:r w:rsidRPr="13A9AFE0" w:rsidR="3992DCFA">
        <w:rPr>
          <w:rFonts w:ascii="Times New Roman" w:hAnsi="Times New Roman"/>
          <w:b w:val="1"/>
          <w:bCs w:val="1"/>
          <w:sz w:val="24"/>
          <w:szCs w:val="24"/>
        </w:rPr>
        <w:t>)</w:t>
      </w:r>
      <w:r w:rsidRPr="13A9AFE0" w:rsidR="6396E993">
        <w:rPr>
          <w:rFonts w:ascii="Times New Roman" w:hAnsi="Times New Roman"/>
          <w:b w:val="1"/>
          <w:bCs w:val="1"/>
          <w:sz w:val="24"/>
          <w:szCs w:val="24"/>
        </w:rPr>
        <w:t>.</w:t>
      </w:r>
      <w:r w:rsidRPr="13A9AFE0" w:rsidR="2420FD39">
        <w:rPr>
          <w:rFonts w:ascii="Times New Roman" w:hAnsi="Times New Roman"/>
          <w:b w:val="1"/>
          <w:bCs w:val="1"/>
          <w:sz w:val="24"/>
          <w:szCs w:val="24"/>
        </w:rPr>
        <w:t xml:space="preserve"> </w:t>
      </w:r>
      <w:commentRangeEnd w:id="437430542"/>
      <w:r>
        <w:rPr>
          <w:rStyle w:val="CommentReference"/>
        </w:rPr>
        <w:commentReference w:id="437430542"/>
      </w:r>
      <w:commentRangeEnd w:id="1290494714"/>
      <w:r>
        <w:rPr>
          <w:rStyle w:val="CommentReference"/>
        </w:rPr>
        <w:commentReference w:id="1290494714"/>
      </w:r>
      <w:r w:rsidRPr="13A9AFE0" w:rsidR="45DC1173">
        <w:rPr>
          <w:rFonts w:ascii="Times New Roman" w:hAnsi="Times New Roman"/>
          <w:sz w:val="24"/>
          <w:szCs w:val="24"/>
        </w:rPr>
        <w:t xml:space="preserve">Muudatustega </w:t>
      </w:r>
      <w:r w:rsidRPr="13A9AFE0" w:rsidR="3992DCFA">
        <w:rPr>
          <w:rFonts w:ascii="Times New Roman" w:hAnsi="Times New Roman"/>
          <w:sz w:val="24"/>
          <w:szCs w:val="24"/>
        </w:rPr>
        <w:t>lü</w:t>
      </w:r>
      <w:r w:rsidRPr="13A9AFE0" w:rsidR="45DC1173">
        <w:rPr>
          <w:rFonts w:ascii="Times New Roman" w:hAnsi="Times New Roman"/>
          <w:sz w:val="24"/>
          <w:szCs w:val="24"/>
        </w:rPr>
        <w:t xml:space="preserve">hendatakse oluliselt </w:t>
      </w:r>
      <w:r w:rsidRPr="13A9AFE0" w:rsidR="3992DCFA">
        <w:rPr>
          <w:rFonts w:ascii="Times New Roman" w:hAnsi="Times New Roman"/>
          <w:sz w:val="24"/>
          <w:szCs w:val="24"/>
        </w:rPr>
        <w:t xml:space="preserve">selliste </w:t>
      </w:r>
      <w:r w:rsidRPr="13A9AFE0" w:rsidR="45DC1173">
        <w:rPr>
          <w:rFonts w:ascii="Times New Roman" w:hAnsi="Times New Roman"/>
          <w:sz w:val="24"/>
          <w:szCs w:val="24"/>
        </w:rPr>
        <w:t>asutus</w:t>
      </w:r>
      <w:r w:rsidRPr="13A9AFE0" w:rsidR="3992DCFA">
        <w:rPr>
          <w:rFonts w:ascii="Times New Roman" w:hAnsi="Times New Roman"/>
          <w:sz w:val="24"/>
          <w:szCs w:val="24"/>
        </w:rPr>
        <w:t>te loetelu</w:t>
      </w:r>
      <w:r w:rsidRPr="13A9AFE0" w:rsidR="45DC1173">
        <w:rPr>
          <w:rFonts w:ascii="Times New Roman" w:hAnsi="Times New Roman"/>
          <w:sz w:val="24"/>
          <w:szCs w:val="24"/>
        </w:rPr>
        <w:t>, kus on lubatud suitsetamine suits</w:t>
      </w:r>
      <w:r w:rsidRPr="13A9AFE0" w:rsidR="3992DCFA">
        <w:rPr>
          <w:rFonts w:ascii="Times New Roman" w:hAnsi="Times New Roman"/>
          <w:sz w:val="24"/>
          <w:szCs w:val="24"/>
        </w:rPr>
        <w:t>etamisr</w:t>
      </w:r>
      <w:r w:rsidRPr="13A9AFE0" w:rsidR="45DC1173">
        <w:rPr>
          <w:rFonts w:ascii="Times New Roman" w:hAnsi="Times New Roman"/>
          <w:sz w:val="24"/>
          <w:szCs w:val="24"/>
        </w:rPr>
        <w:t>uumides</w:t>
      </w:r>
      <w:r w:rsidRPr="13A9AFE0" w:rsidR="3992DCFA">
        <w:rPr>
          <w:rFonts w:ascii="Times New Roman" w:hAnsi="Times New Roman"/>
          <w:sz w:val="24"/>
          <w:szCs w:val="24"/>
        </w:rPr>
        <w:t>.</w:t>
      </w:r>
      <w:r w:rsidRPr="13A9AFE0" w:rsidR="45DC1173">
        <w:rPr>
          <w:rFonts w:ascii="Times New Roman" w:hAnsi="Times New Roman"/>
          <w:sz w:val="24"/>
          <w:szCs w:val="24"/>
        </w:rPr>
        <w:t xml:space="preserve"> Siseruumides </w:t>
      </w:r>
      <w:r w:rsidRPr="13A9AFE0" w:rsidR="3992DCFA">
        <w:rPr>
          <w:rFonts w:ascii="Times New Roman" w:hAnsi="Times New Roman"/>
          <w:sz w:val="24"/>
          <w:szCs w:val="24"/>
        </w:rPr>
        <w:t>suitsetamis</w:t>
      </w:r>
      <w:r w:rsidRPr="13A9AFE0" w:rsidR="45DC1173">
        <w:rPr>
          <w:rFonts w:ascii="Times New Roman" w:hAnsi="Times New Roman"/>
          <w:sz w:val="24"/>
          <w:szCs w:val="24"/>
        </w:rPr>
        <w:t xml:space="preserve">ruumides suitsetamise lubamise lõpetamine vähendab siseruumides teisese tubakasuitsuga kokkupuudet </w:t>
      </w:r>
      <w:r w:rsidRPr="13A9AFE0" w:rsidR="22FC1BD4">
        <w:rPr>
          <w:rFonts w:ascii="Times New Roman" w:hAnsi="Times New Roman"/>
          <w:sz w:val="24"/>
          <w:szCs w:val="24"/>
        </w:rPr>
        <w:t>ja vajadust teha suitsetamisruumide üle järelevalvet</w:t>
      </w:r>
      <w:r w:rsidRPr="13A9AFE0" w:rsidR="45DC1173">
        <w:rPr>
          <w:rFonts w:ascii="Times New Roman" w:hAnsi="Times New Roman"/>
          <w:sz w:val="24"/>
          <w:szCs w:val="24"/>
        </w:rPr>
        <w:t>.</w:t>
      </w:r>
    </w:p>
    <w:p w:rsidR="006B3745" w:rsidP="00AF5B07" w:rsidRDefault="006B3745" w14:paraId="5E3C2682" w14:textId="77777777">
      <w:pPr>
        <w:rPr>
          <w:rFonts w:ascii="Times New Roman" w:hAnsi="Times New Roman"/>
          <w:bCs/>
          <w:sz w:val="24"/>
        </w:rPr>
      </w:pPr>
    </w:p>
    <w:p w:rsidRPr="00D15C85" w:rsidR="006B3745" w:rsidP="00AF5B07" w:rsidRDefault="006B3745" w14:paraId="03C7DCED" w14:textId="60F74DB9">
      <w:pPr>
        <w:spacing w:after="160"/>
        <w:rPr>
          <w:rFonts w:ascii="Times New Roman" w:hAnsi="Times New Roman"/>
          <w:sz w:val="24"/>
          <w:vertAlign w:val="superscript"/>
        </w:rPr>
      </w:pPr>
      <w:r w:rsidRPr="7F9873E2">
        <w:rPr>
          <w:rFonts w:ascii="Times New Roman" w:hAnsi="Times New Roman"/>
          <w:sz w:val="24"/>
        </w:rPr>
        <w:t xml:space="preserve">Euroopa tubakatoodete tarbimise piiramist käsitlevas strateegias, mille võttis vastu WHO Euroopa piirkondlik komitee 2002. aasta septembris, soovitati liikmesriikidel tagada kodanike õigus suitsuvabale keskkonnale, muutes </w:t>
      </w:r>
      <w:r w:rsidR="00D15C85">
        <w:rPr>
          <w:rFonts w:ascii="Times New Roman" w:hAnsi="Times New Roman"/>
          <w:sz w:val="24"/>
        </w:rPr>
        <w:t xml:space="preserve">muu hulgas </w:t>
      </w:r>
      <w:r w:rsidRPr="7F9873E2">
        <w:rPr>
          <w:rFonts w:ascii="Times New Roman" w:hAnsi="Times New Roman"/>
          <w:sz w:val="24"/>
        </w:rPr>
        <w:t>avalikud kohad, töökohad ja ühistranspordi suitsuvabaks, keelates suitsetamise alaealistele mõeldud õppeasutuste välialadel, kõigis tervishoiuteenuse osutamise kohtades ja avalikel üritustel ning liigitades keskkonnas esineva tubakasuitsu kantserogeenide hulka.</w:t>
      </w:r>
      <w:r w:rsidRPr="00D15C85">
        <w:rPr>
          <w:rStyle w:val="Allmrkuseviide"/>
          <w:rFonts w:ascii="Times New Roman" w:hAnsi="Times New Roman"/>
          <w:sz w:val="24"/>
        </w:rPr>
        <w:footnoteReference w:id="2"/>
      </w:r>
    </w:p>
    <w:p w:rsidR="7F9873E2" w:rsidP="00AF5B07" w:rsidRDefault="7F9873E2" w14:paraId="2EB9D83B" w14:textId="465EC0D3">
      <w:pPr>
        <w:rPr>
          <w:rFonts w:ascii="Times New Roman" w:hAnsi="Times New Roman"/>
          <w:sz w:val="24"/>
        </w:rPr>
      </w:pPr>
    </w:p>
    <w:p w:rsidR="69AFC91F" w:rsidP="00AF5B07" w:rsidRDefault="005D383B" w14:paraId="6F38C71D" w14:textId="64A50493">
      <w:pPr>
        <w:rPr>
          <w:rFonts w:ascii="Times New Roman" w:hAnsi="Times New Roman"/>
          <w:sz w:val="24"/>
        </w:rPr>
      </w:pPr>
      <w:r>
        <w:rPr>
          <w:rFonts w:ascii="Times New Roman" w:hAnsi="Times New Roman"/>
          <w:b/>
          <w:bCs/>
          <w:sz w:val="24"/>
        </w:rPr>
        <w:t>Punktiga</w:t>
      </w:r>
      <w:r w:rsidRPr="7F9873E2" w:rsidR="69AFC91F">
        <w:rPr>
          <w:rFonts w:ascii="Times New Roman" w:hAnsi="Times New Roman"/>
          <w:b/>
          <w:bCs/>
          <w:sz w:val="24"/>
        </w:rPr>
        <w:t xml:space="preserve"> 1 </w:t>
      </w:r>
      <w:r w:rsidRPr="7F9873E2" w:rsidR="69AFC91F">
        <w:rPr>
          <w:rFonts w:ascii="Times New Roman" w:hAnsi="Times New Roman"/>
          <w:sz w:val="24"/>
        </w:rPr>
        <w:t xml:space="preserve">sõnastatakse ümber </w:t>
      </w:r>
      <w:proofErr w:type="spellStart"/>
      <w:r w:rsidRPr="7F9873E2" w:rsidR="69AFC91F">
        <w:rPr>
          <w:rFonts w:ascii="Times New Roman" w:hAnsi="Times New Roman"/>
          <w:sz w:val="24"/>
        </w:rPr>
        <w:t>TubS</w:t>
      </w:r>
      <w:proofErr w:type="spellEnd"/>
      <w:r w:rsidRPr="7F9873E2" w:rsidR="69AFC91F">
        <w:rPr>
          <w:rFonts w:ascii="Times New Roman" w:hAnsi="Times New Roman"/>
          <w:sz w:val="24"/>
        </w:rPr>
        <w:t xml:space="preserve"> § 29 lõike 1 punkt 4</w:t>
      </w:r>
      <w:r w:rsidR="00740EC6">
        <w:rPr>
          <w:rFonts w:ascii="Times New Roman" w:hAnsi="Times New Roman"/>
          <w:sz w:val="24"/>
        </w:rPr>
        <w:t>. Muudatuse järgi</w:t>
      </w:r>
      <w:r w:rsidRPr="7F9873E2" w:rsidR="69AFC91F">
        <w:rPr>
          <w:rFonts w:ascii="Times New Roman" w:hAnsi="Times New Roman"/>
          <w:sz w:val="24"/>
        </w:rPr>
        <w:t xml:space="preserve"> lisatakse </w:t>
      </w:r>
      <w:r w:rsidR="002D390A">
        <w:rPr>
          <w:rFonts w:ascii="Times New Roman" w:hAnsi="Times New Roman"/>
          <w:sz w:val="24"/>
        </w:rPr>
        <w:t>loetelule kohtadest</w:t>
      </w:r>
      <w:r w:rsidR="00F34DC6">
        <w:rPr>
          <w:rFonts w:ascii="Times New Roman" w:hAnsi="Times New Roman"/>
          <w:sz w:val="24"/>
        </w:rPr>
        <w:t>, kus suitsetami</w:t>
      </w:r>
      <w:r w:rsidR="006149DA">
        <w:rPr>
          <w:rFonts w:ascii="Times New Roman" w:hAnsi="Times New Roman"/>
          <w:sz w:val="24"/>
        </w:rPr>
        <w:t>ne on keelatud, ka</w:t>
      </w:r>
      <w:r w:rsidR="00AB2C2E">
        <w:rPr>
          <w:rFonts w:ascii="Times New Roman" w:hAnsi="Times New Roman"/>
          <w:sz w:val="24"/>
        </w:rPr>
        <w:t xml:space="preserve"> </w:t>
      </w:r>
      <w:r w:rsidR="00AF6383">
        <w:rPr>
          <w:rFonts w:ascii="Times New Roman" w:hAnsi="Times New Roman"/>
          <w:sz w:val="24"/>
        </w:rPr>
        <w:t>kont</w:t>
      </w:r>
      <w:r w:rsidR="009B0483">
        <w:rPr>
          <w:rFonts w:ascii="Times New Roman" w:hAnsi="Times New Roman"/>
          <w:sz w:val="24"/>
        </w:rPr>
        <w:t>ori- ja muud üldkasutatavad ruumid.</w:t>
      </w:r>
      <w:r w:rsidRPr="7F9873E2" w:rsidR="69AFC91F">
        <w:rPr>
          <w:rFonts w:ascii="Times New Roman" w:hAnsi="Times New Roman"/>
          <w:sz w:val="24"/>
        </w:rPr>
        <w:t xml:space="preserve"> Suitsetamine ei ole inimeste põhivajadus ning </w:t>
      </w:r>
      <w:r w:rsidR="00D15C85">
        <w:rPr>
          <w:rFonts w:ascii="Times New Roman" w:hAnsi="Times New Roman"/>
          <w:sz w:val="24"/>
        </w:rPr>
        <w:t>suitsetamis</w:t>
      </w:r>
      <w:r w:rsidRPr="7F9873E2" w:rsidR="69AFC91F">
        <w:rPr>
          <w:rFonts w:ascii="Times New Roman" w:hAnsi="Times New Roman"/>
          <w:sz w:val="24"/>
        </w:rPr>
        <w:t>ruumide järelevalvesse riigieelarvelise ressursi kulutamine ei ole tänapäeval aktsepteeritav.</w:t>
      </w:r>
    </w:p>
    <w:p w:rsidR="7F9873E2" w:rsidP="00AF5B07" w:rsidRDefault="7F9873E2" w14:paraId="692BA41C" w14:textId="6886F98D">
      <w:pPr>
        <w:rPr>
          <w:rFonts w:ascii="Times New Roman" w:hAnsi="Times New Roman"/>
          <w:sz w:val="24"/>
        </w:rPr>
      </w:pPr>
    </w:p>
    <w:p w:rsidR="69AFC91F" w:rsidP="00AF5B07" w:rsidRDefault="005D383B" w14:paraId="611C58CC" w14:textId="5DE3CCCF">
      <w:pPr>
        <w:rPr>
          <w:rFonts w:ascii="Times New Roman" w:hAnsi="Times New Roman"/>
          <w:sz w:val="24"/>
        </w:rPr>
      </w:pPr>
      <w:r>
        <w:rPr>
          <w:rFonts w:ascii="Times New Roman" w:hAnsi="Times New Roman"/>
          <w:b/>
          <w:bCs/>
          <w:sz w:val="24"/>
        </w:rPr>
        <w:t>Punktiga</w:t>
      </w:r>
      <w:r w:rsidRPr="7F9873E2" w:rsidR="69AFC91F">
        <w:rPr>
          <w:rFonts w:ascii="Times New Roman" w:hAnsi="Times New Roman"/>
          <w:b/>
          <w:bCs/>
          <w:sz w:val="24"/>
        </w:rPr>
        <w:t xml:space="preserve"> 2 </w:t>
      </w:r>
      <w:r w:rsidRPr="7F9873E2" w:rsidR="69AFC91F">
        <w:rPr>
          <w:rFonts w:ascii="Times New Roman" w:hAnsi="Times New Roman"/>
          <w:sz w:val="24"/>
        </w:rPr>
        <w:t>sõnastatakse ümber</w:t>
      </w:r>
      <w:r w:rsidR="00D15C85">
        <w:rPr>
          <w:rFonts w:ascii="Times New Roman" w:hAnsi="Times New Roman"/>
          <w:sz w:val="24"/>
        </w:rPr>
        <w:t xml:space="preserve"> </w:t>
      </w:r>
      <w:proofErr w:type="spellStart"/>
      <w:r w:rsidR="00D15C85">
        <w:rPr>
          <w:rFonts w:ascii="Times New Roman" w:hAnsi="Times New Roman"/>
          <w:sz w:val="24"/>
        </w:rPr>
        <w:t>TubS</w:t>
      </w:r>
      <w:proofErr w:type="spellEnd"/>
      <w:r w:rsidRPr="7F9873E2" w:rsidR="69AFC91F">
        <w:rPr>
          <w:rFonts w:ascii="Times New Roman" w:hAnsi="Times New Roman"/>
          <w:sz w:val="24"/>
        </w:rPr>
        <w:t xml:space="preserve"> § 29 lõike 1 punkt 6, mille</w:t>
      </w:r>
      <w:r w:rsidR="00D15C85">
        <w:rPr>
          <w:rFonts w:ascii="Times New Roman" w:hAnsi="Times New Roman"/>
          <w:sz w:val="24"/>
        </w:rPr>
        <w:t>st</w:t>
      </w:r>
      <w:r w:rsidRPr="7F9873E2" w:rsidR="69AFC91F">
        <w:rPr>
          <w:rFonts w:ascii="Times New Roman" w:hAnsi="Times New Roman"/>
          <w:sz w:val="24"/>
        </w:rPr>
        <w:t xml:space="preserve"> jäetakse välja viide </w:t>
      </w:r>
      <w:proofErr w:type="spellStart"/>
      <w:r w:rsidRPr="7F9873E2" w:rsidR="69AFC91F">
        <w:rPr>
          <w:rFonts w:ascii="Times New Roman" w:hAnsi="Times New Roman"/>
          <w:sz w:val="24"/>
        </w:rPr>
        <w:t>TubS</w:t>
      </w:r>
      <w:proofErr w:type="spellEnd"/>
      <w:r w:rsidRPr="7F9873E2" w:rsidR="69AFC91F">
        <w:rPr>
          <w:rFonts w:ascii="Times New Roman" w:hAnsi="Times New Roman"/>
          <w:sz w:val="24"/>
        </w:rPr>
        <w:t xml:space="preserve"> § 31 lõikes 1 sätestatud suits</w:t>
      </w:r>
      <w:r w:rsidR="00D15C85">
        <w:rPr>
          <w:rFonts w:ascii="Times New Roman" w:hAnsi="Times New Roman"/>
          <w:sz w:val="24"/>
        </w:rPr>
        <w:t>etamis</w:t>
      </w:r>
      <w:r w:rsidRPr="7F9873E2" w:rsidR="69AFC91F">
        <w:rPr>
          <w:rFonts w:ascii="Times New Roman" w:hAnsi="Times New Roman"/>
          <w:sz w:val="24"/>
        </w:rPr>
        <w:t xml:space="preserve">ruumi nõuetele. Tegemist </w:t>
      </w:r>
      <w:r w:rsidR="005C368E">
        <w:rPr>
          <w:rFonts w:ascii="Times New Roman" w:hAnsi="Times New Roman"/>
          <w:sz w:val="24"/>
        </w:rPr>
        <w:t xml:space="preserve">on </w:t>
      </w:r>
      <w:r w:rsidRPr="7F9873E2" w:rsidR="69AFC91F">
        <w:rPr>
          <w:rFonts w:ascii="Times New Roman" w:hAnsi="Times New Roman"/>
          <w:sz w:val="24"/>
        </w:rPr>
        <w:t>toitlustusasutustele laieneva suitsetamise ja suits</w:t>
      </w:r>
      <w:r w:rsidR="00D15C85">
        <w:rPr>
          <w:rFonts w:ascii="Times New Roman" w:hAnsi="Times New Roman"/>
          <w:sz w:val="24"/>
        </w:rPr>
        <w:t>etamis</w:t>
      </w:r>
      <w:r w:rsidRPr="7F9873E2" w:rsidR="69AFC91F">
        <w:rPr>
          <w:rFonts w:ascii="Times New Roman" w:hAnsi="Times New Roman"/>
          <w:sz w:val="24"/>
        </w:rPr>
        <w:t>ruumi keeluga</w:t>
      </w:r>
      <w:r w:rsidR="00EC225A">
        <w:rPr>
          <w:rFonts w:ascii="Times New Roman" w:hAnsi="Times New Roman"/>
          <w:sz w:val="24"/>
        </w:rPr>
        <w:t xml:space="preserve"> ning</w:t>
      </w:r>
      <w:r w:rsidRPr="7F9873E2" w:rsidR="69AFC91F">
        <w:rPr>
          <w:rFonts w:ascii="Times New Roman" w:hAnsi="Times New Roman"/>
          <w:sz w:val="24"/>
        </w:rPr>
        <w:t xml:space="preserve"> viide kustutatakse</w:t>
      </w:r>
      <w:r w:rsidR="00D15C85">
        <w:rPr>
          <w:rFonts w:ascii="Times New Roman" w:hAnsi="Times New Roman"/>
          <w:sz w:val="24"/>
        </w:rPr>
        <w:t>,</w:t>
      </w:r>
      <w:r w:rsidRPr="7F9873E2" w:rsidR="69AFC91F">
        <w:rPr>
          <w:rFonts w:ascii="Times New Roman" w:hAnsi="Times New Roman"/>
          <w:sz w:val="24"/>
        </w:rPr>
        <w:t xml:space="preserve"> kuna </w:t>
      </w:r>
      <w:proofErr w:type="spellStart"/>
      <w:r w:rsidR="00D15C85">
        <w:rPr>
          <w:rFonts w:ascii="Times New Roman" w:hAnsi="Times New Roman"/>
          <w:sz w:val="24"/>
        </w:rPr>
        <w:t>TubsS</w:t>
      </w:r>
      <w:proofErr w:type="spellEnd"/>
      <w:r w:rsidRPr="7F9873E2" w:rsidR="69AFC91F">
        <w:rPr>
          <w:rFonts w:ascii="Times New Roman" w:hAnsi="Times New Roman"/>
          <w:sz w:val="24"/>
        </w:rPr>
        <w:t xml:space="preserve"> § 31 tunnistatakse eelnõuga kehtetuks. </w:t>
      </w:r>
    </w:p>
    <w:p w:rsidR="7F9873E2" w:rsidP="00AF5B07" w:rsidRDefault="7F9873E2" w14:paraId="709A33CB" w14:textId="30EA4244">
      <w:pPr>
        <w:rPr>
          <w:rFonts w:ascii="Times New Roman" w:hAnsi="Times New Roman"/>
          <w:sz w:val="24"/>
        </w:rPr>
      </w:pPr>
    </w:p>
    <w:p w:rsidR="69AFC91F" w:rsidP="00AF5B07" w:rsidRDefault="007372E0" w14:paraId="45A02638" w14:textId="073515A4">
      <w:pPr>
        <w:rPr>
          <w:rFonts w:ascii="Times New Roman" w:hAnsi="Times New Roman"/>
          <w:sz w:val="24"/>
        </w:rPr>
      </w:pPr>
      <w:r>
        <w:rPr>
          <w:rFonts w:ascii="Times New Roman" w:hAnsi="Times New Roman"/>
          <w:b/>
          <w:bCs/>
          <w:sz w:val="24"/>
        </w:rPr>
        <w:lastRenderedPageBreak/>
        <w:t>Punktiga</w:t>
      </w:r>
      <w:r w:rsidRPr="7F9873E2" w:rsidR="69AFC91F">
        <w:rPr>
          <w:rFonts w:ascii="Times New Roman" w:hAnsi="Times New Roman"/>
          <w:b/>
          <w:bCs/>
          <w:sz w:val="24"/>
        </w:rPr>
        <w:t xml:space="preserve"> 3 </w:t>
      </w:r>
      <w:r w:rsidRPr="7F9873E2" w:rsidR="69AFC91F">
        <w:rPr>
          <w:rFonts w:ascii="Times New Roman" w:hAnsi="Times New Roman"/>
          <w:sz w:val="24"/>
        </w:rPr>
        <w:t xml:space="preserve">sõnastatakse ümber </w:t>
      </w:r>
      <w:proofErr w:type="spellStart"/>
      <w:r w:rsidRPr="7F9873E2" w:rsidR="69AFC91F">
        <w:rPr>
          <w:rFonts w:ascii="Times New Roman" w:hAnsi="Times New Roman"/>
          <w:sz w:val="24"/>
        </w:rPr>
        <w:t>TubS</w:t>
      </w:r>
      <w:proofErr w:type="spellEnd"/>
      <w:r w:rsidRPr="7F9873E2" w:rsidR="69AFC91F">
        <w:rPr>
          <w:rFonts w:ascii="Times New Roman" w:hAnsi="Times New Roman"/>
          <w:sz w:val="24"/>
        </w:rPr>
        <w:t xml:space="preserve"> § 29 lõike 1 punkt 8</w:t>
      </w:r>
      <w:r w:rsidR="00F546F2">
        <w:rPr>
          <w:rFonts w:ascii="Times New Roman" w:hAnsi="Times New Roman"/>
          <w:sz w:val="24"/>
        </w:rPr>
        <w:t>. Eelnõuga</w:t>
      </w:r>
      <w:r w:rsidRPr="7F9873E2" w:rsidR="69AFC91F">
        <w:rPr>
          <w:rFonts w:ascii="Times New Roman" w:hAnsi="Times New Roman"/>
          <w:sz w:val="24"/>
        </w:rPr>
        <w:t xml:space="preserve"> </w:t>
      </w:r>
      <w:r w:rsidR="005322BA">
        <w:rPr>
          <w:rFonts w:ascii="Times New Roman" w:hAnsi="Times New Roman"/>
          <w:sz w:val="24"/>
        </w:rPr>
        <w:t>laiendatakse täielikku</w:t>
      </w:r>
      <w:r w:rsidRPr="7F9873E2" w:rsidR="69AFC91F">
        <w:rPr>
          <w:rFonts w:ascii="Times New Roman" w:hAnsi="Times New Roman"/>
          <w:sz w:val="24"/>
        </w:rPr>
        <w:t xml:space="preserve"> suitsetami</w:t>
      </w:r>
      <w:r w:rsidR="008A5B88">
        <w:rPr>
          <w:rFonts w:ascii="Times New Roman" w:hAnsi="Times New Roman"/>
          <w:sz w:val="24"/>
        </w:rPr>
        <w:t>s</w:t>
      </w:r>
      <w:r w:rsidRPr="7F9873E2" w:rsidR="69AFC91F">
        <w:rPr>
          <w:rFonts w:ascii="Times New Roman" w:hAnsi="Times New Roman"/>
          <w:sz w:val="24"/>
        </w:rPr>
        <w:t xml:space="preserve">e </w:t>
      </w:r>
      <w:r w:rsidR="008A5B88">
        <w:rPr>
          <w:rFonts w:ascii="Times New Roman" w:hAnsi="Times New Roman"/>
          <w:sz w:val="24"/>
        </w:rPr>
        <w:t xml:space="preserve">keeldu </w:t>
      </w:r>
      <w:r w:rsidRPr="7F9873E2" w:rsidR="69AFC91F">
        <w:rPr>
          <w:rFonts w:ascii="Times New Roman" w:hAnsi="Times New Roman"/>
          <w:sz w:val="24"/>
        </w:rPr>
        <w:t>spordihoone</w:t>
      </w:r>
      <w:r w:rsidR="008A5B88">
        <w:rPr>
          <w:rFonts w:ascii="Times New Roman" w:hAnsi="Times New Roman"/>
          <w:sz w:val="24"/>
        </w:rPr>
        <w:t>tele</w:t>
      </w:r>
      <w:r w:rsidRPr="7F9873E2" w:rsidR="69AFC91F">
        <w:rPr>
          <w:rFonts w:ascii="Times New Roman" w:hAnsi="Times New Roman"/>
          <w:sz w:val="24"/>
        </w:rPr>
        <w:t xml:space="preserve">, spordi- ja </w:t>
      </w:r>
      <w:proofErr w:type="spellStart"/>
      <w:r w:rsidRPr="7F9873E2" w:rsidR="69AFC91F">
        <w:rPr>
          <w:rFonts w:ascii="Times New Roman" w:hAnsi="Times New Roman"/>
          <w:sz w:val="24"/>
        </w:rPr>
        <w:t>puhkerajatiste</w:t>
      </w:r>
      <w:r w:rsidR="008A5B88">
        <w:rPr>
          <w:rFonts w:ascii="Times New Roman" w:hAnsi="Times New Roman"/>
          <w:sz w:val="24"/>
        </w:rPr>
        <w:t>le</w:t>
      </w:r>
      <w:proofErr w:type="spellEnd"/>
      <w:r w:rsidRPr="7F9873E2" w:rsidR="69AFC91F">
        <w:rPr>
          <w:rFonts w:ascii="Times New Roman" w:hAnsi="Times New Roman"/>
          <w:sz w:val="24"/>
        </w:rPr>
        <w:t xml:space="preserve">. </w:t>
      </w:r>
      <w:r w:rsidR="005E3306">
        <w:rPr>
          <w:rFonts w:ascii="Times New Roman" w:hAnsi="Times New Roman"/>
          <w:sz w:val="24"/>
        </w:rPr>
        <w:t>Kehtiva seaduse järgi on</w:t>
      </w:r>
      <w:r w:rsidRPr="7F9873E2" w:rsidR="69AFC91F">
        <w:rPr>
          <w:rFonts w:ascii="Times New Roman" w:hAnsi="Times New Roman"/>
          <w:sz w:val="24"/>
        </w:rPr>
        <w:t xml:space="preserve"> </w:t>
      </w:r>
      <w:r w:rsidRPr="7F9873E2" w:rsidR="005E3306">
        <w:rPr>
          <w:rFonts w:ascii="Times New Roman" w:hAnsi="Times New Roman"/>
          <w:sz w:val="24"/>
        </w:rPr>
        <w:t>suitsetamine täielikult</w:t>
      </w:r>
      <w:r w:rsidRPr="7F9873E2" w:rsidR="69AFC91F">
        <w:rPr>
          <w:rFonts w:ascii="Times New Roman" w:hAnsi="Times New Roman"/>
          <w:sz w:val="24"/>
        </w:rPr>
        <w:t xml:space="preserve"> keelatud ainult sportimiseks ettenähtud ruumides</w:t>
      </w:r>
      <w:r w:rsidR="005E3306">
        <w:rPr>
          <w:rFonts w:ascii="Times New Roman" w:hAnsi="Times New Roman"/>
          <w:sz w:val="24"/>
        </w:rPr>
        <w:t>.</w:t>
      </w:r>
      <w:r w:rsidRPr="7F9873E2" w:rsidR="69AFC91F">
        <w:rPr>
          <w:rFonts w:ascii="Times New Roman" w:hAnsi="Times New Roman"/>
          <w:sz w:val="24"/>
        </w:rPr>
        <w:t xml:space="preserve"> </w:t>
      </w:r>
    </w:p>
    <w:p w:rsidR="7F9873E2" w:rsidP="00AF5B07" w:rsidRDefault="7F9873E2" w14:paraId="40A0BE0C" w14:textId="16FFC00C">
      <w:pPr>
        <w:rPr>
          <w:rFonts w:ascii="Times New Roman" w:hAnsi="Times New Roman"/>
          <w:sz w:val="24"/>
        </w:rPr>
      </w:pPr>
    </w:p>
    <w:p w:rsidRPr="00EA3725" w:rsidR="00EA3725" w:rsidP="00AF5B07" w:rsidRDefault="00657668" w14:paraId="2004656F" w14:textId="4A108583">
      <w:pPr>
        <w:rPr>
          <w:rFonts w:ascii="Times New Roman" w:hAnsi="Times New Roman"/>
          <w:sz w:val="24"/>
        </w:rPr>
      </w:pPr>
      <w:r>
        <w:rPr>
          <w:rFonts w:ascii="Times New Roman" w:hAnsi="Times New Roman"/>
          <w:b/>
          <w:bCs/>
          <w:sz w:val="24"/>
        </w:rPr>
        <w:t>Punktiga</w:t>
      </w:r>
      <w:r w:rsidRPr="7F9873E2" w:rsidR="69AFC91F">
        <w:rPr>
          <w:rFonts w:ascii="Times New Roman" w:hAnsi="Times New Roman"/>
          <w:b/>
          <w:bCs/>
          <w:sz w:val="24"/>
        </w:rPr>
        <w:t xml:space="preserve"> 4</w:t>
      </w:r>
      <w:r w:rsidR="006B3580">
        <w:rPr>
          <w:rFonts w:ascii="Times New Roman" w:hAnsi="Times New Roman"/>
          <w:b/>
          <w:bCs/>
          <w:sz w:val="24"/>
        </w:rPr>
        <w:t xml:space="preserve"> </w:t>
      </w:r>
      <w:r w:rsidRPr="00EA3725" w:rsidR="00EA3725">
        <w:rPr>
          <w:rFonts w:ascii="Times New Roman" w:hAnsi="Times New Roman"/>
          <w:sz w:val="24"/>
        </w:rPr>
        <w:t xml:space="preserve">tunnistatakse kehtetuks </w:t>
      </w:r>
      <w:proofErr w:type="spellStart"/>
      <w:r w:rsidR="00EA3725">
        <w:rPr>
          <w:rFonts w:ascii="Times New Roman" w:hAnsi="Times New Roman"/>
          <w:sz w:val="24"/>
        </w:rPr>
        <w:t>TubS</w:t>
      </w:r>
      <w:proofErr w:type="spellEnd"/>
      <w:r w:rsidR="00EA3725">
        <w:rPr>
          <w:rFonts w:ascii="Times New Roman" w:hAnsi="Times New Roman"/>
          <w:sz w:val="24"/>
        </w:rPr>
        <w:t xml:space="preserve"> </w:t>
      </w:r>
      <w:r w:rsidRPr="00EA3725" w:rsidR="00EA3725">
        <w:rPr>
          <w:rFonts w:ascii="Times New Roman" w:hAnsi="Times New Roman"/>
          <w:sz w:val="24"/>
        </w:rPr>
        <w:t>§ 29 lõige 1 punkt 20</w:t>
      </w:r>
      <w:r w:rsidR="00EA3725">
        <w:rPr>
          <w:rFonts w:ascii="Times New Roman" w:hAnsi="Times New Roman"/>
          <w:sz w:val="24"/>
        </w:rPr>
        <w:t xml:space="preserve">. </w:t>
      </w:r>
    </w:p>
    <w:p w:rsidR="00EA3725" w:rsidP="00AF5B07" w:rsidRDefault="00EA3725" w14:paraId="108EE8F2" w14:textId="77777777">
      <w:pPr>
        <w:rPr>
          <w:rFonts w:ascii="Times New Roman" w:hAnsi="Times New Roman"/>
          <w:b/>
          <w:bCs/>
          <w:sz w:val="24"/>
        </w:rPr>
      </w:pPr>
    </w:p>
    <w:p w:rsidR="69AFC91F" w:rsidP="00AF5B07" w:rsidRDefault="00EA3725" w14:paraId="1BB8421B" w14:textId="28779012">
      <w:pPr>
        <w:rPr>
          <w:rFonts w:ascii="Times New Roman" w:hAnsi="Times New Roman"/>
          <w:sz w:val="24"/>
        </w:rPr>
      </w:pPr>
      <w:r>
        <w:rPr>
          <w:rFonts w:ascii="Times New Roman" w:hAnsi="Times New Roman"/>
          <w:b/>
          <w:bCs/>
          <w:sz w:val="24"/>
        </w:rPr>
        <w:t xml:space="preserve">Punktiga 5 </w:t>
      </w:r>
      <w:r w:rsidRPr="005A33A1" w:rsidR="69AFC91F">
        <w:rPr>
          <w:rFonts w:ascii="Times New Roman" w:hAnsi="Times New Roman"/>
          <w:sz w:val="24"/>
        </w:rPr>
        <w:t>t</w:t>
      </w:r>
      <w:r w:rsidRPr="7F9873E2" w:rsidR="69AFC91F">
        <w:rPr>
          <w:rFonts w:ascii="Times New Roman" w:hAnsi="Times New Roman"/>
          <w:sz w:val="24"/>
        </w:rPr>
        <w:t>äiendatakse</w:t>
      </w:r>
      <w:r w:rsidR="00466EE3">
        <w:rPr>
          <w:rFonts w:ascii="Times New Roman" w:hAnsi="Times New Roman"/>
          <w:sz w:val="24"/>
        </w:rPr>
        <w:t xml:space="preserve"> </w:t>
      </w:r>
      <w:proofErr w:type="spellStart"/>
      <w:r w:rsidR="00466EE3">
        <w:rPr>
          <w:rFonts w:ascii="Times New Roman" w:hAnsi="Times New Roman"/>
          <w:sz w:val="24"/>
        </w:rPr>
        <w:t>TubS</w:t>
      </w:r>
      <w:proofErr w:type="spellEnd"/>
      <w:r w:rsidRPr="7F9873E2" w:rsidR="69AFC91F">
        <w:rPr>
          <w:rFonts w:ascii="Times New Roman" w:hAnsi="Times New Roman"/>
          <w:sz w:val="24"/>
        </w:rPr>
        <w:t xml:space="preserve"> § 29 lõiget 1 punktidega 2</w:t>
      </w:r>
      <w:r w:rsidR="00BC67ED">
        <w:rPr>
          <w:rFonts w:ascii="Times New Roman" w:hAnsi="Times New Roman"/>
          <w:sz w:val="24"/>
        </w:rPr>
        <w:t>1</w:t>
      </w:r>
      <w:r w:rsidRPr="00326545" w:rsidR="00326545">
        <w:rPr>
          <w:rFonts w:ascii="Times New Roman" w:hAnsi="Times New Roman"/>
          <w:sz w:val="24"/>
        </w:rPr>
        <w:t>–</w:t>
      </w:r>
      <w:r w:rsidRPr="7F9873E2" w:rsidR="69AFC91F">
        <w:rPr>
          <w:rFonts w:ascii="Times New Roman" w:hAnsi="Times New Roman"/>
          <w:sz w:val="24"/>
        </w:rPr>
        <w:t>2</w:t>
      </w:r>
      <w:r w:rsidR="00BC67ED">
        <w:rPr>
          <w:rFonts w:ascii="Times New Roman" w:hAnsi="Times New Roman"/>
          <w:sz w:val="24"/>
        </w:rPr>
        <w:t>6.</w:t>
      </w:r>
      <w:r w:rsidR="00010078">
        <w:rPr>
          <w:rFonts w:ascii="Times New Roman" w:hAnsi="Times New Roman"/>
          <w:sz w:val="24"/>
        </w:rPr>
        <w:t xml:space="preserve"> Loetelu</w:t>
      </w:r>
      <w:r w:rsidRPr="7F9873E2" w:rsidR="69AFC91F">
        <w:rPr>
          <w:rFonts w:ascii="Times New Roman" w:hAnsi="Times New Roman"/>
          <w:sz w:val="24"/>
        </w:rPr>
        <w:t>sse</w:t>
      </w:r>
      <w:r w:rsidRPr="00010078" w:rsidR="00010078">
        <w:rPr>
          <w:rFonts w:ascii="Times New Roman" w:hAnsi="Times New Roman"/>
          <w:sz w:val="24"/>
        </w:rPr>
        <w:t xml:space="preserve"> </w:t>
      </w:r>
      <w:r w:rsidR="00010078">
        <w:rPr>
          <w:rFonts w:ascii="Times New Roman" w:hAnsi="Times New Roman"/>
          <w:sz w:val="24"/>
        </w:rPr>
        <w:t>k</w:t>
      </w:r>
      <w:r w:rsidRPr="7F9873E2" w:rsidR="00010078">
        <w:rPr>
          <w:rFonts w:ascii="Times New Roman" w:hAnsi="Times New Roman"/>
          <w:sz w:val="24"/>
        </w:rPr>
        <w:t>ohtade</w:t>
      </w:r>
      <w:r w:rsidR="00010078">
        <w:rPr>
          <w:rFonts w:ascii="Times New Roman" w:hAnsi="Times New Roman"/>
          <w:sz w:val="24"/>
        </w:rPr>
        <w:t>st</w:t>
      </w:r>
      <w:r w:rsidRPr="7F9873E2" w:rsidR="69AFC91F">
        <w:rPr>
          <w:rFonts w:ascii="Times New Roman" w:hAnsi="Times New Roman"/>
          <w:sz w:val="24"/>
        </w:rPr>
        <w:t>, kus on suitsetamine keelatud</w:t>
      </w:r>
      <w:r w:rsidR="006D6DA2">
        <w:rPr>
          <w:rFonts w:ascii="Times New Roman" w:hAnsi="Times New Roman"/>
          <w:sz w:val="24"/>
        </w:rPr>
        <w:t>,</w:t>
      </w:r>
      <w:r w:rsidRPr="7F9873E2" w:rsidR="69AFC91F">
        <w:rPr>
          <w:rFonts w:ascii="Times New Roman" w:hAnsi="Times New Roman"/>
          <w:sz w:val="24"/>
        </w:rPr>
        <w:t xml:space="preserve"> lisatakse riigi- ja kohaliku omavalit</w:t>
      </w:r>
      <w:r w:rsidR="00466EE3">
        <w:rPr>
          <w:rFonts w:ascii="Times New Roman" w:hAnsi="Times New Roman"/>
          <w:sz w:val="24"/>
        </w:rPr>
        <w:t>s</w:t>
      </w:r>
      <w:r w:rsidRPr="7F9873E2" w:rsidR="69AFC91F">
        <w:rPr>
          <w:rFonts w:ascii="Times New Roman" w:hAnsi="Times New Roman"/>
          <w:sz w:val="24"/>
        </w:rPr>
        <w:t>use asutused, kõrgkoolid, kultuuriasutused</w:t>
      </w:r>
      <w:r w:rsidR="00466EE3">
        <w:rPr>
          <w:rFonts w:ascii="Times New Roman" w:hAnsi="Times New Roman"/>
          <w:sz w:val="24"/>
        </w:rPr>
        <w:t xml:space="preserve"> ja</w:t>
      </w:r>
      <w:r w:rsidRPr="7F9873E2" w:rsidR="69AFC91F">
        <w:rPr>
          <w:rFonts w:ascii="Times New Roman" w:hAnsi="Times New Roman"/>
          <w:sz w:val="24"/>
        </w:rPr>
        <w:t xml:space="preserve"> vabaajakeskused ning ruumid, kus korraldatakse õnnemängu, kihlvedu või totalisaatorit. </w:t>
      </w:r>
    </w:p>
    <w:p w:rsidR="7F9873E2" w:rsidP="00AF5B07" w:rsidRDefault="7F9873E2" w14:paraId="74F27E9C" w14:textId="6A124F08">
      <w:pPr>
        <w:rPr>
          <w:rFonts w:ascii="Times New Roman" w:hAnsi="Times New Roman"/>
          <w:sz w:val="24"/>
        </w:rPr>
      </w:pPr>
    </w:p>
    <w:p w:rsidR="69AFC91F" w:rsidP="00AF5B07" w:rsidRDefault="69AFC91F" w14:paraId="71D0A175" w14:textId="6B41919E">
      <w:pPr>
        <w:rPr>
          <w:rFonts w:ascii="Times New Roman" w:hAnsi="Times New Roman"/>
          <w:sz w:val="24"/>
        </w:rPr>
      </w:pPr>
      <w:r w:rsidRPr="7F9873E2">
        <w:rPr>
          <w:rFonts w:ascii="Times New Roman" w:hAnsi="Times New Roman"/>
          <w:sz w:val="24"/>
        </w:rPr>
        <w:t xml:space="preserve">Riigieelarveliste vahendite kasutamine suitsetamise võimaldamiseks ning selle </w:t>
      </w:r>
      <w:r w:rsidR="00E23817">
        <w:rPr>
          <w:rFonts w:ascii="Times New Roman" w:hAnsi="Times New Roman"/>
          <w:sz w:val="24"/>
        </w:rPr>
        <w:t xml:space="preserve">üle </w:t>
      </w:r>
      <w:r w:rsidRPr="7F9873E2">
        <w:rPr>
          <w:rFonts w:ascii="Times New Roman" w:hAnsi="Times New Roman"/>
          <w:sz w:val="24"/>
        </w:rPr>
        <w:t xml:space="preserve">järelevalve </w:t>
      </w:r>
      <w:r w:rsidR="00466EE3">
        <w:rPr>
          <w:rFonts w:ascii="Times New Roman" w:hAnsi="Times New Roman"/>
          <w:sz w:val="24"/>
        </w:rPr>
        <w:t>tegemiseks</w:t>
      </w:r>
      <w:r w:rsidRPr="7F9873E2">
        <w:rPr>
          <w:rFonts w:ascii="Times New Roman" w:hAnsi="Times New Roman"/>
          <w:sz w:val="24"/>
        </w:rPr>
        <w:t xml:space="preserve"> on riigi ressursside ebasihipärane ja ebaeetiline kasutamine. </w:t>
      </w:r>
    </w:p>
    <w:p w:rsidR="7F9873E2" w:rsidP="00AF5B07" w:rsidRDefault="7F9873E2" w14:paraId="15103DE1" w14:textId="7B03D627">
      <w:pPr>
        <w:rPr>
          <w:rFonts w:ascii="Times New Roman" w:hAnsi="Times New Roman"/>
          <w:sz w:val="24"/>
        </w:rPr>
      </w:pPr>
    </w:p>
    <w:p w:rsidR="69AFC91F" w:rsidP="00AF5B07" w:rsidRDefault="00934757" w14:paraId="0AEEB20D" w14:textId="1A54A602">
      <w:pPr>
        <w:rPr>
          <w:rFonts w:ascii="Times New Roman" w:hAnsi="Times New Roman"/>
          <w:sz w:val="24"/>
        </w:rPr>
      </w:pPr>
      <w:r>
        <w:rPr>
          <w:rFonts w:ascii="Times New Roman" w:hAnsi="Times New Roman"/>
          <w:b/>
          <w:bCs/>
          <w:sz w:val="24"/>
        </w:rPr>
        <w:t>Punkti</w:t>
      </w:r>
      <w:r w:rsidRPr="7F9873E2" w:rsidR="69AFC91F">
        <w:rPr>
          <w:rFonts w:ascii="Times New Roman" w:hAnsi="Times New Roman"/>
          <w:b/>
          <w:bCs/>
          <w:sz w:val="24"/>
        </w:rPr>
        <w:t xml:space="preserve">ga 6 </w:t>
      </w:r>
      <w:r w:rsidRPr="7F9873E2" w:rsidR="69AFC91F">
        <w:rPr>
          <w:rFonts w:ascii="Times New Roman" w:hAnsi="Times New Roman"/>
          <w:sz w:val="24"/>
        </w:rPr>
        <w:t xml:space="preserve">tunnistatakse kehtetuks </w:t>
      </w:r>
      <w:proofErr w:type="spellStart"/>
      <w:r w:rsidR="00466EE3">
        <w:rPr>
          <w:rFonts w:ascii="Times New Roman" w:hAnsi="Times New Roman"/>
          <w:sz w:val="24"/>
        </w:rPr>
        <w:t>TubS</w:t>
      </w:r>
      <w:proofErr w:type="spellEnd"/>
      <w:r w:rsidR="00466EE3">
        <w:rPr>
          <w:rFonts w:ascii="Times New Roman" w:hAnsi="Times New Roman"/>
          <w:sz w:val="24"/>
        </w:rPr>
        <w:t xml:space="preserve"> </w:t>
      </w:r>
      <w:r w:rsidRPr="7F9873E2" w:rsidR="69AFC91F">
        <w:rPr>
          <w:rFonts w:ascii="Times New Roman" w:hAnsi="Times New Roman"/>
          <w:sz w:val="24"/>
        </w:rPr>
        <w:t>§ 30 lõike 2 punktid 1</w:t>
      </w:r>
      <w:r w:rsidRPr="00326545" w:rsidR="0031517C">
        <w:rPr>
          <w:rFonts w:ascii="Times New Roman" w:hAnsi="Times New Roman"/>
          <w:sz w:val="24"/>
        </w:rPr>
        <w:t>–</w:t>
      </w:r>
      <w:r w:rsidRPr="7F9873E2" w:rsidR="69AFC91F">
        <w:rPr>
          <w:rFonts w:ascii="Times New Roman" w:hAnsi="Times New Roman"/>
          <w:sz w:val="24"/>
        </w:rPr>
        <w:t>4 ja 7</w:t>
      </w:r>
      <w:r w:rsidRPr="00326545" w:rsidR="0031517C">
        <w:rPr>
          <w:rFonts w:ascii="Times New Roman" w:hAnsi="Times New Roman"/>
          <w:sz w:val="24"/>
        </w:rPr>
        <w:t>–</w:t>
      </w:r>
      <w:r w:rsidRPr="7F9873E2" w:rsidR="69AFC91F">
        <w:rPr>
          <w:rFonts w:ascii="Times New Roman" w:hAnsi="Times New Roman"/>
          <w:sz w:val="24"/>
        </w:rPr>
        <w:t>9. N</w:t>
      </w:r>
      <w:r w:rsidR="00165908">
        <w:rPr>
          <w:rFonts w:ascii="Times New Roman" w:hAnsi="Times New Roman"/>
          <w:sz w:val="24"/>
        </w:rPr>
        <w:t xml:space="preserve">imetatud </w:t>
      </w:r>
      <w:r w:rsidR="00466EE3">
        <w:rPr>
          <w:rFonts w:ascii="Times New Roman" w:hAnsi="Times New Roman"/>
          <w:sz w:val="24"/>
        </w:rPr>
        <w:t xml:space="preserve">sättes </w:t>
      </w:r>
      <w:r w:rsidR="00165908">
        <w:rPr>
          <w:rFonts w:ascii="Times New Roman" w:hAnsi="Times New Roman"/>
          <w:sz w:val="24"/>
        </w:rPr>
        <w:t xml:space="preserve">on </w:t>
      </w:r>
      <w:r w:rsidR="00466EE3">
        <w:rPr>
          <w:rFonts w:ascii="Times New Roman" w:hAnsi="Times New Roman"/>
          <w:sz w:val="24"/>
        </w:rPr>
        <w:t>loetletud</w:t>
      </w:r>
      <w:r w:rsidR="00432866">
        <w:rPr>
          <w:rFonts w:ascii="Times New Roman" w:hAnsi="Times New Roman"/>
          <w:sz w:val="24"/>
        </w:rPr>
        <w:t xml:space="preserve"> koha</w:t>
      </w:r>
      <w:r w:rsidR="00025A31">
        <w:rPr>
          <w:rFonts w:ascii="Times New Roman" w:hAnsi="Times New Roman"/>
          <w:sz w:val="24"/>
        </w:rPr>
        <w:t>d, kus suitsetamine</w:t>
      </w:r>
      <w:r w:rsidR="003C0A9D">
        <w:rPr>
          <w:rFonts w:ascii="Times New Roman" w:hAnsi="Times New Roman"/>
          <w:sz w:val="24"/>
        </w:rPr>
        <w:t xml:space="preserve"> on </w:t>
      </w:r>
      <w:r w:rsidR="00A06411">
        <w:rPr>
          <w:rFonts w:ascii="Times New Roman" w:hAnsi="Times New Roman"/>
          <w:sz w:val="24"/>
        </w:rPr>
        <w:t>lubatud üksnes suitsetamisruumis</w:t>
      </w:r>
      <w:r w:rsidRPr="00663C79" w:rsidR="00A06411">
        <w:rPr>
          <w:rFonts w:ascii="Times New Roman" w:hAnsi="Times New Roman"/>
          <w:sz w:val="24"/>
        </w:rPr>
        <w:t xml:space="preserve">. </w:t>
      </w:r>
      <w:r w:rsidRPr="00663C79" w:rsidR="002F3244">
        <w:rPr>
          <w:rFonts w:ascii="Times New Roman" w:hAnsi="Times New Roman"/>
          <w:sz w:val="24"/>
        </w:rPr>
        <w:t>R</w:t>
      </w:r>
      <w:r w:rsidRPr="005A33A1" w:rsidR="002F3244">
        <w:rPr>
          <w:rFonts w:ascii="Times New Roman" w:hAnsi="Times New Roman"/>
          <w:color w:val="202020"/>
          <w:sz w:val="24"/>
          <w:shd w:val="clear" w:color="auto" w:fill="FFFFFF"/>
        </w:rPr>
        <w:t>iigi- ja kohaliku omavalitsuse asutuse ruumides</w:t>
      </w:r>
      <w:r w:rsidR="00466EE3">
        <w:rPr>
          <w:rFonts w:ascii="Times New Roman" w:hAnsi="Times New Roman"/>
          <w:color w:val="202020"/>
          <w:sz w:val="24"/>
          <w:shd w:val="clear" w:color="auto" w:fill="FFFFFF"/>
        </w:rPr>
        <w:t>,</w:t>
      </w:r>
      <w:r w:rsidRPr="005A33A1" w:rsidR="00C754A7">
        <w:rPr>
          <w:rFonts w:ascii="Times New Roman" w:hAnsi="Times New Roman"/>
          <w:color w:val="202020"/>
          <w:sz w:val="24"/>
        </w:rPr>
        <w:t xml:space="preserve"> </w:t>
      </w:r>
      <w:r w:rsidRPr="005A33A1" w:rsidR="002F3244">
        <w:rPr>
          <w:rFonts w:ascii="Times New Roman" w:hAnsi="Times New Roman"/>
          <w:color w:val="202020"/>
          <w:sz w:val="24"/>
          <w:shd w:val="clear" w:color="auto" w:fill="FFFFFF"/>
        </w:rPr>
        <w:t>kõrgkooli ruumides</w:t>
      </w:r>
      <w:r w:rsidR="00466EE3">
        <w:rPr>
          <w:rFonts w:ascii="Times New Roman" w:hAnsi="Times New Roman"/>
          <w:color w:val="202020"/>
          <w:sz w:val="24"/>
          <w:shd w:val="clear" w:color="auto" w:fill="FFFFFF"/>
        </w:rPr>
        <w:t>,</w:t>
      </w:r>
      <w:r w:rsidRPr="005A33A1" w:rsidR="002F3244">
        <w:rPr>
          <w:rFonts w:ascii="Times New Roman" w:hAnsi="Times New Roman"/>
          <w:color w:val="202020"/>
          <w:sz w:val="24"/>
          <w:shd w:val="clear" w:color="auto" w:fill="FFFFFF"/>
        </w:rPr>
        <w:t> kultuuriasutuse ruumides</w:t>
      </w:r>
      <w:r w:rsidR="00466EE3">
        <w:rPr>
          <w:rFonts w:ascii="Times New Roman" w:hAnsi="Times New Roman"/>
          <w:color w:val="202020"/>
          <w:sz w:val="24"/>
          <w:shd w:val="clear" w:color="auto" w:fill="FFFFFF"/>
        </w:rPr>
        <w:t>,</w:t>
      </w:r>
      <w:r w:rsidRPr="005A33A1" w:rsidR="00C754A7">
        <w:rPr>
          <w:rFonts w:ascii="Times New Roman" w:hAnsi="Times New Roman"/>
          <w:color w:val="202020"/>
          <w:sz w:val="24"/>
        </w:rPr>
        <w:t xml:space="preserve"> </w:t>
      </w:r>
      <w:r w:rsidRPr="005A33A1" w:rsidR="002F3244">
        <w:rPr>
          <w:rFonts w:ascii="Times New Roman" w:hAnsi="Times New Roman"/>
          <w:color w:val="202020"/>
          <w:sz w:val="24"/>
          <w:shd w:val="clear" w:color="auto" w:fill="FFFFFF"/>
        </w:rPr>
        <w:t>vabaajakeskuse ruumides</w:t>
      </w:r>
      <w:r w:rsidR="00466EE3">
        <w:rPr>
          <w:rFonts w:ascii="Times New Roman" w:hAnsi="Times New Roman"/>
          <w:color w:val="202020"/>
          <w:sz w:val="24"/>
          <w:shd w:val="clear" w:color="auto" w:fill="FFFFFF"/>
        </w:rPr>
        <w:t>,</w:t>
      </w:r>
      <w:r w:rsidRPr="00663C79" w:rsidR="002F3244">
        <w:rPr>
          <w:rFonts w:ascii="Times New Roman" w:hAnsi="Times New Roman"/>
          <w:sz w:val="24"/>
        </w:rPr>
        <w:t xml:space="preserve"> </w:t>
      </w:r>
      <w:r w:rsidRPr="00663C79" w:rsidR="00663C79">
        <w:rPr>
          <w:rFonts w:ascii="Times New Roman" w:hAnsi="Times New Roman"/>
          <w:sz w:val="24"/>
        </w:rPr>
        <w:t>r</w:t>
      </w:r>
      <w:r w:rsidRPr="005A33A1" w:rsidR="00663C79">
        <w:rPr>
          <w:rFonts w:ascii="Times New Roman" w:hAnsi="Times New Roman"/>
          <w:color w:val="202020"/>
          <w:sz w:val="24"/>
          <w:shd w:val="clear" w:color="auto" w:fill="FFFFFF"/>
        </w:rPr>
        <w:t>uumis, kus korraldatakse õnnemängu, kihlvedu või totalisaatorit</w:t>
      </w:r>
      <w:r w:rsidR="00466EE3">
        <w:rPr>
          <w:rFonts w:ascii="Times New Roman" w:hAnsi="Times New Roman"/>
          <w:color w:val="202020"/>
          <w:sz w:val="24"/>
          <w:shd w:val="clear" w:color="auto" w:fill="FFFFFF"/>
        </w:rPr>
        <w:t>,</w:t>
      </w:r>
      <w:r w:rsidRPr="005A33A1" w:rsidR="00663C79">
        <w:rPr>
          <w:rFonts w:ascii="Times New Roman" w:hAnsi="Times New Roman"/>
          <w:color w:val="202020"/>
          <w:sz w:val="24"/>
        </w:rPr>
        <w:t xml:space="preserve"> </w:t>
      </w:r>
      <w:r w:rsidRPr="005A33A1" w:rsidR="00663C79">
        <w:rPr>
          <w:rFonts w:ascii="Times New Roman" w:hAnsi="Times New Roman"/>
          <w:color w:val="202020"/>
          <w:sz w:val="24"/>
          <w:shd w:val="clear" w:color="auto" w:fill="FFFFFF"/>
        </w:rPr>
        <w:t>ettevõtte kontoriruumis ja muudes üldkasutatavates ruumides</w:t>
      </w:r>
      <w:r w:rsidR="00466EE3">
        <w:rPr>
          <w:rFonts w:ascii="Times New Roman" w:hAnsi="Times New Roman"/>
          <w:color w:val="202020"/>
          <w:sz w:val="24"/>
          <w:shd w:val="clear" w:color="auto" w:fill="FFFFFF"/>
        </w:rPr>
        <w:t>,</w:t>
      </w:r>
      <w:r w:rsidR="00663C79">
        <w:rPr>
          <w:rFonts w:ascii="Times New Roman" w:hAnsi="Times New Roman"/>
          <w:color w:val="202020"/>
          <w:sz w:val="24"/>
          <w:shd w:val="clear" w:color="auto" w:fill="FFFFFF"/>
        </w:rPr>
        <w:t xml:space="preserve"> </w:t>
      </w:r>
      <w:r w:rsidRPr="005A33A1" w:rsidR="00663C79">
        <w:rPr>
          <w:rFonts w:ascii="Times New Roman" w:hAnsi="Times New Roman"/>
          <w:color w:val="202020"/>
          <w:sz w:val="24"/>
          <w:shd w:val="clear" w:color="auto" w:fill="FFFFFF"/>
        </w:rPr>
        <w:t xml:space="preserve">spordihoones ning spordi- ja </w:t>
      </w:r>
      <w:proofErr w:type="spellStart"/>
      <w:r w:rsidRPr="005A33A1" w:rsidR="00663C79">
        <w:rPr>
          <w:rFonts w:ascii="Times New Roman" w:hAnsi="Times New Roman"/>
          <w:color w:val="202020"/>
          <w:sz w:val="24"/>
          <w:shd w:val="clear" w:color="auto" w:fill="FFFFFF"/>
        </w:rPr>
        <w:t>puhkerajatises</w:t>
      </w:r>
      <w:proofErr w:type="spellEnd"/>
      <w:r w:rsidR="00663C79">
        <w:rPr>
          <w:rFonts w:ascii="Times New Roman" w:hAnsi="Times New Roman"/>
          <w:color w:val="202020"/>
          <w:sz w:val="24"/>
          <w:shd w:val="clear" w:color="auto" w:fill="FFFFFF"/>
        </w:rPr>
        <w:t xml:space="preserve"> kehtib eelnõu kohaselt täielik suitsetamise keeld</w:t>
      </w:r>
      <w:r w:rsidR="00767E1E">
        <w:rPr>
          <w:rFonts w:ascii="Times New Roman" w:hAnsi="Times New Roman"/>
          <w:color w:val="202020"/>
          <w:sz w:val="24"/>
          <w:shd w:val="clear" w:color="auto" w:fill="FFFFFF"/>
        </w:rPr>
        <w:t>.</w:t>
      </w:r>
      <w:r w:rsidRPr="7F9873E2" w:rsidR="00663C79">
        <w:rPr>
          <w:rFonts w:ascii="Times New Roman" w:hAnsi="Times New Roman"/>
          <w:sz w:val="24"/>
        </w:rPr>
        <w:t xml:space="preserve"> </w:t>
      </w:r>
      <w:r w:rsidR="0033636D">
        <w:rPr>
          <w:rFonts w:ascii="Times New Roman" w:hAnsi="Times New Roman"/>
          <w:sz w:val="24"/>
        </w:rPr>
        <w:t>L</w:t>
      </w:r>
      <w:r w:rsidRPr="7F9873E2" w:rsidR="69AFC91F">
        <w:rPr>
          <w:rFonts w:ascii="Times New Roman" w:hAnsi="Times New Roman"/>
          <w:sz w:val="24"/>
        </w:rPr>
        <w:t>oetletud asutus</w:t>
      </w:r>
      <w:r w:rsidR="00EE2862">
        <w:rPr>
          <w:rFonts w:ascii="Times New Roman" w:hAnsi="Times New Roman"/>
          <w:sz w:val="24"/>
        </w:rPr>
        <w:t>ed</w:t>
      </w:r>
      <w:r w:rsidRPr="7F9873E2" w:rsidR="69AFC91F">
        <w:rPr>
          <w:rFonts w:ascii="Times New Roman" w:hAnsi="Times New Roman"/>
          <w:sz w:val="24"/>
        </w:rPr>
        <w:t xml:space="preserve"> lisa</w:t>
      </w:r>
      <w:r w:rsidR="00EE2862">
        <w:rPr>
          <w:rFonts w:ascii="Times New Roman" w:hAnsi="Times New Roman"/>
          <w:sz w:val="24"/>
        </w:rPr>
        <w:t>takse</w:t>
      </w:r>
      <w:r w:rsidRPr="7F9873E2" w:rsidR="69AFC91F">
        <w:rPr>
          <w:rFonts w:ascii="Times New Roman" w:hAnsi="Times New Roman"/>
          <w:sz w:val="24"/>
        </w:rPr>
        <w:t xml:space="preserve"> eelnõu § 6 </w:t>
      </w:r>
      <w:r w:rsidR="00466EE3">
        <w:rPr>
          <w:rFonts w:ascii="Times New Roman" w:hAnsi="Times New Roman"/>
          <w:sz w:val="24"/>
        </w:rPr>
        <w:t xml:space="preserve">punkti 5 </w:t>
      </w:r>
      <w:r w:rsidR="00EE2862">
        <w:rPr>
          <w:rFonts w:ascii="Times New Roman" w:hAnsi="Times New Roman"/>
          <w:sz w:val="24"/>
        </w:rPr>
        <w:t>järgi</w:t>
      </w:r>
      <w:r w:rsidRPr="7F9873E2" w:rsidR="69AFC91F">
        <w:rPr>
          <w:rFonts w:ascii="Times New Roman" w:hAnsi="Times New Roman"/>
          <w:sz w:val="24"/>
        </w:rPr>
        <w:t xml:space="preserve"> </w:t>
      </w:r>
      <w:proofErr w:type="spellStart"/>
      <w:r w:rsidRPr="7F9873E2" w:rsidR="69AFC91F">
        <w:rPr>
          <w:rFonts w:ascii="Times New Roman" w:hAnsi="Times New Roman"/>
          <w:sz w:val="24"/>
        </w:rPr>
        <w:t>TubS</w:t>
      </w:r>
      <w:proofErr w:type="spellEnd"/>
      <w:r w:rsidRPr="7F9873E2" w:rsidR="69AFC91F">
        <w:rPr>
          <w:rFonts w:ascii="Times New Roman" w:hAnsi="Times New Roman"/>
          <w:sz w:val="24"/>
        </w:rPr>
        <w:t xml:space="preserve"> § 29</w:t>
      </w:r>
      <w:r w:rsidR="00466EE3">
        <w:rPr>
          <w:rFonts w:ascii="Times New Roman" w:hAnsi="Times New Roman"/>
          <w:sz w:val="24"/>
        </w:rPr>
        <w:t xml:space="preserve"> lõikesse 1</w:t>
      </w:r>
      <w:r w:rsidRPr="7F9873E2" w:rsidR="69AFC91F">
        <w:rPr>
          <w:rFonts w:ascii="Times New Roman" w:hAnsi="Times New Roman"/>
          <w:sz w:val="24"/>
        </w:rPr>
        <w:t>.</w:t>
      </w:r>
    </w:p>
    <w:p w:rsidR="7F9873E2" w:rsidP="00AF5B07" w:rsidRDefault="7F9873E2" w14:paraId="2032141B" w14:textId="0F35FB68">
      <w:pPr>
        <w:rPr>
          <w:rFonts w:ascii="Times New Roman" w:hAnsi="Times New Roman"/>
          <w:sz w:val="24"/>
        </w:rPr>
      </w:pPr>
    </w:p>
    <w:p w:rsidR="69AFC91F" w:rsidP="00AF5B07" w:rsidRDefault="00934757" w14:paraId="635486E9" w14:textId="48E0A1C1">
      <w:pPr>
        <w:rPr>
          <w:rFonts w:ascii="Times New Roman" w:hAnsi="Times New Roman"/>
          <w:sz w:val="24"/>
        </w:rPr>
      </w:pPr>
      <w:r>
        <w:rPr>
          <w:rFonts w:ascii="Times New Roman" w:hAnsi="Times New Roman"/>
          <w:b/>
          <w:bCs/>
          <w:sz w:val="24"/>
        </w:rPr>
        <w:t>Punkti</w:t>
      </w:r>
      <w:r w:rsidRPr="7F9873E2" w:rsidR="69AFC91F">
        <w:rPr>
          <w:rFonts w:ascii="Times New Roman" w:hAnsi="Times New Roman"/>
          <w:b/>
          <w:bCs/>
          <w:sz w:val="24"/>
        </w:rPr>
        <w:t xml:space="preserve">ga </w:t>
      </w:r>
      <w:r w:rsidR="009C0927">
        <w:rPr>
          <w:rFonts w:ascii="Times New Roman" w:hAnsi="Times New Roman"/>
          <w:b/>
          <w:bCs/>
          <w:sz w:val="24"/>
        </w:rPr>
        <w:t>7</w:t>
      </w:r>
      <w:r w:rsidRPr="7F9873E2" w:rsidR="69AFC91F">
        <w:rPr>
          <w:rFonts w:ascii="Times New Roman" w:hAnsi="Times New Roman"/>
          <w:b/>
          <w:bCs/>
          <w:sz w:val="24"/>
        </w:rPr>
        <w:t xml:space="preserve"> </w:t>
      </w:r>
      <w:r w:rsidRPr="7F9873E2" w:rsidR="69AFC91F">
        <w:rPr>
          <w:rFonts w:ascii="Times New Roman" w:hAnsi="Times New Roman"/>
          <w:sz w:val="24"/>
        </w:rPr>
        <w:t xml:space="preserve">sõnastatakse ümber </w:t>
      </w:r>
      <w:proofErr w:type="spellStart"/>
      <w:r w:rsidRPr="7F9873E2" w:rsidR="69AFC91F">
        <w:rPr>
          <w:rFonts w:ascii="Times New Roman" w:hAnsi="Times New Roman"/>
          <w:sz w:val="24"/>
        </w:rPr>
        <w:t>TubS</w:t>
      </w:r>
      <w:proofErr w:type="spellEnd"/>
      <w:r w:rsidRPr="7F9873E2" w:rsidR="69AFC91F">
        <w:rPr>
          <w:rFonts w:ascii="Times New Roman" w:hAnsi="Times New Roman"/>
          <w:sz w:val="24"/>
        </w:rPr>
        <w:t xml:space="preserve"> § 30 lõike 2 punkt 5, mille </w:t>
      </w:r>
      <w:r w:rsidR="00466EE3">
        <w:rPr>
          <w:rFonts w:ascii="Times New Roman" w:hAnsi="Times New Roman"/>
          <w:sz w:val="24"/>
        </w:rPr>
        <w:t>kohaselt on</w:t>
      </w:r>
      <w:r w:rsidRPr="7F9873E2" w:rsidR="69AFC91F">
        <w:rPr>
          <w:rFonts w:ascii="Times New Roman" w:hAnsi="Times New Roman"/>
          <w:sz w:val="24"/>
        </w:rPr>
        <w:t xml:space="preserve"> suitsetami</w:t>
      </w:r>
      <w:r w:rsidR="00466EE3">
        <w:rPr>
          <w:rFonts w:ascii="Times New Roman" w:hAnsi="Times New Roman"/>
          <w:sz w:val="24"/>
        </w:rPr>
        <w:t>n</w:t>
      </w:r>
      <w:r w:rsidRPr="7F9873E2" w:rsidR="69AFC91F">
        <w:rPr>
          <w:rFonts w:ascii="Times New Roman" w:hAnsi="Times New Roman"/>
          <w:sz w:val="24"/>
        </w:rPr>
        <w:t xml:space="preserve">e </w:t>
      </w:r>
      <w:r w:rsidR="00466EE3">
        <w:rPr>
          <w:rFonts w:ascii="Times New Roman" w:hAnsi="Times New Roman"/>
          <w:sz w:val="24"/>
        </w:rPr>
        <w:t>suits</w:t>
      </w:r>
      <w:r w:rsidR="00015E01">
        <w:rPr>
          <w:rFonts w:ascii="Times New Roman" w:hAnsi="Times New Roman"/>
          <w:sz w:val="24"/>
        </w:rPr>
        <w:t>etamisruumides</w:t>
      </w:r>
      <w:r w:rsidR="00466EE3">
        <w:rPr>
          <w:rFonts w:ascii="Times New Roman" w:hAnsi="Times New Roman"/>
          <w:sz w:val="24"/>
        </w:rPr>
        <w:t xml:space="preserve"> </w:t>
      </w:r>
      <w:r w:rsidRPr="7F9873E2" w:rsidR="69AFC91F">
        <w:rPr>
          <w:rFonts w:ascii="Times New Roman" w:hAnsi="Times New Roman"/>
          <w:sz w:val="24"/>
        </w:rPr>
        <w:t>luba</w:t>
      </w:r>
      <w:r w:rsidR="00466EE3">
        <w:rPr>
          <w:rFonts w:ascii="Times New Roman" w:hAnsi="Times New Roman"/>
          <w:sz w:val="24"/>
        </w:rPr>
        <w:t>tud ainult</w:t>
      </w:r>
      <w:r w:rsidRPr="7F9873E2" w:rsidR="69AFC91F">
        <w:rPr>
          <w:rFonts w:ascii="Times New Roman" w:hAnsi="Times New Roman"/>
          <w:sz w:val="24"/>
        </w:rPr>
        <w:t xml:space="preserve"> statsionaarse psühhiaatrilise ravi teenust osutava asutuse ruumides. Ülejäänud tervishoiuasutustes</w:t>
      </w:r>
      <w:r w:rsidR="00466EE3">
        <w:rPr>
          <w:rFonts w:ascii="Times New Roman" w:hAnsi="Times New Roman"/>
          <w:sz w:val="24"/>
        </w:rPr>
        <w:t xml:space="preserve"> ei ole</w:t>
      </w:r>
      <w:r w:rsidRPr="7F9873E2" w:rsidR="69AFC91F">
        <w:rPr>
          <w:rFonts w:ascii="Times New Roman" w:hAnsi="Times New Roman"/>
          <w:sz w:val="24"/>
        </w:rPr>
        <w:t xml:space="preserve"> suitsetami</w:t>
      </w:r>
      <w:r w:rsidR="00466EE3">
        <w:rPr>
          <w:rFonts w:ascii="Times New Roman" w:hAnsi="Times New Roman"/>
          <w:sz w:val="24"/>
        </w:rPr>
        <w:t>ne</w:t>
      </w:r>
      <w:r w:rsidRPr="7F9873E2" w:rsidR="69AFC91F">
        <w:rPr>
          <w:rFonts w:ascii="Times New Roman" w:hAnsi="Times New Roman"/>
          <w:sz w:val="24"/>
        </w:rPr>
        <w:t xml:space="preserve"> suits</w:t>
      </w:r>
      <w:r w:rsidR="00466EE3">
        <w:rPr>
          <w:rFonts w:ascii="Times New Roman" w:hAnsi="Times New Roman"/>
          <w:sz w:val="24"/>
        </w:rPr>
        <w:t>etamisr</w:t>
      </w:r>
      <w:r w:rsidRPr="7F9873E2" w:rsidR="69AFC91F">
        <w:rPr>
          <w:rFonts w:ascii="Times New Roman" w:hAnsi="Times New Roman"/>
          <w:sz w:val="24"/>
        </w:rPr>
        <w:t>uumides edaspidi</w:t>
      </w:r>
      <w:r w:rsidR="00466EE3">
        <w:rPr>
          <w:rFonts w:ascii="Times New Roman" w:hAnsi="Times New Roman"/>
          <w:sz w:val="24"/>
        </w:rPr>
        <w:t xml:space="preserve"> lubatud</w:t>
      </w:r>
      <w:r w:rsidRPr="7F9873E2" w:rsidR="69AFC91F">
        <w:rPr>
          <w:rFonts w:ascii="Times New Roman" w:hAnsi="Times New Roman"/>
          <w:sz w:val="24"/>
        </w:rPr>
        <w:t xml:space="preserve">. </w:t>
      </w:r>
    </w:p>
    <w:p w:rsidR="7F9873E2" w:rsidP="00AF5B07" w:rsidRDefault="7F9873E2" w14:paraId="110E783D" w14:textId="51AD208A">
      <w:pPr>
        <w:rPr>
          <w:rFonts w:ascii="Times New Roman" w:hAnsi="Times New Roman"/>
          <w:sz w:val="24"/>
        </w:rPr>
      </w:pPr>
    </w:p>
    <w:p w:rsidR="69AFC91F" w:rsidP="00AF5B07" w:rsidRDefault="69AFC91F" w14:paraId="5E7CC2E9" w14:textId="07277EFC">
      <w:pPr>
        <w:rPr>
          <w:rFonts w:ascii="Times New Roman" w:hAnsi="Times New Roman"/>
          <w:sz w:val="24"/>
        </w:rPr>
      </w:pPr>
      <w:r w:rsidRPr="7F9873E2">
        <w:rPr>
          <w:rFonts w:ascii="Times New Roman" w:hAnsi="Times New Roman"/>
          <w:sz w:val="24"/>
        </w:rPr>
        <w:t xml:space="preserve">Erandina </w:t>
      </w:r>
      <w:r w:rsidR="001D2429">
        <w:rPr>
          <w:rFonts w:ascii="Times New Roman" w:hAnsi="Times New Roman"/>
          <w:sz w:val="24"/>
        </w:rPr>
        <w:t xml:space="preserve">on </w:t>
      </w:r>
      <w:r w:rsidRPr="7F9873E2">
        <w:rPr>
          <w:rFonts w:ascii="Times New Roman" w:hAnsi="Times New Roman"/>
          <w:sz w:val="24"/>
        </w:rPr>
        <w:t>suitsetami</w:t>
      </w:r>
      <w:r w:rsidR="00466EE3">
        <w:rPr>
          <w:rFonts w:ascii="Times New Roman" w:hAnsi="Times New Roman"/>
          <w:sz w:val="24"/>
        </w:rPr>
        <w:t>n</w:t>
      </w:r>
      <w:r w:rsidRPr="7F9873E2">
        <w:rPr>
          <w:rFonts w:ascii="Times New Roman" w:hAnsi="Times New Roman"/>
          <w:sz w:val="24"/>
        </w:rPr>
        <w:t xml:space="preserve">e </w:t>
      </w:r>
      <w:r w:rsidRPr="00466EE3" w:rsidR="00466EE3">
        <w:rPr>
          <w:rFonts w:ascii="Times New Roman" w:hAnsi="Times New Roman"/>
          <w:sz w:val="24"/>
        </w:rPr>
        <w:t>statsionaarse psühhiaatrilise ravi teenust osutava asutuse ruumides lubatud</w:t>
      </w:r>
      <w:r w:rsidRPr="7F9873E2">
        <w:rPr>
          <w:rFonts w:ascii="Times New Roman" w:hAnsi="Times New Roman"/>
          <w:sz w:val="24"/>
        </w:rPr>
        <w:t xml:space="preserve"> põhjusel, et paljudel psüühikahäire</w:t>
      </w:r>
      <w:r w:rsidR="00DB4FEE">
        <w:rPr>
          <w:rFonts w:ascii="Times New Roman" w:hAnsi="Times New Roman"/>
          <w:sz w:val="24"/>
        </w:rPr>
        <w:t>ga</w:t>
      </w:r>
      <w:r w:rsidRPr="7F9873E2">
        <w:rPr>
          <w:rFonts w:ascii="Times New Roman" w:hAnsi="Times New Roman"/>
          <w:sz w:val="24"/>
        </w:rPr>
        <w:t xml:space="preserve"> patsientidel (nt skisofreenia, bipolaarne häire) on nikotiinisõltuvus väga tugev ning suitsetamise täielik keelamine on nendes asutustes keeruline. Äkiline suitsetamise keeld võib süvendada ärevust, ärritust või psühhootilisi sümptomeid.</w:t>
      </w:r>
    </w:p>
    <w:p w:rsidR="7F9873E2" w:rsidP="00AF5B07" w:rsidRDefault="7F9873E2" w14:paraId="74B9649B" w14:textId="5D90A1BC">
      <w:pPr>
        <w:rPr>
          <w:rFonts w:ascii="Times New Roman" w:hAnsi="Times New Roman"/>
          <w:sz w:val="24"/>
        </w:rPr>
      </w:pPr>
    </w:p>
    <w:p w:rsidR="69AFC91F" w:rsidP="00AF5B07" w:rsidRDefault="009C0927" w14:paraId="5DEF73A8" w14:textId="564B9924">
      <w:pPr>
        <w:rPr>
          <w:rFonts w:ascii="Times New Roman" w:hAnsi="Times New Roman"/>
          <w:sz w:val="24"/>
        </w:rPr>
      </w:pPr>
      <w:r>
        <w:rPr>
          <w:rFonts w:ascii="Times New Roman" w:hAnsi="Times New Roman"/>
          <w:b/>
          <w:bCs/>
          <w:sz w:val="24"/>
        </w:rPr>
        <w:t>Punktiga</w:t>
      </w:r>
      <w:r w:rsidRPr="7F9873E2" w:rsidR="69AFC91F">
        <w:rPr>
          <w:rFonts w:ascii="Times New Roman" w:hAnsi="Times New Roman"/>
          <w:b/>
          <w:bCs/>
          <w:sz w:val="24"/>
        </w:rPr>
        <w:t xml:space="preserve"> </w:t>
      </w:r>
      <w:r>
        <w:rPr>
          <w:rFonts w:ascii="Times New Roman" w:hAnsi="Times New Roman"/>
          <w:b/>
          <w:bCs/>
          <w:sz w:val="24"/>
        </w:rPr>
        <w:t>8</w:t>
      </w:r>
      <w:r w:rsidRPr="7F9873E2" w:rsidR="69AFC91F">
        <w:rPr>
          <w:rFonts w:ascii="Times New Roman" w:hAnsi="Times New Roman"/>
          <w:b/>
          <w:bCs/>
          <w:sz w:val="24"/>
        </w:rPr>
        <w:t xml:space="preserve"> </w:t>
      </w:r>
      <w:r w:rsidRPr="7F9873E2" w:rsidR="69AFC91F">
        <w:rPr>
          <w:rFonts w:ascii="Times New Roman" w:hAnsi="Times New Roman"/>
          <w:sz w:val="24"/>
        </w:rPr>
        <w:t xml:space="preserve">sõnastatakse ümber </w:t>
      </w:r>
      <w:proofErr w:type="spellStart"/>
      <w:r w:rsidRPr="7F9873E2" w:rsidR="69AFC91F">
        <w:rPr>
          <w:rFonts w:ascii="Times New Roman" w:hAnsi="Times New Roman"/>
          <w:sz w:val="24"/>
        </w:rPr>
        <w:t>TubS</w:t>
      </w:r>
      <w:proofErr w:type="spellEnd"/>
      <w:r w:rsidRPr="7F9873E2" w:rsidR="69AFC91F">
        <w:rPr>
          <w:rFonts w:ascii="Times New Roman" w:hAnsi="Times New Roman"/>
          <w:sz w:val="24"/>
        </w:rPr>
        <w:t xml:space="preserve"> § 30 lõike 2 punkt 6, mille tekstist jäetakse välja kohalikud rongid ja reisilaevad. Suitsetamisruumis suitsetamise võimaldamine jääb alles ainult </w:t>
      </w:r>
      <w:proofErr w:type="spellStart"/>
      <w:r w:rsidRPr="7F9873E2" w:rsidR="69AFC91F">
        <w:rPr>
          <w:rFonts w:ascii="Times New Roman" w:hAnsi="Times New Roman"/>
          <w:sz w:val="24"/>
        </w:rPr>
        <w:t>kaugsõidurongis</w:t>
      </w:r>
      <w:proofErr w:type="spellEnd"/>
      <w:r w:rsidR="00D9668B">
        <w:rPr>
          <w:rFonts w:ascii="Times New Roman" w:hAnsi="Times New Roman"/>
          <w:sz w:val="24"/>
        </w:rPr>
        <w:t xml:space="preserve">. </w:t>
      </w:r>
      <w:r w:rsidRPr="7F9873E2" w:rsidR="69AFC91F">
        <w:rPr>
          <w:rFonts w:ascii="Times New Roman" w:hAnsi="Times New Roman"/>
          <w:sz w:val="24"/>
        </w:rPr>
        <w:t xml:space="preserve">Suitsetamise </w:t>
      </w:r>
      <w:r w:rsidR="00DB4FEE">
        <w:rPr>
          <w:rFonts w:ascii="Times New Roman" w:hAnsi="Times New Roman"/>
          <w:sz w:val="24"/>
        </w:rPr>
        <w:t>lubamine</w:t>
      </w:r>
      <w:r w:rsidRPr="7F9873E2" w:rsidR="69AFC91F">
        <w:rPr>
          <w:rFonts w:ascii="Times New Roman" w:hAnsi="Times New Roman"/>
          <w:sz w:val="24"/>
        </w:rPr>
        <w:t xml:space="preserve"> suits</w:t>
      </w:r>
      <w:r w:rsidR="00DB4FEE">
        <w:rPr>
          <w:rFonts w:ascii="Times New Roman" w:hAnsi="Times New Roman"/>
          <w:sz w:val="24"/>
        </w:rPr>
        <w:t>etamis</w:t>
      </w:r>
      <w:r w:rsidRPr="7F9873E2" w:rsidR="69AFC91F">
        <w:rPr>
          <w:rFonts w:ascii="Times New Roman" w:hAnsi="Times New Roman"/>
          <w:sz w:val="24"/>
        </w:rPr>
        <w:t>ruumis kohalik</w:t>
      </w:r>
      <w:r w:rsidR="00DB4FEE">
        <w:rPr>
          <w:rFonts w:ascii="Times New Roman" w:hAnsi="Times New Roman"/>
          <w:sz w:val="24"/>
        </w:rPr>
        <w:t>u</w:t>
      </w:r>
      <w:r w:rsidRPr="7F9873E2" w:rsidR="69AFC91F">
        <w:rPr>
          <w:rFonts w:ascii="Times New Roman" w:hAnsi="Times New Roman"/>
          <w:sz w:val="24"/>
        </w:rPr>
        <w:t>s rongis ning reisilaevas ei ole põhjendatud</w:t>
      </w:r>
      <w:r w:rsidR="00D9668B">
        <w:rPr>
          <w:rFonts w:ascii="Times New Roman" w:hAnsi="Times New Roman"/>
          <w:sz w:val="24"/>
        </w:rPr>
        <w:t>, sest</w:t>
      </w:r>
      <w:r w:rsidRPr="7F9873E2" w:rsidR="69AFC91F">
        <w:rPr>
          <w:rFonts w:ascii="Times New Roman" w:hAnsi="Times New Roman"/>
          <w:sz w:val="24"/>
        </w:rPr>
        <w:t xml:space="preserve"> </w:t>
      </w:r>
      <w:r w:rsidR="00D9668B">
        <w:rPr>
          <w:rFonts w:ascii="Times New Roman" w:hAnsi="Times New Roman"/>
          <w:sz w:val="24"/>
        </w:rPr>
        <w:t>k</w:t>
      </w:r>
      <w:r w:rsidRPr="7F9873E2" w:rsidR="69AFC91F">
        <w:rPr>
          <w:rFonts w:ascii="Times New Roman" w:hAnsi="Times New Roman"/>
          <w:sz w:val="24"/>
        </w:rPr>
        <w:t xml:space="preserve">ohalike rongide puhul </w:t>
      </w:r>
      <w:r w:rsidR="00D9668B">
        <w:rPr>
          <w:rFonts w:ascii="Times New Roman" w:hAnsi="Times New Roman"/>
          <w:sz w:val="24"/>
        </w:rPr>
        <w:t xml:space="preserve">on </w:t>
      </w:r>
      <w:r w:rsidRPr="7F9873E2" w:rsidR="69AFC91F">
        <w:rPr>
          <w:rFonts w:ascii="Times New Roman" w:hAnsi="Times New Roman"/>
          <w:sz w:val="24"/>
        </w:rPr>
        <w:t>rongis vii</w:t>
      </w:r>
      <w:r w:rsidR="00AB58A5">
        <w:rPr>
          <w:rFonts w:ascii="Times New Roman" w:hAnsi="Times New Roman"/>
          <w:sz w:val="24"/>
        </w:rPr>
        <w:t>b</w:t>
      </w:r>
      <w:r w:rsidRPr="7F9873E2" w:rsidR="69AFC91F">
        <w:rPr>
          <w:rFonts w:ascii="Times New Roman" w:hAnsi="Times New Roman"/>
          <w:sz w:val="24"/>
        </w:rPr>
        <w:t>i</w:t>
      </w:r>
      <w:r w:rsidR="00AB58A5">
        <w:rPr>
          <w:rFonts w:ascii="Times New Roman" w:hAnsi="Times New Roman"/>
          <w:sz w:val="24"/>
        </w:rPr>
        <w:t>mi</w:t>
      </w:r>
      <w:r w:rsidRPr="7F9873E2" w:rsidR="69AFC91F">
        <w:rPr>
          <w:rFonts w:ascii="Times New Roman" w:hAnsi="Times New Roman"/>
          <w:sz w:val="24"/>
        </w:rPr>
        <w:t xml:space="preserve">se aeg lühike </w:t>
      </w:r>
      <w:r w:rsidR="00D9668B">
        <w:rPr>
          <w:rFonts w:ascii="Times New Roman" w:hAnsi="Times New Roman"/>
          <w:sz w:val="24"/>
        </w:rPr>
        <w:t xml:space="preserve">ning reisilaevadel on </w:t>
      </w:r>
      <w:r w:rsidRPr="7F9873E2" w:rsidR="69AFC91F">
        <w:rPr>
          <w:rFonts w:ascii="Times New Roman" w:hAnsi="Times New Roman"/>
          <w:sz w:val="24"/>
        </w:rPr>
        <w:t>reisijatel võimalik suitsetada selleks ette</w:t>
      </w:r>
      <w:r w:rsidR="00DB4FEE">
        <w:rPr>
          <w:rFonts w:ascii="Times New Roman" w:hAnsi="Times New Roman"/>
          <w:sz w:val="24"/>
        </w:rPr>
        <w:t xml:space="preserve"> </w:t>
      </w:r>
      <w:r w:rsidRPr="7F9873E2" w:rsidR="69AFC91F">
        <w:rPr>
          <w:rFonts w:ascii="Times New Roman" w:hAnsi="Times New Roman"/>
          <w:sz w:val="24"/>
        </w:rPr>
        <w:t>nähtud välialadel</w:t>
      </w:r>
      <w:r w:rsidR="00DB4FEE">
        <w:rPr>
          <w:rFonts w:ascii="Times New Roman" w:hAnsi="Times New Roman"/>
          <w:sz w:val="24"/>
        </w:rPr>
        <w:t>, mistõttu</w:t>
      </w:r>
      <w:r w:rsidR="006A5C26">
        <w:rPr>
          <w:rFonts w:ascii="Times New Roman" w:hAnsi="Times New Roman"/>
          <w:sz w:val="24"/>
        </w:rPr>
        <w:t xml:space="preserve"> pole eraldi suits</w:t>
      </w:r>
      <w:r w:rsidR="00DB4FEE">
        <w:rPr>
          <w:rFonts w:ascii="Times New Roman" w:hAnsi="Times New Roman"/>
          <w:sz w:val="24"/>
        </w:rPr>
        <w:t xml:space="preserve">etamisruumid </w:t>
      </w:r>
      <w:r w:rsidR="006A5C26">
        <w:rPr>
          <w:rFonts w:ascii="Times New Roman" w:hAnsi="Times New Roman"/>
          <w:sz w:val="24"/>
        </w:rPr>
        <w:t>vajalikud</w:t>
      </w:r>
      <w:r w:rsidRPr="7F9873E2" w:rsidR="69AFC91F">
        <w:rPr>
          <w:rFonts w:ascii="Times New Roman" w:hAnsi="Times New Roman"/>
          <w:sz w:val="24"/>
        </w:rPr>
        <w:t>. Kaugsõidurongides jääb suitsetamine spetsiaalsetes suit</w:t>
      </w:r>
      <w:r w:rsidR="00DB4FEE">
        <w:rPr>
          <w:rFonts w:ascii="Times New Roman" w:hAnsi="Times New Roman"/>
          <w:sz w:val="24"/>
        </w:rPr>
        <w:t>setamisruumides endiselt lubatuks</w:t>
      </w:r>
      <w:r w:rsidRPr="7F9873E2" w:rsidR="69AFC91F">
        <w:rPr>
          <w:rFonts w:ascii="Times New Roman" w:hAnsi="Times New Roman"/>
          <w:sz w:val="24"/>
        </w:rPr>
        <w:t>.</w:t>
      </w:r>
    </w:p>
    <w:p w:rsidR="7F9873E2" w:rsidP="00AF5B07" w:rsidRDefault="7F9873E2" w14:paraId="5FE29693" w14:textId="6AD0CF47">
      <w:pPr>
        <w:rPr>
          <w:rFonts w:ascii="Times New Roman" w:hAnsi="Times New Roman"/>
          <w:sz w:val="24"/>
        </w:rPr>
      </w:pPr>
    </w:p>
    <w:p w:rsidR="69AFC91F" w:rsidP="00AF5B07" w:rsidRDefault="009C0927" w14:paraId="500130C9" w14:textId="1523CABB">
      <w:pPr>
        <w:rPr>
          <w:rFonts w:ascii="Times New Roman" w:hAnsi="Times New Roman"/>
          <w:sz w:val="24"/>
        </w:rPr>
      </w:pPr>
      <w:r>
        <w:rPr>
          <w:rFonts w:ascii="Times New Roman" w:hAnsi="Times New Roman"/>
          <w:b/>
          <w:bCs/>
          <w:sz w:val="24"/>
        </w:rPr>
        <w:t>Punkti</w:t>
      </w:r>
      <w:r w:rsidRPr="7F9873E2" w:rsidR="69AFC91F">
        <w:rPr>
          <w:rFonts w:ascii="Times New Roman" w:hAnsi="Times New Roman"/>
          <w:b/>
          <w:bCs/>
          <w:sz w:val="24"/>
        </w:rPr>
        <w:t xml:space="preserve">ga </w:t>
      </w:r>
      <w:r>
        <w:rPr>
          <w:rFonts w:ascii="Times New Roman" w:hAnsi="Times New Roman"/>
          <w:b/>
          <w:bCs/>
          <w:sz w:val="24"/>
        </w:rPr>
        <w:t>9</w:t>
      </w:r>
      <w:r w:rsidRPr="7F9873E2" w:rsidR="69AFC91F">
        <w:rPr>
          <w:rFonts w:ascii="Times New Roman" w:hAnsi="Times New Roman"/>
          <w:b/>
          <w:bCs/>
          <w:sz w:val="24"/>
        </w:rPr>
        <w:t xml:space="preserve"> </w:t>
      </w:r>
      <w:r w:rsidRPr="005A33A1" w:rsidR="69AFC91F">
        <w:rPr>
          <w:rFonts w:ascii="Times New Roman" w:hAnsi="Times New Roman"/>
          <w:sz w:val="24"/>
        </w:rPr>
        <w:t>täiendatakse</w:t>
      </w:r>
      <w:r w:rsidRPr="7F9873E2" w:rsidR="69AFC91F">
        <w:rPr>
          <w:rFonts w:ascii="Times New Roman" w:hAnsi="Times New Roman"/>
          <w:b/>
          <w:bCs/>
          <w:sz w:val="24"/>
        </w:rPr>
        <w:t xml:space="preserve"> </w:t>
      </w:r>
      <w:proofErr w:type="spellStart"/>
      <w:r w:rsidRPr="7F9873E2" w:rsidR="69AFC91F">
        <w:rPr>
          <w:rFonts w:ascii="Times New Roman" w:hAnsi="Times New Roman"/>
          <w:sz w:val="24"/>
        </w:rPr>
        <w:t>TubS</w:t>
      </w:r>
      <w:proofErr w:type="spellEnd"/>
      <w:r w:rsidRPr="7F9873E2" w:rsidR="69AFC91F">
        <w:rPr>
          <w:rFonts w:ascii="Times New Roman" w:hAnsi="Times New Roman"/>
          <w:sz w:val="24"/>
        </w:rPr>
        <w:t xml:space="preserve"> § 30 lõiget 2 punktiga 1</w:t>
      </w:r>
      <w:r w:rsidR="00963A24">
        <w:rPr>
          <w:rFonts w:ascii="Times New Roman" w:hAnsi="Times New Roman"/>
          <w:sz w:val="24"/>
        </w:rPr>
        <w:t>1</w:t>
      </w:r>
      <w:r w:rsidRPr="7F9873E2" w:rsidR="69AFC91F">
        <w:rPr>
          <w:rFonts w:ascii="Times New Roman" w:hAnsi="Times New Roman"/>
          <w:sz w:val="24"/>
        </w:rPr>
        <w:t xml:space="preserve">, </w:t>
      </w:r>
      <w:r w:rsidR="00051AEC">
        <w:rPr>
          <w:rFonts w:ascii="Times New Roman" w:hAnsi="Times New Roman"/>
          <w:sz w:val="24"/>
        </w:rPr>
        <w:t>lisades</w:t>
      </w:r>
      <w:r w:rsidR="00C94C7E">
        <w:rPr>
          <w:rFonts w:ascii="Times New Roman" w:hAnsi="Times New Roman"/>
          <w:sz w:val="24"/>
        </w:rPr>
        <w:t xml:space="preserve"> </w:t>
      </w:r>
      <w:r w:rsidR="00DB4FEE">
        <w:rPr>
          <w:rFonts w:ascii="Times New Roman" w:hAnsi="Times New Roman"/>
          <w:sz w:val="24"/>
        </w:rPr>
        <w:t xml:space="preserve">nende </w:t>
      </w:r>
      <w:r w:rsidR="00C94C7E">
        <w:rPr>
          <w:rFonts w:ascii="Times New Roman" w:hAnsi="Times New Roman"/>
          <w:sz w:val="24"/>
        </w:rPr>
        <w:t>kohtade</w:t>
      </w:r>
      <w:r w:rsidRPr="7F9873E2" w:rsidR="69AFC91F">
        <w:rPr>
          <w:rFonts w:ascii="Times New Roman" w:hAnsi="Times New Roman"/>
          <w:sz w:val="24"/>
        </w:rPr>
        <w:t xml:space="preserve"> lo</w:t>
      </w:r>
      <w:r w:rsidR="00051AEC">
        <w:rPr>
          <w:rFonts w:ascii="Times New Roman" w:hAnsi="Times New Roman"/>
          <w:sz w:val="24"/>
        </w:rPr>
        <w:t>e</w:t>
      </w:r>
      <w:r w:rsidRPr="7F9873E2" w:rsidR="69AFC91F">
        <w:rPr>
          <w:rFonts w:ascii="Times New Roman" w:hAnsi="Times New Roman"/>
          <w:sz w:val="24"/>
        </w:rPr>
        <w:t>telusse</w:t>
      </w:r>
      <w:r w:rsidR="00C94C7E">
        <w:rPr>
          <w:rFonts w:ascii="Times New Roman" w:hAnsi="Times New Roman"/>
          <w:sz w:val="24"/>
        </w:rPr>
        <w:t>, kus</w:t>
      </w:r>
      <w:r w:rsidR="00DB4FEE">
        <w:rPr>
          <w:rFonts w:ascii="Times New Roman" w:hAnsi="Times New Roman"/>
          <w:sz w:val="24"/>
        </w:rPr>
        <w:t xml:space="preserve"> </w:t>
      </w:r>
      <w:r w:rsidR="00557F95">
        <w:rPr>
          <w:rFonts w:ascii="Times New Roman" w:hAnsi="Times New Roman"/>
          <w:sz w:val="24"/>
        </w:rPr>
        <w:t>suitsetamine</w:t>
      </w:r>
      <w:r w:rsidR="00DB4FEE">
        <w:rPr>
          <w:rFonts w:ascii="Times New Roman" w:hAnsi="Times New Roman"/>
          <w:sz w:val="24"/>
        </w:rPr>
        <w:t xml:space="preserve"> on</w:t>
      </w:r>
      <w:r w:rsidR="00557F95">
        <w:rPr>
          <w:rFonts w:ascii="Times New Roman" w:hAnsi="Times New Roman"/>
          <w:sz w:val="24"/>
        </w:rPr>
        <w:t xml:space="preserve"> lubatud</w:t>
      </w:r>
      <w:r w:rsidR="00DB4FEE">
        <w:rPr>
          <w:rFonts w:ascii="Times New Roman" w:hAnsi="Times New Roman"/>
          <w:sz w:val="24"/>
        </w:rPr>
        <w:t xml:space="preserve"> üksnes suitsetamisruumis</w:t>
      </w:r>
      <w:r w:rsidR="00576909">
        <w:rPr>
          <w:rFonts w:ascii="Times New Roman" w:hAnsi="Times New Roman"/>
          <w:sz w:val="24"/>
        </w:rPr>
        <w:t>,</w:t>
      </w:r>
      <w:r w:rsidRPr="7F9873E2" w:rsidR="69AFC91F">
        <w:rPr>
          <w:rFonts w:ascii="Times New Roman" w:hAnsi="Times New Roman"/>
          <w:sz w:val="24"/>
        </w:rPr>
        <w:t xml:space="preserve"> sigaritoad ja vesipiibubaarid, kui nendes kohtades on tagatud suits</w:t>
      </w:r>
      <w:r w:rsidR="00DB4FEE">
        <w:rPr>
          <w:rFonts w:ascii="Times New Roman" w:hAnsi="Times New Roman"/>
          <w:sz w:val="24"/>
        </w:rPr>
        <w:t>etamisruumile</w:t>
      </w:r>
      <w:r w:rsidRPr="7F9873E2" w:rsidR="69AFC91F">
        <w:rPr>
          <w:rFonts w:ascii="Times New Roman" w:hAnsi="Times New Roman"/>
          <w:sz w:val="24"/>
        </w:rPr>
        <w:t xml:space="preserve"> kehtestatud nõuded ning ne</w:t>
      </w:r>
      <w:r w:rsidR="00DB4FEE">
        <w:rPr>
          <w:rFonts w:ascii="Times New Roman" w:hAnsi="Times New Roman"/>
          <w:sz w:val="24"/>
        </w:rPr>
        <w:t>is</w:t>
      </w:r>
      <w:r w:rsidRPr="7F9873E2" w:rsidR="69AFC91F">
        <w:rPr>
          <w:rFonts w:ascii="Times New Roman" w:hAnsi="Times New Roman"/>
          <w:sz w:val="24"/>
        </w:rPr>
        <w:t xml:space="preserve"> ei toimu joogi </w:t>
      </w:r>
      <w:r w:rsidR="00DB4FEE">
        <w:rPr>
          <w:rFonts w:ascii="Times New Roman" w:hAnsi="Times New Roman"/>
          <w:sz w:val="24"/>
        </w:rPr>
        <w:t>või</w:t>
      </w:r>
      <w:r w:rsidRPr="7F9873E2" w:rsidR="69AFC91F">
        <w:rPr>
          <w:rFonts w:ascii="Times New Roman" w:hAnsi="Times New Roman"/>
          <w:sz w:val="24"/>
        </w:rPr>
        <w:t xml:space="preserve"> söögi serveerimist. Mõeldud on täiesti eraldiasuvaid asutusi, mitte restorani või baari osa või suits</w:t>
      </w:r>
      <w:r w:rsidR="00DB4FEE">
        <w:rPr>
          <w:rFonts w:ascii="Times New Roman" w:hAnsi="Times New Roman"/>
          <w:sz w:val="24"/>
        </w:rPr>
        <w:t>etamisruumi</w:t>
      </w:r>
      <w:r w:rsidRPr="7F9873E2" w:rsidR="69AFC91F">
        <w:rPr>
          <w:rFonts w:ascii="Times New Roman" w:hAnsi="Times New Roman"/>
          <w:sz w:val="24"/>
        </w:rPr>
        <w:t xml:space="preserve"> nimetamist sigaritoaks</w:t>
      </w:r>
      <w:r w:rsidRPr="7F9873E2" w:rsidR="08BFA1F5">
        <w:rPr>
          <w:rFonts w:ascii="Times New Roman" w:hAnsi="Times New Roman"/>
          <w:sz w:val="24"/>
        </w:rPr>
        <w:t xml:space="preserve"> või osa baarist vesipiibubaariks</w:t>
      </w:r>
      <w:r w:rsidRPr="7F9873E2" w:rsidR="69AFC91F">
        <w:rPr>
          <w:rFonts w:ascii="Times New Roman" w:hAnsi="Times New Roman"/>
          <w:sz w:val="24"/>
        </w:rPr>
        <w:t xml:space="preserve">. Sigaritubades ja vesipiibubaarides peab olema tagatud töötajate kaitse tubakasuitsu </w:t>
      </w:r>
      <w:r w:rsidRPr="7F9873E2" w:rsidR="086089B6">
        <w:rPr>
          <w:rFonts w:ascii="Times New Roman" w:hAnsi="Times New Roman"/>
          <w:sz w:val="24"/>
        </w:rPr>
        <w:t xml:space="preserve">kahjuliku mõju </w:t>
      </w:r>
      <w:r w:rsidRPr="7F9873E2" w:rsidR="69AFC91F">
        <w:rPr>
          <w:rFonts w:ascii="Times New Roman" w:hAnsi="Times New Roman"/>
          <w:sz w:val="24"/>
        </w:rPr>
        <w:t xml:space="preserve">eest. </w:t>
      </w:r>
    </w:p>
    <w:p w:rsidR="7F9873E2" w:rsidP="00AF5B07" w:rsidRDefault="7F9873E2" w14:paraId="13DE0D2F" w14:textId="2DD348EE">
      <w:pPr>
        <w:rPr>
          <w:rFonts w:ascii="Times New Roman" w:hAnsi="Times New Roman"/>
          <w:sz w:val="24"/>
        </w:rPr>
      </w:pPr>
    </w:p>
    <w:p w:rsidR="69AFC91F" w:rsidP="00AF5B07" w:rsidRDefault="004C12F7" w14:paraId="01429AB9" w14:textId="3B9260D2">
      <w:pPr>
        <w:rPr>
          <w:rFonts w:ascii="Times New Roman" w:hAnsi="Times New Roman"/>
          <w:sz w:val="24"/>
        </w:rPr>
      </w:pPr>
      <w:r>
        <w:rPr>
          <w:rFonts w:ascii="Times New Roman" w:hAnsi="Times New Roman"/>
          <w:b/>
          <w:bCs/>
          <w:sz w:val="24"/>
        </w:rPr>
        <w:t>Punkti</w:t>
      </w:r>
      <w:r w:rsidRPr="7F9873E2" w:rsidR="69AFC91F">
        <w:rPr>
          <w:rFonts w:ascii="Times New Roman" w:hAnsi="Times New Roman"/>
          <w:b/>
          <w:bCs/>
          <w:sz w:val="24"/>
        </w:rPr>
        <w:t xml:space="preserve">ga </w:t>
      </w:r>
      <w:r w:rsidR="0037169A">
        <w:rPr>
          <w:rFonts w:ascii="Times New Roman" w:hAnsi="Times New Roman"/>
          <w:b/>
          <w:bCs/>
          <w:sz w:val="24"/>
        </w:rPr>
        <w:t>10</w:t>
      </w:r>
      <w:r w:rsidRPr="7F9873E2" w:rsidR="69AFC91F">
        <w:rPr>
          <w:rFonts w:ascii="Times New Roman" w:hAnsi="Times New Roman"/>
          <w:b/>
          <w:bCs/>
          <w:sz w:val="24"/>
        </w:rPr>
        <w:t xml:space="preserve"> </w:t>
      </w:r>
      <w:r w:rsidRPr="7F9873E2" w:rsidR="69AFC91F">
        <w:rPr>
          <w:rFonts w:ascii="Times New Roman" w:hAnsi="Times New Roman"/>
          <w:sz w:val="24"/>
        </w:rPr>
        <w:t xml:space="preserve">tunnistatakse kehtetuks </w:t>
      </w:r>
      <w:proofErr w:type="spellStart"/>
      <w:r w:rsidRPr="7F9873E2" w:rsidR="69AFC91F">
        <w:rPr>
          <w:rFonts w:ascii="Times New Roman" w:hAnsi="Times New Roman"/>
          <w:sz w:val="24"/>
        </w:rPr>
        <w:t>TubS</w:t>
      </w:r>
      <w:proofErr w:type="spellEnd"/>
      <w:r w:rsidRPr="7F9873E2" w:rsidR="69AFC91F">
        <w:rPr>
          <w:rFonts w:ascii="Times New Roman" w:hAnsi="Times New Roman"/>
          <w:sz w:val="24"/>
        </w:rPr>
        <w:t xml:space="preserve"> § 31, millega </w:t>
      </w:r>
      <w:r w:rsidR="00DB4FEE">
        <w:rPr>
          <w:rFonts w:ascii="Times New Roman" w:hAnsi="Times New Roman"/>
          <w:sz w:val="24"/>
        </w:rPr>
        <w:t>tehakse</w:t>
      </w:r>
      <w:r w:rsidRPr="7F9873E2" w:rsidR="00884EE9">
        <w:rPr>
          <w:rFonts w:ascii="Times New Roman" w:hAnsi="Times New Roman"/>
          <w:sz w:val="24"/>
        </w:rPr>
        <w:t xml:space="preserve"> </w:t>
      </w:r>
      <w:r w:rsidRPr="7F9873E2" w:rsidR="6362561B">
        <w:rPr>
          <w:rFonts w:ascii="Times New Roman" w:hAnsi="Times New Roman"/>
          <w:sz w:val="24"/>
        </w:rPr>
        <w:t>kehti</w:t>
      </w:r>
      <w:r w:rsidR="00884EE9">
        <w:rPr>
          <w:rFonts w:ascii="Times New Roman" w:hAnsi="Times New Roman"/>
          <w:sz w:val="24"/>
        </w:rPr>
        <w:t>vas</w:t>
      </w:r>
      <w:r w:rsidRPr="7F9873E2" w:rsidR="6362561B">
        <w:rPr>
          <w:rFonts w:ascii="Times New Roman" w:hAnsi="Times New Roman"/>
          <w:sz w:val="24"/>
        </w:rPr>
        <w:t xml:space="preserve"> seaduses </w:t>
      </w:r>
      <w:r w:rsidRPr="7F9873E2" w:rsidR="03489A28">
        <w:rPr>
          <w:rFonts w:ascii="Times New Roman" w:hAnsi="Times New Roman"/>
          <w:sz w:val="24"/>
        </w:rPr>
        <w:t>erand</w:t>
      </w:r>
      <w:r w:rsidR="00DB4FEE">
        <w:rPr>
          <w:rFonts w:ascii="Times New Roman" w:hAnsi="Times New Roman"/>
          <w:sz w:val="24"/>
        </w:rPr>
        <w:t>, mille kohaselt on</w:t>
      </w:r>
      <w:r w:rsidRPr="7F9873E2" w:rsidR="03489A28">
        <w:rPr>
          <w:rFonts w:ascii="Times New Roman" w:hAnsi="Times New Roman"/>
          <w:sz w:val="24"/>
        </w:rPr>
        <w:t xml:space="preserve"> </w:t>
      </w:r>
      <w:r w:rsidRPr="7F9873E2" w:rsidR="69AFC91F">
        <w:rPr>
          <w:rFonts w:ascii="Times New Roman" w:hAnsi="Times New Roman"/>
          <w:sz w:val="24"/>
        </w:rPr>
        <w:t>toitlust</w:t>
      </w:r>
      <w:r w:rsidR="00DB4FEE">
        <w:rPr>
          <w:rFonts w:ascii="Times New Roman" w:hAnsi="Times New Roman"/>
          <w:sz w:val="24"/>
        </w:rPr>
        <w:t>usettevõttes</w:t>
      </w:r>
      <w:r w:rsidRPr="7F9873E2" w:rsidR="69AFC91F">
        <w:rPr>
          <w:rFonts w:ascii="Times New Roman" w:hAnsi="Times New Roman"/>
          <w:sz w:val="24"/>
        </w:rPr>
        <w:t xml:space="preserve"> suitsetami</w:t>
      </w:r>
      <w:r w:rsidR="00DB4FEE">
        <w:rPr>
          <w:rFonts w:ascii="Times New Roman" w:hAnsi="Times New Roman"/>
          <w:sz w:val="24"/>
        </w:rPr>
        <w:t>n</w:t>
      </w:r>
      <w:r w:rsidRPr="7F9873E2" w:rsidR="3F2B747D">
        <w:rPr>
          <w:rFonts w:ascii="Times New Roman" w:hAnsi="Times New Roman"/>
          <w:sz w:val="24"/>
        </w:rPr>
        <w:t>e luba</w:t>
      </w:r>
      <w:r w:rsidR="00DB4FEE">
        <w:rPr>
          <w:rFonts w:ascii="Times New Roman" w:hAnsi="Times New Roman"/>
          <w:sz w:val="24"/>
        </w:rPr>
        <w:t xml:space="preserve">tud </w:t>
      </w:r>
      <w:r w:rsidRPr="7F9873E2" w:rsidR="69AFC91F">
        <w:rPr>
          <w:rFonts w:ascii="Times New Roman" w:hAnsi="Times New Roman"/>
          <w:sz w:val="24"/>
        </w:rPr>
        <w:t>suits</w:t>
      </w:r>
      <w:r w:rsidR="00DB4FEE">
        <w:rPr>
          <w:rFonts w:ascii="Times New Roman" w:hAnsi="Times New Roman"/>
          <w:sz w:val="24"/>
        </w:rPr>
        <w:t>etamisruumis</w:t>
      </w:r>
      <w:r w:rsidRPr="7F9873E2" w:rsidR="69AFC91F">
        <w:rPr>
          <w:rFonts w:ascii="Times New Roman" w:hAnsi="Times New Roman"/>
          <w:sz w:val="24"/>
        </w:rPr>
        <w:t>.</w:t>
      </w:r>
      <w:r w:rsidRPr="7F9873E2" w:rsidR="6F709AD0">
        <w:rPr>
          <w:rFonts w:ascii="Times New Roman" w:hAnsi="Times New Roman"/>
          <w:sz w:val="24"/>
        </w:rPr>
        <w:t xml:space="preserve"> </w:t>
      </w:r>
    </w:p>
    <w:p w:rsidR="7F9873E2" w:rsidP="00AF5B07" w:rsidRDefault="7F9873E2" w14:paraId="68A4C4A1" w14:textId="4713966D">
      <w:pPr>
        <w:rPr>
          <w:rFonts w:ascii="Times New Roman" w:hAnsi="Times New Roman"/>
          <w:b/>
          <w:bCs/>
          <w:sz w:val="24"/>
        </w:rPr>
      </w:pPr>
    </w:p>
    <w:p w:rsidRPr="005A33A1" w:rsidR="00415910" w:rsidP="13A9AFE0" w:rsidRDefault="743E802E" w14:paraId="1BCA3B40" w14:textId="0D96A78C">
      <w:pPr>
        <w:rPr>
          <w:rFonts w:ascii="Times New Roman" w:hAnsi="Times New Roman"/>
          <w:sz w:val="24"/>
          <w:szCs w:val="24"/>
        </w:rPr>
      </w:pPr>
      <w:r w:rsidRPr="13A9AFE0" w:rsidR="04442F96">
        <w:rPr>
          <w:rFonts w:ascii="Times New Roman" w:hAnsi="Times New Roman"/>
          <w:b w:val="1"/>
          <w:bCs w:val="1"/>
          <w:sz w:val="24"/>
          <w:szCs w:val="24"/>
        </w:rPr>
        <w:t>Eelnõu §</w:t>
      </w:r>
      <w:r w:rsidRPr="13A9AFE0" w:rsidR="475B2977">
        <w:rPr>
          <w:rFonts w:ascii="Times New Roman" w:hAnsi="Times New Roman"/>
          <w:b w:val="1"/>
          <w:bCs w:val="1"/>
          <w:sz w:val="24"/>
          <w:szCs w:val="24"/>
        </w:rPr>
        <w:t>-ga</w:t>
      </w:r>
      <w:r w:rsidRPr="13A9AFE0" w:rsidR="04442F96">
        <w:rPr>
          <w:rFonts w:ascii="Times New Roman" w:hAnsi="Times New Roman"/>
          <w:b w:val="1"/>
          <w:bCs w:val="1"/>
          <w:sz w:val="24"/>
          <w:szCs w:val="24"/>
        </w:rPr>
        <w:t xml:space="preserve"> </w:t>
      </w:r>
      <w:r w:rsidRPr="13A9AFE0" w:rsidR="0B77DF3D">
        <w:rPr>
          <w:rFonts w:ascii="Times New Roman" w:hAnsi="Times New Roman"/>
          <w:b w:val="1"/>
          <w:bCs w:val="1"/>
          <w:sz w:val="24"/>
          <w:szCs w:val="24"/>
        </w:rPr>
        <w:t xml:space="preserve">8 </w:t>
      </w:r>
      <w:r w:rsidRPr="13A9AFE0" w:rsidR="6325D9C8">
        <w:rPr>
          <w:rFonts w:ascii="Times New Roman" w:hAnsi="Times New Roman"/>
          <w:sz w:val="24"/>
          <w:szCs w:val="24"/>
        </w:rPr>
        <w:t xml:space="preserve">tunnistatakse </w:t>
      </w:r>
      <w:r w:rsidRPr="13A9AFE0" w:rsidR="4FD23083">
        <w:rPr>
          <w:rFonts w:ascii="Times New Roman" w:hAnsi="Times New Roman"/>
          <w:sz w:val="24"/>
          <w:szCs w:val="24"/>
        </w:rPr>
        <w:t>kehtetuks</w:t>
      </w:r>
      <w:r w:rsidRPr="13A9AFE0" w:rsidR="4FD23083">
        <w:rPr>
          <w:rFonts w:ascii="Times New Roman" w:hAnsi="Times New Roman"/>
          <w:sz w:val="24"/>
          <w:szCs w:val="24"/>
        </w:rPr>
        <w:t xml:space="preserve"> </w:t>
      </w:r>
      <w:r w:rsidRPr="13A9AFE0" w:rsidR="56FFBB5F">
        <w:rPr>
          <w:rFonts w:ascii="Times New Roman" w:hAnsi="Times New Roman"/>
          <w:sz w:val="24"/>
          <w:szCs w:val="24"/>
        </w:rPr>
        <w:t>turismiseaduse</w:t>
      </w:r>
      <w:r w:rsidRPr="13A9AFE0" w:rsidR="4FD23083">
        <w:rPr>
          <w:rFonts w:ascii="Times New Roman" w:hAnsi="Times New Roman"/>
          <w:sz w:val="24"/>
          <w:szCs w:val="24"/>
        </w:rPr>
        <w:t xml:space="preserve"> </w:t>
      </w:r>
      <w:r w:rsidRPr="13A9AFE0" w:rsidR="64D14DBD">
        <w:rPr>
          <w:rFonts w:ascii="Times New Roman" w:hAnsi="Times New Roman"/>
          <w:sz w:val="24"/>
          <w:szCs w:val="24"/>
        </w:rPr>
        <w:t>§</w:t>
      </w:r>
      <w:r w:rsidRPr="13A9AFE0" w:rsidR="6325D9C8">
        <w:rPr>
          <w:rFonts w:ascii="Times New Roman" w:hAnsi="Times New Roman"/>
          <w:sz w:val="24"/>
          <w:szCs w:val="24"/>
        </w:rPr>
        <w:t xml:space="preserve"> 30 lõike 2 punkt 2</w:t>
      </w:r>
      <w:r w:rsidRPr="13A9AFE0" w:rsidR="72554069">
        <w:rPr>
          <w:rFonts w:ascii="Times New Roman" w:hAnsi="Times New Roman"/>
          <w:sz w:val="24"/>
          <w:szCs w:val="24"/>
        </w:rPr>
        <w:t>, mis sätestab</w:t>
      </w:r>
      <w:r w:rsidRPr="13A9AFE0" w:rsidR="79D5362B">
        <w:rPr>
          <w:rFonts w:ascii="Times New Roman" w:hAnsi="Times New Roman"/>
          <w:sz w:val="24"/>
          <w:szCs w:val="24"/>
        </w:rPr>
        <w:t xml:space="preserve">, et </w:t>
      </w:r>
      <w:r w:rsidRPr="13A9AFE0" w:rsidR="3A97DBDB">
        <w:rPr>
          <w:rFonts w:ascii="Times New Roman" w:hAnsi="Times New Roman"/>
          <w:sz w:val="24"/>
          <w:szCs w:val="24"/>
        </w:rPr>
        <w:t xml:space="preserve">Terviseamet </w:t>
      </w:r>
      <w:r w:rsidRPr="13A9AFE0" w:rsidR="3A97DBDB">
        <w:rPr>
          <w:rFonts w:ascii="Times New Roman" w:hAnsi="Times New Roman"/>
          <w:sz w:val="24"/>
          <w:szCs w:val="24"/>
        </w:rPr>
        <w:t xml:space="preserve">teeb järelevalvet </w:t>
      </w:r>
      <w:r w:rsidRPr="13A9AFE0" w:rsidR="3A97DBDB">
        <w:rPr>
          <w:rFonts w:ascii="Times New Roman" w:hAnsi="Times New Roman"/>
          <w:sz w:val="24"/>
          <w:szCs w:val="24"/>
        </w:rPr>
        <w:t>majutusteenuse osutamisele kehtestatud terviseohutuse nõuete täitmise üle</w:t>
      </w:r>
      <w:r w:rsidRPr="13A9AFE0" w:rsidR="3A97DBDB">
        <w:rPr>
          <w:rFonts w:ascii="Times New Roman" w:hAnsi="Times New Roman"/>
          <w:sz w:val="24"/>
          <w:szCs w:val="24"/>
        </w:rPr>
        <w:t>.</w:t>
      </w:r>
      <w:r w:rsidRPr="13A9AFE0" w:rsidR="314AB61A">
        <w:rPr>
          <w:rFonts w:ascii="Times New Roman" w:hAnsi="Times New Roman"/>
          <w:sz w:val="24"/>
          <w:szCs w:val="24"/>
        </w:rPr>
        <w:t xml:space="preserve"> </w:t>
      </w:r>
      <w:r w:rsidRPr="13A9AFE0" w:rsidR="4317A71D">
        <w:rPr>
          <w:rFonts w:ascii="Times New Roman" w:hAnsi="Times New Roman"/>
          <w:sz w:val="24"/>
          <w:szCs w:val="24"/>
        </w:rPr>
        <w:t>Eelnõu seletuskirjale on lisatud</w:t>
      </w:r>
      <w:r w:rsidRPr="13A9AFE0" w:rsidR="4579F341">
        <w:rPr>
          <w:rFonts w:ascii="Times New Roman" w:hAnsi="Times New Roman"/>
          <w:b w:val="1"/>
          <w:bCs w:val="1"/>
          <w:sz w:val="24"/>
          <w:szCs w:val="24"/>
        </w:rPr>
        <w:t xml:space="preserve"> </w:t>
      </w:r>
      <w:r w:rsidRPr="13A9AFE0" w:rsidR="4579F341">
        <w:rPr>
          <w:rFonts w:ascii="Times New Roman" w:hAnsi="Times New Roman"/>
          <w:sz w:val="24"/>
          <w:szCs w:val="24"/>
        </w:rPr>
        <w:t xml:space="preserve">ettevõtlus- ja tehnoloogiaministri 21. </w:t>
      </w:r>
      <w:del w:author="Maarja-Liis Lall - JUSTDIGI" w:date="2025-08-19T05:06:00.488Z" w:id="1496152294">
        <w:r w:rsidRPr="13A9AFE0" w:rsidDel="4579F341">
          <w:rPr>
            <w:rFonts w:ascii="Times New Roman" w:hAnsi="Times New Roman"/>
            <w:sz w:val="24"/>
            <w:szCs w:val="24"/>
          </w:rPr>
          <w:delText>mai</w:delText>
        </w:r>
      </w:del>
      <w:ins w:author="Maarja-Liis Lall - JUSTDIGI" w:date="2025-08-19T05:06:01.316Z" w:id="961750849">
        <w:r w:rsidRPr="13A9AFE0" w:rsidR="401FA056">
          <w:rPr>
            <w:rFonts w:ascii="Times New Roman" w:hAnsi="Times New Roman"/>
            <w:sz w:val="24"/>
            <w:szCs w:val="24"/>
          </w:rPr>
          <w:t>aprilli</w:t>
        </w:r>
      </w:ins>
      <w:r w:rsidRPr="13A9AFE0" w:rsidR="4579F341">
        <w:rPr>
          <w:rFonts w:ascii="Times New Roman" w:hAnsi="Times New Roman"/>
          <w:sz w:val="24"/>
          <w:szCs w:val="24"/>
        </w:rPr>
        <w:t xml:space="preserve"> 2021. a määruse nr 17 „Majutusteenuse osutamise nõuded“ </w:t>
      </w:r>
      <w:r w:rsidRPr="13A9AFE0" w:rsidR="4317A71D">
        <w:rPr>
          <w:rFonts w:ascii="Times New Roman" w:hAnsi="Times New Roman"/>
          <w:sz w:val="24"/>
          <w:szCs w:val="24"/>
        </w:rPr>
        <w:t xml:space="preserve">muutmise eelnõu kavand, millega tunnistatakse kehtetuks määruse </w:t>
      </w:r>
      <w:r w:rsidRPr="13A9AFE0" w:rsidR="0C4F3D58">
        <w:rPr>
          <w:rFonts w:ascii="Times New Roman" w:hAnsi="Times New Roman"/>
          <w:sz w:val="24"/>
          <w:szCs w:val="24"/>
        </w:rPr>
        <w:t>§-d</w:t>
      </w:r>
      <w:r w:rsidRPr="13A9AFE0" w:rsidR="4579F341">
        <w:rPr>
          <w:rFonts w:ascii="Times New Roman" w:hAnsi="Times New Roman"/>
          <w:sz w:val="24"/>
          <w:szCs w:val="24"/>
        </w:rPr>
        <w:t xml:space="preserve"> 3, 4, 6 ja 8</w:t>
      </w:r>
      <w:r w:rsidRPr="13A9AFE0" w:rsidR="3311A596">
        <w:rPr>
          <w:rFonts w:ascii="Times New Roman" w:hAnsi="Times New Roman"/>
          <w:sz w:val="24"/>
          <w:szCs w:val="24"/>
        </w:rPr>
        <w:t>, mis sätestavad nõuded</w:t>
      </w:r>
      <w:r w:rsidRPr="13A9AFE0" w:rsidR="58EAD551">
        <w:rPr>
          <w:rFonts w:ascii="Times New Roman" w:hAnsi="Times New Roman"/>
          <w:sz w:val="24"/>
          <w:szCs w:val="24"/>
        </w:rPr>
        <w:t xml:space="preserve"> </w:t>
      </w:r>
      <w:r w:rsidRPr="13A9AFE0" w:rsidR="3311A596">
        <w:rPr>
          <w:rFonts w:ascii="Times New Roman" w:hAnsi="Times New Roman"/>
          <w:sz w:val="24"/>
          <w:szCs w:val="24"/>
        </w:rPr>
        <w:t>veele, valgustusele, hügieenile ja ruumide korrashoiule.</w:t>
      </w:r>
      <w:r w:rsidRPr="13A9AFE0" w:rsidR="4579F341">
        <w:rPr>
          <w:rFonts w:ascii="Times New Roman" w:hAnsi="Times New Roman"/>
          <w:sz w:val="24"/>
          <w:szCs w:val="24"/>
        </w:rPr>
        <w:t> </w:t>
      </w:r>
      <w:r w:rsidRPr="13A9AFE0" w:rsidR="7FC107B7">
        <w:rPr>
          <w:rFonts w:ascii="Times New Roman" w:hAnsi="Times New Roman"/>
          <w:sz w:val="24"/>
          <w:szCs w:val="24"/>
        </w:rPr>
        <w:t>M</w:t>
      </w:r>
      <w:r w:rsidRPr="13A9AFE0" w:rsidR="551B675C">
        <w:rPr>
          <w:rFonts w:ascii="Times New Roman" w:hAnsi="Times New Roman"/>
          <w:sz w:val="24"/>
          <w:szCs w:val="24"/>
        </w:rPr>
        <w:t>ääruse</w:t>
      </w:r>
      <w:r w:rsidRPr="13A9AFE0" w:rsidR="7FC107B7">
        <w:rPr>
          <w:rFonts w:ascii="Times New Roman" w:hAnsi="Times New Roman"/>
          <w:sz w:val="24"/>
          <w:szCs w:val="24"/>
        </w:rPr>
        <w:t xml:space="preserve"> põhieesmärk on </w:t>
      </w:r>
      <w:r w:rsidRPr="13A9AFE0" w:rsidR="329244E9">
        <w:rPr>
          <w:rFonts w:ascii="Times New Roman" w:hAnsi="Times New Roman"/>
          <w:sz w:val="24"/>
          <w:szCs w:val="24"/>
        </w:rPr>
        <w:t xml:space="preserve">olnud </w:t>
      </w:r>
      <w:r w:rsidRPr="13A9AFE0" w:rsidR="0C4F3D58">
        <w:rPr>
          <w:rFonts w:ascii="Times New Roman" w:hAnsi="Times New Roman"/>
          <w:sz w:val="24"/>
          <w:szCs w:val="24"/>
        </w:rPr>
        <w:t xml:space="preserve">tagada </w:t>
      </w:r>
      <w:r w:rsidRPr="13A9AFE0" w:rsidR="329244E9">
        <w:rPr>
          <w:rFonts w:ascii="Times New Roman" w:hAnsi="Times New Roman"/>
          <w:sz w:val="24"/>
          <w:szCs w:val="24"/>
        </w:rPr>
        <w:t>majutusteenuse kvalitee</w:t>
      </w:r>
      <w:r w:rsidRPr="13A9AFE0" w:rsidR="0C4F3D58">
        <w:rPr>
          <w:rFonts w:ascii="Times New Roman" w:hAnsi="Times New Roman"/>
          <w:sz w:val="24"/>
          <w:szCs w:val="24"/>
        </w:rPr>
        <w:t>t</w:t>
      </w:r>
      <w:r w:rsidRPr="13A9AFE0" w:rsidR="329244E9">
        <w:rPr>
          <w:rFonts w:ascii="Times New Roman" w:hAnsi="Times New Roman"/>
          <w:sz w:val="24"/>
          <w:szCs w:val="24"/>
        </w:rPr>
        <w:t xml:space="preserve"> ja mugavus</w:t>
      </w:r>
      <w:r w:rsidRPr="13A9AFE0" w:rsidR="0C4F3D58">
        <w:rPr>
          <w:rFonts w:ascii="Times New Roman" w:hAnsi="Times New Roman"/>
          <w:sz w:val="24"/>
          <w:szCs w:val="24"/>
        </w:rPr>
        <w:t>.</w:t>
      </w:r>
      <w:r w:rsidRPr="13A9AFE0" w:rsidR="329244E9">
        <w:rPr>
          <w:rFonts w:ascii="Times New Roman" w:hAnsi="Times New Roman"/>
          <w:sz w:val="24"/>
          <w:szCs w:val="24"/>
        </w:rPr>
        <w:t xml:space="preserve"> Kliendi tervise seisukohast olulised ja sihipärast ekspertjuhtimist </w:t>
      </w:r>
      <w:r w:rsidRPr="13A9AFE0" w:rsidR="0C4F3D58">
        <w:rPr>
          <w:rFonts w:ascii="Times New Roman" w:hAnsi="Times New Roman"/>
          <w:sz w:val="24"/>
          <w:szCs w:val="24"/>
        </w:rPr>
        <w:t>nõudvad</w:t>
      </w:r>
      <w:r w:rsidRPr="13A9AFE0" w:rsidR="329244E9">
        <w:rPr>
          <w:rFonts w:ascii="Times New Roman" w:hAnsi="Times New Roman"/>
          <w:sz w:val="24"/>
          <w:szCs w:val="24"/>
        </w:rPr>
        <w:t xml:space="preserve"> terviseriskid, mis kaasnevad majutusteenusega, hõlmavad eelkõige </w:t>
      </w:r>
      <w:r w:rsidRPr="13A9AFE0" w:rsidR="329244E9">
        <w:rPr>
          <w:rFonts w:ascii="Times New Roman" w:hAnsi="Times New Roman"/>
          <w:sz w:val="24"/>
          <w:szCs w:val="24"/>
        </w:rPr>
        <w:t>legionelloosi</w:t>
      </w:r>
      <w:r w:rsidRPr="13A9AFE0" w:rsidR="329244E9">
        <w:rPr>
          <w:rFonts w:ascii="Times New Roman" w:hAnsi="Times New Roman"/>
          <w:sz w:val="24"/>
          <w:szCs w:val="24"/>
        </w:rPr>
        <w:t xml:space="preserve"> ja teiste nakkushaiguste ennetust ja tõrjet, joogivee kvaliteedi juhtimist </w:t>
      </w:r>
      <w:r w:rsidRPr="13A9AFE0" w:rsidR="727F77F7">
        <w:rPr>
          <w:rFonts w:ascii="Times New Roman" w:hAnsi="Times New Roman"/>
          <w:sz w:val="24"/>
          <w:szCs w:val="24"/>
        </w:rPr>
        <w:t>ja</w:t>
      </w:r>
      <w:r w:rsidRPr="13A9AFE0" w:rsidR="329244E9">
        <w:rPr>
          <w:rFonts w:ascii="Times New Roman" w:hAnsi="Times New Roman"/>
          <w:sz w:val="24"/>
          <w:szCs w:val="24"/>
        </w:rPr>
        <w:t xml:space="preserve"> kahjuritõrje tõhusust. Nimetatud terviseriskide maandamine toimub aga efektiivselt teiste õigusaktide </w:t>
      </w:r>
      <w:r w:rsidRPr="13A9AFE0" w:rsidR="727F77F7">
        <w:rPr>
          <w:rFonts w:ascii="Times New Roman" w:hAnsi="Times New Roman"/>
          <w:sz w:val="24"/>
          <w:szCs w:val="24"/>
        </w:rPr>
        <w:t>alusel</w:t>
      </w:r>
      <w:r w:rsidRPr="13A9AFE0" w:rsidR="329244E9">
        <w:rPr>
          <w:rFonts w:ascii="Times New Roman" w:hAnsi="Times New Roman"/>
          <w:sz w:val="24"/>
          <w:szCs w:val="24"/>
        </w:rPr>
        <w:t xml:space="preserve">, mille </w:t>
      </w:r>
      <w:r w:rsidRPr="13A9AFE0" w:rsidR="727F77F7">
        <w:rPr>
          <w:rFonts w:ascii="Times New Roman" w:hAnsi="Times New Roman"/>
          <w:sz w:val="24"/>
          <w:szCs w:val="24"/>
        </w:rPr>
        <w:t>kohaselt</w:t>
      </w:r>
      <w:r w:rsidRPr="13A9AFE0" w:rsidR="329244E9">
        <w:rPr>
          <w:rFonts w:ascii="Times New Roman" w:hAnsi="Times New Roman"/>
          <w:sz w:val="24"/>
          <w:szCs w:val="24"/>
        </w:rPr>
        <w:t xml:space="preserve"> on Terviseametile antud pädevus </w:t>
      </w:r>
      <w:r w:rsidRPr="13A9AFE0" w:rsidR="727F77F7">
        <w:rPr>
          <w:rFonts w:ascii="Times New Roman" w:hAnsi="Times New Roman"/>
          <w:sz w:val="24"/>
          <w:szCs w:val="24"/>
        </w:rPr>
        <w:t>ja</w:t>
      </w:r>
      <w:r w:rsidRPr="13A9AFE0" w:rsidR="329244E9">
        <w:rPr>
          <w:rFonts w:ascii="Times New Roman" w:hAnsi="Times New Roman"/>
          <w:sz w:val="24"/>
          <w:szCs w:val="24"/>
        </w:rPr>
        <w:t xml:space="preserve"> vajalikud riikliku järelevalve vahendid olukorra hindamiseks ja</w:t>
      </w:r>
      <w:r w:rsidRPr="13A9AFE0" w:rsidR="48269CB0">
        <w:rPr>
          <w:rFonts w:ascii="Times New Roman" w:hAnsi="Times New Roman"/>
          <w:sz w:val="24"/>
          <w:szCs w:val="24"/>
        </w:rPr>
        <w:t xml:space="preserve"> vajaduse</w:t>
      </w:r>
      <w:r w:rsidRPr="13A9AFE0" w:rsidR="727F77F7">
        <w:rPr>
          <w:rFonts w:ascii="Times New Roman" w:hAnsi="Times New Roman"/>
          <w:sz w:val="24"/>
          <w:szCs w:val="24"/>
        </w:rPr>
        <w:t xml:space="preserve"> korra</w:t>
      </w:r>
      <w:r w:rsidRPr="13A9AFE0" w:rsidR="48269CB0">
        <w:rPr>
          <w:rFonts w:ascii="Times New Roman" w:hAnsi="Times New Roman"/>
          <w:sz w:val="24"/>
          <w:szCs w:val="24"/>
        </w:rPr>
        <w:t>l</w:t>
      </w:r>
      <w:r w:rsidRPr="13A9AFE0" w:rsidR="329244E9">
        <w:rPr>
          <w:rFonts w:ascii="Times New Roman" w:hAnsi="Times New Roman"/>
          <w:sz w:val="24"/>
          <w:szCs w:val="24"/>
        </w:rPr>
        <w:t xml:space="preserve"> sekkumiseks.</w:t>
      </w:r>
      <w:r w:rsidRPr="13A9AFE0" w:rsidR="551B675C">
        <w:rPr>
          <w:rFonts w:ascii="Times New Roman" w:hAnsi="Times New Roman"/>
          <w:sz w:val="24"/>
          <w:szCs w:val="24"/>
        </w:rPr>
        <w:t xml:space="preserve"> </w:t>
      </w:r>
      <w:r w:rsidRPr="13A9AFE0" w:rsidR="2905BED3">
        <w:rPr>
          <w:rFonts w:ascii="Times New Roman" w:hAnsi="Times New Roman"/>
          <w:sz w:val="24"/>
          <w:szCs w:val="24"/>
        </w:rPr>
        <w:t xml:space="preserve">Lähtuvalt senisest järelevalvepraktikast ei </w:t>
      </w:r>
      <w:r w:rsidRPr="13A9AFE0" w:rsidR="3BBDAD2A">
        <w:rPr>
          <w:rFonts w:ascii="Times New Roman" w:hAnsi="Times New Roman"/>
          <w:sz w:val="24"/>
          <w:szCs w:val="24"/>
        </w:rPr>
        <w:t>ole</w:t>
      </w:r>
      <w:r w:rsidRPr="13A9AFE0" w:rsidR="2905BED3">
        <w:rPr>
          <w:rFonts w:ascii="Times New Roman" w:hAnsi="Times New Roman"/>
          <w:sz w:val="24"/>
          <w:szCs w:val="24"/>
        </w:rPr>
        <w:t xml:space="preserve"> otstarbe</w:t>
      </w:r>
      <w:r w:rsidRPr="13A9AFE0" w:rsidR="727F77F7">
        <w:rPr>
          <w:rFonts w:ascii="Times New Roman" w:hAnsi="Times New Roman"/>
          <w:sz w:val="24"/>
          <w:szCs w:val="24"/>
        </w:rPr>
        <w:t>kas</w:t>
      </w:r>
      <w:r w:rsidRPr="13A9AFE0" w:rsidR="2905BED3">
        <w:rPr>
          <w:rFonts w:ascii="Times New Roman" w:hAnsi="Times New Roman"/>
          <w:sz w:val="24"/>
          <w:szCs w:val="24"/>
        </w:rPr>
        <w:t xml:space="preserve"> täiendav</w:t>
      </w:r>
      <w:r w:rsidRPr="13A9AFE0" w:rsidR="727F77F7">
        <w:rPr>
          <w:rFonts w:ascii="Times New Roman" w:hAnsi="Times New Roman"/>
          <w:sz w:val="24"/>
          <w:szCs w:val="24"/>
        </w:rPr>
        <w:t>aid</w:t>
      </w:r>
      <w:r w:rsidRPr="13A9AFE0" w:rsidR="6DC1CD9D">
        <w:rPr>
          <w:rFonts w:ascii="Times New Roman" w:hAnsi="Times New Roman"/>
          <w:sz w:val="24"/>
          <w:szCs w:val="24"/>
        </w:rPr>
        <w:t xml:space="preserve"> ja dubleeriva</w:t>
      </w:r>
      <w:r w:rsidRPr="13A9AFE0" w:rsidR="727F77F7">
        <w:rPr>
          <w:rFonts w:ascii="Times New Roman" w:hAnsi="Times New Roman"/>
          <w:sz w:val="24"/>
          <w:szCs w:val="24"/>
        </w:rPr>
        <w:t>id</w:t>
      </w:r>
      <w:r w:rsidRPr="13A9AFE0" w:rsidR="2905BED3">
        <w:rPr>
          <w:rFonts w:ascii="Times New Roman" w:hAnsi="Times New Roman"/>
          <w:sz w:val="24"/>
          <w:szCs w:val="24"/>
        </w:rPr>
        <w:t xml:space="preserve"> </w:t>
      </w:r>
      <w:r w:rsidRPr="13A9AFE0" w:rsidR="727F77F7">
        <w:rPr>
          <w:rFonts w:ascii="Times New Roman" w:hAnsi="Times New Roman"/>
          <w:sz w:val="24"/>
          <w:szCs w:val="24"/>
        </w:rPr>
        <w:t>nõudeid</w:t>
      </w:r>
      <w:r w:rsidRPr="13A9AFE0" w:rsidR="2905BED3">
        <w:rPr>
          <w:rFonts w:ascii="Times New Roman" w:hAnsi="Times New Roman"/>
          <w:sz w:val="24"/>
          <w:szCs w:val="24"/>
        </w:rPr>
        <w:t xml:space="preserve"> säilita</w:t>
      </w:r>
      <w:r w:rsidRPr="13A9AFE0" w:rsidR="727F77F7">
        <w:rPr>
          <w:rFonts w:ascii="Times New Roman" w:hAnsi="Times New Roman"/>
          <w:sz w:val="24"/>
          <w:szCs w:val="24"/>
        </w:rPr>
        <w:t>da,</w:t>
      </w:r>
      <w:r w:rsidRPr="13A9AFE0" w:rsidR="2905BED3">
        <w:rPr>
          <w:rFonts w:ascii="Times New Roman" w:hAnsi="Times New Roman"/>
          <w:sz w:val="24"/>
          <w:szCs w:val="24"/>
        </w:rPr>
        <w:t xml:space="preserve"> kuna see ei lisa terviseriskide juhtimisse</w:t>
      </w:r>
      <w:r w:rsidRPr="13A9AFE0" w:rsidR="727F77F7">
        <w:rPr>
          <w:rFonts w:ascii="Times New Roman" w:hAnsi="Times New Roman"/>
          <w:sz w:val="24"/>
          <w:szCs w:val="24"/>
        </w:rPr>
        <w:t xml:space="preserve"> </w:t>
      </w:r>
      <w:r w:rsidRPr="13A9AFE0" w:rsidR="727F77F7">
        <w:rPr>
          <w:rFonts w:ascii="Times New Roman" w:hAnsi="Times New Roman"/>
          <w:sz w:val="24"/>
          <w:szCs w:val="24"/>
        </w:rPr>
        <w:t>sisulist väärtust</w:t>
      </w:r>
      <w:r w:rsidRPr="13A9AFE0" w:rsidR="2905BED3">
        <w:rPr>
          <w:rFonts w:ascii="Times New Roman" w:hAnsi="Times New Roman"/>
          <w:sz w:val="24"/>
          <w:szCs w:val="24"/>
        </w:rPr>
        <w:t>.</w:t>
      </w:r>
    </w:p>
    <w:p w:rsidRPr="005A33A1" w:rsidR="005066A6" w:rsidP="00AF5B07" w:rsidRDefault="005066A6" w14:paraId="384FB7B4" w14:textId="0A5103B5">
      <w:pPr>
        <w:rPr>
          <w:rFonts w:ascii="Times New Roman" w:hAnsi="Times New Roman"/>
          <w:sz w:val="24"/>
        </w:rPr>
      </w:pPr>
    </w:p>
    <w:p w:rsidRPr="005A33A1" w:rsidR="00415910" w:rsidP="00AF5B07" w:rsidRDefault="00F52B0F" w14:paraId="654749BB" w14:textId="44C77966">
      <w:pPr>
        <w:rPr>
          <w:rFonts w:ascii="Times New Roman" w:hAnsi="Times New Roman"/>
          <w:sz w:val="24"/>
        </w:rPr>
      </w:pPr>
      <w:r w:rsidRPr="005A33A1">
        <w:rPr>
          <w:rFonts w:ascii="Times New Roman" w:hAnsi="Times New Roman"/>
          <w:sz w:val="24"/>
        </w:rPr>
        <w:t xml:space="preserve">Seni kehtinud </w:t>
      </w:r>
      <w:r w:rsidRPr="005A33A1" w:rsidR="00415910">
        <w:rPr>
          <w:rFonts w:ascii="Times New Roman" w:hAnsi="Times New Roman"/>
          <w:sz w:val="24"/>
        </w:rPr>
        <w:t>nõuete kaotami</w:t>
      </w:r>
      <w:r w:rsidRPr="005A33A1">
        <w:rPr>
          <w:rFonts w:ascii="Times New Roman" w:hAnsi="Times New Roman"/>
          <w:sz w:val="24"/>
        </w:rPr>
        <w:t>ne</w:t>
      </w:r>
      <w:r w:rsidRPr="005A33A1" w:rsidR="00415910">
        <w:rPr>
          <w:rFonts w:ascii="Times New Roman" w:hAnsi="Times New Roman"/>
          <w:sz w:val="24"/>
        </w:rPr>
        <w:t xml:space="preserve"> </w:t>
      </w:r>
      <w:r w:rsidRPr="005A33A1">
        <w:rPr>
          <w:rFonts w:ascii="Times New Roman" w:hAnsi="Times New Roman"/>
          <w:sz w:val="24"/>
        </w:rPr>
        <w:t>ei ole</w:t>
      </w:r>
      <w:r w:rsidRPr="005A33A1" w:rsidR="00415910">
        <w:rPr>
          <w:rFonts w:ascii="Times New Roman" w:hAnsi="Times New Roman"/>
          <w:sz w:val="24"/>
        </w:rPr>
        <w:t xml:space="preserve"> oluliseks mõjuriks, mis suurendaks terviseriskide realiseerumise tõenäosust. Kehtima jäävad õigusaktid, mille alusel on Terviseametile antud pädevus ning sätestatud kohustus reageerida tuvastatud terviseohtudele:</w:t>
      </w:r>
    </w:p>
    <w:p w:rsidRPr="005A33A1" w:rsidR="00415910" w:rsidP="00AF5B07" w:rsidRDefault="00415910" w14:paraId="77090405" w14:textId="712B0E48">
      <w:pPr>
        <w:pStyle w:val="Loendilik"/>
        <w:numPr>
          <w:ilvl w:val="0"/>
          <w:numId w:val="25"/>
        </w:numPr>
        <w:ind w:left="720"/>
        <w:rPr>
          <w:rFonts w:ascii="Times New Roman" w:hAnsi="Times New Roman"/>
          <w:sz w:val="24"/>
        </w:rPr>
      </w:pPr>
      <w:r w:rsidRPr="005A33A1">
        <w:rPr>
          <w:rFonts w:ascii="Times New Roman" w:hAnsi="Times New Roman"/>
          <w:sz w:val="24"/>
        </w:rPr>
        <w:t xml:space="preserve">Terviseameti ülesanded nakkushaiguste ennetamisel, seirel ja tõrjel tulenevad </w:t>
      </w:r>
      <w:r w:rsidRPr="005A33A1" w:rsidR="00C14C51">
        <w:rPr>
          <w:rFonts w:ascii="Times New Roman" w:hAnsi="Times New Roman"/>
          <w:sz w:val="24"/>
        </w:rPr>
        <w:t>n</w:t>
      </w:r>
      <w:r w:rsidRPr="005A33A1">
        <w:rPr>
          <w:rFonts w:ascii="Times New Roman" w:hAnsi="Times New Roman"/>
          <w:sz w:val="24"/>
        </w:rPr>
        <w:t>akkushaiguste ennetamise ja tõrje seaduse §</w:t>
      </w:r>
      <w:r w:rsidR="00E33B34">
        <w:rPr>
          <w:rFonts w:ascii="Times New Roman" w:hAnsi="Times New Roman"/>
          <w:sz w:val="24"/>
        </w:rPr>
        <w:t>-st</w:t>
      </w:r>
      <w:r w:rsidRPr="005A33A1">
        <w:rPr>
          <w:rFonts w:ascii="Times New Roman" w:hAnsi="Times New Roman"/>
          <w:sz w:val="24"/>
        </w:rPr>
        <w:t xml:space="preserve"> 18</w:t>
      </w:r>
      <w:r w:rsidR="00E33B34">
        <w:rPr>
          <w:rFonts w:ascii="Times New Roman" w:hAnsi="Times New Roman"/>
          <w:sz w:val="24"/>
        </w:rPr>
        <w:t xml:space="preserve">. </w:t>
      </w:r>
      <w:r w:rsidRPr="005A33A1">
        <w:rPr>
          <w:rFonts w:ascii="Times New Roman" w:hAnsi="Times New Roman"/>
          <w:sz w:val="24"/>
        </w:rPr>
        <w:t xml:space="preserve">Riiklikku ja haldusjärelevalvet nimetatud seaduse ning selle alusel kehtestatud õigusaktide täitmise üle </w:t>
      </w:r>
      <w:r w:rsidR="00E33B34">
        <w:rPr>
          <w:rFonts w:ascii="Times New Roman" w:hAnsi="Times New Roman"/>
          <w:sz w:val="24"/>
        </w:rPr>
        <w:t>teeb</w:t>
      </w:r>
      <w:r w:rsidRPr="005A33A1">
        <w:rPr>
          <w:rFonts w:ascii="Times New Roman" w:hAnsi="Times New Roman"/>
          <w:sz w:val="24"/>
        </w:rPr>
        <w:t xml:space="preserve"> Terviseamet vastavalt sama seaduse § 44 lõikele 1 ja §</w:t>
      </w:r>
      <w:r w:rsidRPr="005A33A1" w:rsidR="00C14C51">
        <w:rPr>
          <w:rFonts w:ascii="Times New Roman" w:hAnsi="Times New Roman"/>
          <w:sz w:val="24"/>
        </w:rPr>
        <w:t>-le</w:t>
      </w:r>
      <w:r w:rsidRPr="005A33A1">
        <w:rPr>
          <w:rFonts w:ascii="Times New Roman" w:hAnsi="Times New Roman"/>
          <w:sz w:val="24"/>
        </w:rPr>
        <w:t xml:space="preserve"> 45.</w:t>
      </w:r>
    </w:p>
    <w:p w:rsidRPr="005A33A1" w:rsidR="00415910" w:rsidP="13A9AFE0" w:rsidRDefault="00415910" w14:paraId="2C16B6C3" w14:textId="617BE5F1">
      <w:pPr>
        <w:pStyle w:val="Loendilik"/>
        <w:numPr>
          <w:ilvl w:val="0"/>
          <w:numId w:val="25"/>
        </w:numPr>
        <w:ind w:left="720"/>
        <w:rPr>
          <w:rFonts w:ascii="Times New Roman" w:hAnsi="Times New Roman"/>
          <w:sz w:val="24"/>
          <w:szCs w:val="24"/>
        </w:rPr>
      </w:pPr>
      <w:r w:rsidRPr="13A9AFE0" w:rsidR="2905BED3">
        <w:rPr>
          <w:rFonts w:ascii="Times New Roman" w:hAnsi="Times New Roman"/>
          <w:sz w:val="24"/>
          <w:szCs w:val="24"/>
        </w:rPr>
        <w:t xml:space="preserve">Veeohutusega seotud terviseriskide juhtimine toimub </w:t>
      </w:r>
      <w:r w:rsidRPr="13A9AFE0" w:rsidR="1F2F06C9">
        <w:rPr>
          <w:rFonts w:ascii="Times New Roman" w:hAnsi="Times New Roman"/>
          <w:sz w:val="24"/>
          <w:szCs w:val="24"/>
        </w:rPr>
        <w:t>v</w:t>
      </w:r>
      <w:r w:rsidRPr="13A9AFE0" w:rsidR="2905BED3">
        <w:rPr>
          <w:rFonts w:ascii="Times New Roman" w:hAnsi="Times New Roman"/>
          <w:sz w:val="24"/>
          <w:szCs w:val="24"/>
        </w:rPr>
        <w:t xml:space="preserve">eeseaduse </w:t>
      </w:r>
      <w:r w:rsidRPr="13A9AFE0" w:rsidR="1F2F06C9">
        <w:rPr>
          <w:rFonts w:ascii="Times New Roman" w:hAnsi="Times New Roman"/>
          <w:sz w:val="24"/>
          <w:szCs w:val="24"/>
        </w:rPr>
        <w:t>ja</w:t>
      </w:r>
      <w:r w:rsidRPr="13A9AFE0" w:rsidR="2905BED3">
        <w:rPr>
          <w:rFonts w:ascii="Times New Roman" w:hAnsi="Times New Roman"/>
          <w:sz w:val="24"/>
          <w:szCs w:val="24"/>
        </w:rPr>
        <w:t xml:space="preserve"> selle alusel kehtestatud sotsiaalministri </w:t>
      </w:r>
      <w:commentRangeStart w:id="1893399536"/>
      <w:r w:rsidRPr="13A9AFE0" w:rsidR="2905BED3">
        <w:rPr>
          <w:rFonts w:ascii="Times New Roman" w:hAnsi="Times New Roman"/>
          <w:sz w:val="24"/>
          <w:szCs w:val="24"/>
        </w:rPr>
        <w:t>31. juuli 2001. a määruse nr 61 „Joogivee kvaliteedi- ja kontrollinõuded ning analüüsimeetodid“ alusel.</w:t>
      </w:r>
      <w:commentRangeEnd w:id="1893399536"/>
      <w:r>
        <w:rPr>
          <w:rStyle w:val="CommentReference"/>
        </w:rPr>
        <w:commentReference w:id="1893399536"/>
      </w:r>
    </w:p>
    <w:p w:rsidRPr="005A33A1" w:rsidR="00C14C51" w:rsidP="00AF5B07" w:rsidRDefault="00F26D0F" w14:paraId="2AEFD733" w14:textId="17A2D5C0">
      <w:pPr>
        <w:pStyle w:val="Loendilik"/>
        <w:numPr>
          <w:ilvl w:val="0"/>
          <w:numId w:val="25"/>
        </w:numPr>
        <w:ind w:left="720"/>
        <w:rPr>
          <w:rFonts w:ascii="Times New Roman" w:hAnsi="Times New Roman"/>
          <w:sz w:val="24"/>
        </w:rPr>
      </w:pPr>
      <w:r>
        <w:rPr>
          <w:rFonts w:ascii="Times New Roman" w:hAnsi="Times New Roman"/>
          <w:sz w:val="24"/>
        </w:rPr>
        <w:t>Veeseaduse</w:t>
      </w:r>
      <w:r w:rsidRPr="00F26D0F">
        <w:rPr>
          <w:rFonts w:ascii="Times New Roman" w:hAnsi="Times New Roman"/>
          <w:sz w:val="24"/>
        </w:rPr>
        <w:t xml:space="preserve"> kohaselt peab </w:t>
      </w:r>
      <w:r w:rsidR="000D6DF6">
        <w:rPr>
          <w:rFonts w:ascii="Times New Roman" w:hAnsi="Times New Roman"/>
          <w:sz w:val="24"/>
        </w:rPr>
        <w:t>joogivee käitleja tagama</w:t>
      </w:r>
      <w:r w:rsidR="0090176C">
        <w:rPr>
          <w:rFonts w:ascii="Times New Roman" w:hAnsi="Times New Roman"/>
          <w:sz w:val="24"/>
        </w:rPr>
        <w:t xml:space="preserve"> </w:t>
      </w:r>
      <w:r w:rsidRPr="00F26D0F">
        <w:rPr>
          <w:rFonts w:ascii="Times New Roman" w:hAnsi="Times New Roman"/>
          <w:sz w:val="24"/>
        </w:rPr>
        <w:t xml:space="preserve">joogivee </w:t>
      </w:r>
      <w:r w:rsidR="0090176C">
        <w:rPr>
          <w:rFonts w:ascii="Times New Roman" w:hAnsi="Times New Roman"/>
          <w:sz w:val="24"/>
        </w:rPr>
        <w:t xml:space="preserve">vastavuse </w:t>
      </w:r>
      <w:r w:rsidRPr="00F26D0F">
        <w:rPr>
          <w:rFonts w:ascii="Times New Roman" w:hAnsi="Times New Roman"/>
          <w:sz w:val="24"/>
        </w:rPr>
        <w:t>kvaliteedinõuetele</w:t>
      </w:r>
      <w:r w:rsidR="0090176C">
        <w:rPr>
          <w:rFonts w:ascii="Times New Roman" w:hAnsi="Times New Roman"/>
          <w:sz w:val="24"/>
        </w:rPr>
        <w:t xml:space="preserve">. </w:t>
      </w:r>
      <w:r w:rsidR="00CF4329">
        <w:rPr>
          <w:rFonts w:ascii="Times New Roman" w:hAnsi="Times New Roman"/>
          <w:sz w:val="24"/>
        </w:rPr>
        <w:t xml:space="preserve">Veeseaduse § </w:t>
      </w:r>
      <w:r w:rsidR="00D2573B">
        <w:rPr>
          <w:rFonts w:ascii="Times New Roman" w:hAnsi="Times New Roman"/>
          <w:sz w:val="24"/>
        </w:rPr>
        <w:t>87</w:t>
      </w:r>
      <w:r w:rsidR="002D2853">
        <w:rPr>
          <w:rFonts w:ascii="Times New Roman" w:hAnsi="Times New Roman"/>
          <w:sz w:val="24"/>
        </w:rPr>
        <w:t xml:space="preserve"> alusel on ka majutusteenuse </w:t>
      </w:r>
      <w:r w:rsidR="0090176C">
        <w:rPr>
          <w:rFonts w:ascii="Times New Roman" w:hAnsi="Times New Roman"/>
          <w:sz w:val="24"/>
        </w:rPr>
        <w:t xml:space="preserve">osutaja joogiveekäitleja, sest </w:t>
      </w:r>
      <w:r w:rsidRPr="003C7877" w:rsidR="003C7877">
        <w:rPr>
          <w:rFonts w:ascii="Times New Roman" w:hAnsi="Times New Roman"/>
          <w:sz w:val="24"/>
        </w:rPr>
        <w:t>joogiveega varustamine on osa majandustegevusest</w:t>
      </w:r>
      <w:r w:rsidR="003C7877">
        <w:rPr>
          <w:rFonts w:ascii="Times New Roman" w:hAnsi="Times New Roman"/>
          <w:sz w:val="24"/>
        </w:rPr>
        <w:t xml:space="preserve">. </w:t>
      </w:r>
    </w:p>
    <w:p w:rsidRPr="005A33A1" w:rsidR="00415910" w:rsidP="00AF5B07" w:rsidRDefault="00415910" w14:paraId="526FE2F1" w14:textId="7259F5A5">
      <w:pPr>
        <w:rPr>
          <w:rFonts w:ascii="Times New Roman" w:hAnsi="Times New Roman"/>
          <w:sz w:val="24"/>
        </w:rPr>
      </w:pPr>
    </w:p>
    <w:p w:rsidRPr="005A33A1" w:rsidR="007204C1" w:rsidP="13A9AFE0" w:rsidRDefault="003A3946" w14:paraId="0824AE38" w14:textId="5B54BA49">
      <w:pPr>
        <w:rPr>
          <w:rFonts w:ascii="Times New Roman" w:hAnsi="Times New Roman"/>
          <w:sz w:val="24"/>
          <w:szCs w:val="24"/>
        </w:rPr>
      </w:pPr>
      <w:r w:rsidRPr="13A9AFE0" w:rsidR="2565BF24">
        <w:rPr>
          <w:rFonts w:ascii="Times New Roman" w:hAnsi="Times New Roman"/>
          <w:sz w:val="24"/>
          <w:szCs w:val="24"/>
        </w:rPr>
        <w:t xml:space="preserve">Vaatamata </w:t>
      </w:r>
      <w:r w:rsidRPr="13A9AFE0" w:rsidR="4890FD7E">
        <w:rPr>
          <w:rFonts w:ascii="Times New Roman" w:hAnsi="Times New Roman"/>
          <w:sz w:val="24"/>
          <w:szCs w:val="24"/>
        </w:rPr>
        <w:t>järelevalv</w:t>
      </w:r>
      <w:r w:rsidRPr="13A9AFE0" w:rsidR="27B9D3B9">
        <w:rPr>
          <w:rFonts w:ascii="Times New Roman" w:hAnsi="Times New Roman"/>
          <w:sz w:val="24"/>
          <w:szCs w:val="24"/>
        </w:rPr>
        <w:t xml:space="preserve">ekohustuse kaotamisele turismiseaduse alusel </w:t>
      </w:r>
      <w:r w:rsidRPr="13A9AFE0" w:rsidR="2905BED3">
        <w:rPr>
          <w:rFonts w:ascii="Times New Roman" w:hAnsi="Times New Roman"/>
          <w:sz w:val="24"/>
          <w:szCs w:val="24"/>
        </w:rPr>
        <w:t xml:space="preserve">tegutseb </w:t>
      </w:r>
      <w:r w:rsidRPr="13A9AFE0" w:rsidR="771E8AA1">
        <w:rPr>
          <w:rFonts w:ascii="Times New Roman" w:hAnsi="Times New Roman"/>
          <w:sz w:val="24"/>
          <w:szCs w:val="24"/>
        </w:rPr>
        <w:t>Terviseamet jätkuvalt</w:t>
      </w:r>
      <w:r w:rsidRPr="13A9AFE0" w:rsidR="2905BED3">
        <w:rPr>
          <w:rFonts w:ascii="Times New Roman" w:hAnsi="Times New Roman"/>
          <w:sz w:val="24"/>
          <w:szCs w:val="24"/>
        </w:rPr>
        <w:t xml:space="preserve"> majutussektori partnerina ning pakub valdkondlikku nõustamist tervisealastes küsimustes. Terviseamet</w:t>
      </w:r>
      <w:r w:rsidRPr="13A9AFE0" w:rsidR="32C8F761">
        <w:rPr>
          <w:rFonts w:ascii="Times New Roman" w:hAnsi="Times New Roman"/>
          <w:sz w:val="24"/>
          <w:szCs w:val="24"/>
        </w:rPr>
        <w:t xml:space="preserve"> on koostanud </w:t>
      </w:r>
      <w:r w:rsidRPr="13A9AFE0" w:rsidR="1F2F06C9">
        <w:rPr>
          <w:rFonts w:ascii="Times New Roman" w:hAnsi="Times New Roman"/>
          <w:sz w:val="24"/>
          <w:szCs w:val="24"/>
        </w:rPr>
        <w:t>ja</w:t>
      </w:r>
      <w:r w:rsidRPr="13A9AFE0" w:rsidR="2905BED3">
        <w:rPr>
          <w:rFonts w:ascii="Times New Roman" w:hAnsi="Times New Roman"/>
          <w:sz w:val="24"/>
          <w:szCs w:val="24"/>
        </w:rPr>
        <w:t xml:space="preserve"> </w:t>
      </w:r>
      <w:r w:rsidRPr="13A9AFE0" w:rsidR="2905BED3">
        <w:rPr>
          <w:rFonts w:ascii="Times New Roman" w:hAnsi="Times New Roman"/>
          <w:sz w:val="24"/>
          <w:szCs w:val="24"/>
        </w:rPr>
        <w:t>välisveebis</w:t>
      </w:r>
      <w:r w:rsidRPr="13A9AFE0" w:rsidR="2905BED3">
        <w:rPr>
          <w:rFonts w:ascii="Times New Roman" w:hAnsi="Times New Roman"/>
          <w:sz w:val="24"/>
          <w:szCs w:val="24"/>
        </w:rPr>
        <w:t xml:space="preserve"> kättesaadavaks </w:t>
      </w:r>
      <w:r w:rsidRPr="13A9AFE0" w:rsidR="32C8F761">
        <w:rPr>
          <w:rFonts w:ascii="Times New Roman" w:hAnsi="Times New Roman"/>
          <w:sz w:val="24"/>
          <w:szCs w:val="24"/>
        </w:rPr>
        <w:t>teinud</w:t>
      </w:r>
      <w:r w:rsidRPr="13A9AFE0" w:rsidR="2905BED3">
        <w:rPr>
          <w:rFonts w:ascii="Times New Roman" w:hAnsi="Times New Roman"/>
          <w:sz w:val="24"/>
          <w:szCs w:val="24"/>
        </w:rPr>
        <w:t xml:space="preserve"> mitme</w:t>
      </w:r>
      <w:r w:rsidRPr="13A9AFE0" w:rsidR="32C8F761">
        <w:rPr>
          <w:rFonts w:ascii="Times New Roman" w:hAnsi="Times New Roman"/>
          <w:sz w:val="24"/>
          <w:szCs w:val="24"/>
        </w:rPr>
        <w:t>i</w:t>
      </w:r>
      <w:r w:rsidRPr="13A9AFE0" w:rsidR="2905BED3">
        <w:rPr>
          <w:rFonts w:ascii="Times New Roman" w:hAnsi="Times New Roman"/>
          <w:sz w:val="24"/>
          <w:szCs w:val="24"/>
        </w:rPr>
        <w:t>d juhendmaterjal</w:t>
      </w:r>
      <w:r w:rsidRPr="13A9AFE0" w:rsidR="32C8F761">
        <w:rPr>
          <w:rFonts w:ascii="Times New Roman" w:hAnsi="Times New Roman"/>
          <w:sz w:val="24"/>
          <w:szCs w:val="24"/>
        </w:rPr>
        <w:t xml:space="preserve">e </w:t>
      </w:r>
      <w:r w:rsidRPr="13A9AFE0" w:rsidR="2905BED3">
        <w:rPr>
          <w:rFonts w:ascii="Times New Roman" w:hAnsi="Times New Roman"/>
          <w:sz w:val="24"/>
          <w:szCs w:val="24"/>
        </w:rPr>
        <w:t>ja teabeleh</w:t>
      </w:r>
      <w:r w:rsidRPr="13A9AFE0" w:rsidR="32C8F761">
        <w:rPr>
          <w:rFonts w:ascii="Times New Roman" w:hAnsi="Times New Roman"/>
          <w:sz w:val="24"/>
          <w:szCs w:val="24"/>
        </w:rPr>
        <w:t>ti</w:t>
      </w:r>
      <w:r w:rsidRPr="13A9AFE0" w:rsidR="2905BED3">
        <w:rPr>
          <w:rFonts w:ascii="Times New Roman" w:hAnsi="Times New Roman"/>
          <w:sz w:val="24"/>
          <w:szCs w:val="24"/>
        </w:rPr>
        <w:t xml:space="preserve">, mis on </w:t>
      </w:r>
      <w:r w:rsidRPr="13A9AFE0" w:rsidR="1F2F06C9">
        <w:rPr>
          <w:rFonts w:ascii="Times New Roman" w:hAnsi="Times New Roman"/>
          <w:sz w:val="24"/>
          <w:szCs w:val="24"/>
        </w:rPr>
        <w:t>mõeldud</w:t>
      </w:r>
      <w:r w:rsidRPr="13A9AFE0" w:rsidR="2905BED3">
        <w:rPr>
          <w:rFonts w:ascii="Times New Roman" w:hAnsi="Times New Roman"/>
          <w:sz w:val="24"/>
          <w:szCs w:val="24"/>
        </w:rPr>
        <w:t xml:space="preserve"> majutussektori huvigruppidele. Oluline on rõhutada, et </w:t>
      </w:r>
      <w:r w:rsidRPr="13A9AFE0" w:rsidR="32C8F761">
        <w:rPr>
          <w:rFonts w:ascii="Times New Roman" w:hAnsi="Times New Roman"/>
          <w:sz w:val="24"/>
          <w:szCs w:val="24"/>
        </w:rPr>
        <w:t xml:space="preserve">ka </w:t>
      </w:r>
      <w:r w:rsidRPr="13A9AFE0" w:rsidR="2905BED3">
        <w:rPr>
          <w:rFonts w:ascii="Times New Roman" w:hAnsi="Times New Roman"/>
          <w:sz w:val="24"/>
          <w:szCs w:val="24"/>
        </w:rPr>
        <w:t>nimetatud materjalid käsitlevad peamiselt veeohutust, kahjuritõrjeteenuste korraldamist ja vahendite kasutamist ning nakkushaiguste ennetamise ja tõrje</w:t>
      </w:r>
      <w:r w:rsidRPr="13A9AFE0" w:rsidR="1F2F06C9">
        <w:rPr>
          <w:rFonts w:ascii="Times New Roman" w:hAnsi="Times New Roman"/>
          <w:sz w:val="24"/>
          <w:szCs w:val="24"/>
        </w:rPr>
        <w:t>ga seotud</w:t>
      </w:r>
      <w:r w:rsidRPr="13A9AFE0" w:rsidR="2905BED3">
        <w:rPr>
          <w:rFonts w:ascii="Times New Roman" w:hAnsi="Times New Roman"/>
          <w:sz w:val="24"/>
          <w:szCs w:val="24"/>
        </w:rPr>
        <w:t xml:space="preserve"> </w:t>
      </w:r>
      <w:commentRangeStart w:id="1847252696"/>
      <w:r w:rsidRPr="13A9AFE0" w:rsidR="2905BED3">
        <w:rPr>
          <w:rFonts w:ascii="Times New Roman" w:hAnsi="Times New Roman"/>
          <w:sz w:val="24"/>
          <w:szCs w:val="24"/>
        </w:rPr>
        <w:t>juhiseid.</w:t>
      </w:r>
      <w:r w:rsidRPr="13A9AFE0" w:rsidR="32C8F761">
        <w:rPr>
          <w:rFonts w:ascii="Times New Roman" w:hAnsi="Times New Roman"/>
          <w:sz w:val="24"/>
          <w:szCs w:val="24"/>
        </w:rPr>
        <w:t xml:space="preserve"> </w:t>
      </w:r>
      <w:commentRangeEnd w:id="1847252696"/>
      <w:r>
        <w:rPr>
          <w:rStyle w:val="CommentReference"/>
        </w:rPr>
        <w:commentReference w:id="1847252696"/>
      </w:r>
      <w:r w:rsidRPr="13A9AFE0" w:rsidR="2905BED3">
        <w:rPr>
          <w:rFonts w:ascii="Times New Roman" w:hAnsi="Times New Roman"/>
          <w:sz w:val="24"/>
          <w:szCs w:val="24"/>
        </w:rPr>
        <w:t>Terviseamet hindab kõrgelt võimalust toetada huvigruppe oma pädevusvaldkondades</w:t>
      </w:r>
      <w:r w:rsidRPr="13A9AFE0" w:rsidR="16FEFFF8">
        <w:rPr>
          <w:rFonts w:ascii="Times New Roman" w:hAnsi="Times New Roman"/>
          <w:sz w:val="24"/>
          <w:szCs w:val="24"/>
        </w:rPr>
        <w:t>.</w:t>
      </w:r>
      <w:r w:rsidRPr="13A9AFE0" w:rsidR="2905BED3">
        <w:rPr>
          <w:rFonts w:ascii="Times New Roman" w:hAnsi="Times New Roman"/>
          <w:sz w:val="24"/>
          <w:szCs w:val="24"/>
        </w:rPr>
        <w:t xml:space="preserve"> </w:t>
      </w:r>
      <w:r w:rsidRPr="13A9AFE0" w:rsidR="4502CD08">
        <w:rPr>
          <w:rFonts w:ascii="Times New Roman" w:hAnsi="Times New Roman"/>
          <w:sz w:val="24"/>
          <w:szCs w:val="24"/>
        </w:rPr>
        <w:t>T</w:t>
      </w:r>
      <w:r w:rsidRPr="13A9AFE0" w:rsidR="2905BED3">
        <w:rPr>
          <w:rFonts w:ascii="Times New Roman" w:hAnsi="Times New Roman"/>
          <w:sz w:val="24"/>
          <w:szCs w:val="24"/>
        </w:rPr>
        <w:t xml:space="preserve">urismiseaduse nõuete kehtetuks tunnistamine ei mõjuta </w:t>
      </w:r>
      <w:r w:rsidRPr="13A9AFE0" w:rsidR="1F2F06C9">
        <w:rPr>
          <w:rFonts w:ascii="Times New Roman" w:hAnsi="Times New Roman"/>
          <w:sz w:val="24"/>
          <w:szCs w:val="24"/>
        </w:rPr>
        <w:t>Tervise</w:t>
      </w:r>
      <w:r w:rsidRPr="13A9AFE0" w:rsidR="2905BED3">
        <w:rPr>
          <w:rFonts w:ascii="Times New Roman" w:hAnsi="Times New Roman"/>
          <w:sz w:val="24"/>
          <w:szCs w:val="24"/>
        </w:rPr>
        <w:t>ameti nõustamisfunktsiooni nimetatud teemavaldkondades</w:t>
      </w:r>
      <w:r w:rsidRPr="13A9AFE0" w:rsidR="27B61A48">
        <w:rPr>
          <w:rFonts w:ascii="Times New Roman" w:hAnsi="Times New Roman"/>
          <w:sz w:val="24"/>
          <w:szCs w:val="24"/>
        </w:rPr>
        <w:t>.</w:t>
      </w:r>
      <w:r w:rsidRPr="13A9AFE0" w:rsidR="27B61A48">
        <w:rPr>
          <w:rFonts w:ascii="Times New Roman" w:hAnsi="Times New Roman"/>
          <w:sz w:val="24"/>
          <w:szCs w:val="24"/>
        </w:rPr>
        <w:t xml:space="preserve"> </w:t>
      </w:r>
    </w:p>
    <w:p w:rsidR="7F9873E2" w:rsidP="00AF5B07" w:rsidRDefault="7F9873E2" w14:paraId="624DC81B" w14:textId="65AF54E8">
      <w:pPr>
        <w:rPr>
          <w:rFonts w:ascii="Times New Roman" w:hAnsi="Times New Roman"/>
          <w:b/>
          <w:bCs/>
          <w:sz w:val="24"/>
        </w:rPr>
      </w:pPr>
    </w:p>
    <w:p w:rsidR="192ECA5C" w:rsidP="00AF5B07" w:rsidRDefault="192ECA5C" w14:paraId="30A743DA" w14:textId="70F1FD15">
      <w:pPr>
        <w:rPr>
          <w:rFonts w:ascii="Times New Roman" w:hAnsi="Times New Roman"/>
          <w:sz w:val="24"/>
        </w:rPr>
      </w:pPr>
      <w:r w:rsidRPr="7F9873E2">
        <w:rPr>
          <w:rFonts w:ascii="Times New Roman" w:hAnsi="Times New Roman"/>
          <w:b/>
          <w:bCs/>
          <w:sz w:val="24"/>
        </w:rPr>
        <w:t>Eelnõu §</w:t>
      </w:r>
      <w:r w:rsidR="00254A38">
        <w:rPr>
          <w:rFonts w:ascii="Times New Roman" w:hAnsi="Times New Roman"/>
          <w:b/>
          <w:bCs/>
          <w:sz w:val="24"/>
        </w:rPr>
        <w:t>-</w:t>
      </w:r>
      <w:r w:rsidR="00E33B34">
        <w:rPr>
          <w:rFonts w:ascii="Times New Roman" w:hAnsi="Times New Roman"/>
          <w:b/>
          <w:bCs/>
          <w:sz w:val="24"/>
        </w:rPr>
        <w:t>s</w:t>
      </w:r>
      <w:r w:rsidRPr="7F9873E2">
        <w:rPr>
          <w:rFonts w:ascii="Times New Roman" w:hAnsi="Times New Roman"/>
          <w:b/>
          <w:bCs/>
          <w:sz w:val="24"/>
        </w:rPr>
        <w:t xml:space="preserve"> </w:t>
      </w:r>
      <w:r w:rsidR="008D54A7">
        <w:rPr>
          <w:rFonts w:ascii="Times New Roman" w:hAnsi="Times New Roman"/>
          <w:b/>
          <w:bCs/>
          <w:sz w:val="24"/>
        </w:rPr>
        <w:t>9</w:t>
      </w:r>
      <w:r w:rsidRPr="7F9873E2" w:rsidR="008D54A7">
        <w:rPr>
          <w:rFonts w:ascii="Times New Roman" w:hAnsi="Times New Roman"/>
          <w:b/>
          <w:bCs/>
          <w:sz w:val="24"/>
        </w:rPr>
        <w:t xml:space="preserve"> </w:t>
      </w:r>
      <w:r w:rsidRPr="7F9873E2">
        <w:rPr>
          <w:rFonts w:ascii="Times New Roman" w:hAnsi="Times New Roman"/>
          <w:sz w:val="24"/>
        </w:rPr>
        <w:t>sätestatakse eelnõu jõustumine</w:t>
      </w:r>
      <w:r w:rsidRPr="7F9873E2" w:rsidDel="00484C92">
        <w:rPr>
          <w:rFonts w:ascii="Times New Roman" w:hAnsi="Times New Roman"/>
          <w:sz w:val="24"/>
        </w:rPr>
        <w:t xml:space="preserve"> </w:t>
      </w:r>
      <w:r w:rsidR="00484C92">
        <w:rPr>
          <w:rFonts w:ascii="Times New Roman" w:hAnsi="Times New Roman"/>
          <w:sz w:val="24"/>
        </w:rPr>
        <w:t>2026. aasta 1. märtsil.</w:t>
      </w:r>
      <w:r w:rsidRPr="7F9873E2" w:rsidR="00980BF3">
        <w:rPr>
          <w:rFonts w:ascii="Times New Roman" w:hAnsi="Times New Roman"/>
          <w:sz w:val="24"/>
        </w:rPr>
        <w:t xml:space="preserve"> Eelnõu § 6 </w:t>
      </w:r>
      <w:proofErr w:type="spellStart"/>
      <w:r w:rsidRPr="7F9873E2" w:rsidR="00980BF3">
        <w:rPr>
          <w:rFonts w:ascii="Times New Roman" w:hAnsi="Times New Roman"/>
          <w:sz w:val="24"/>
        </w:rPr>
        <w:t>TubS</w:t>
      </w:r>
      <w:proofErr w:type="spellEnd"/>
      <w:r w:rsidR="00E33B34">
        <w:rPr>
          <w:rFonts w:ascii="Times New Roman" w:hAnsi="Times New Roman"/>
          <w:sz w:val="24"/>
        </w:rPr>
        <w:t>-i</w:t>
      </w:r>
      <w:r w:rsidRPr="7F9873E2" w:rsidR="00980BF3">
        <w:rPr>
          <w:rFonts w:ascii="Times New Roman" w:hAnsi="Times New Roman"/>
          <w:sz w:val="24"/>
        </w:rPr>
        <w:t xml:space="preserve"> muudatused </w:t>
      </w:r>
      <w:r w:rsidRPr="009F5F37" w:rsidR="00980BF3">
        <w:rPr>
          <w:rFonts w:ascii="Times New Roman" w:hAnsi="Times New Roman"/>
          <w:sz w:val="24"/>
        </w:rPr>
        <w:t>jõustuvad 202</w:t>
      </w:r>
      <w:r w:rsidRPr="009F5F37" w:rsidR="00813BC9">
        <w:rPr>
          <w:rFonts w:ascii="Times New Roman" w:hAnsi="Times New Roman"/>
          <w:sz w:val="24"/>
        </w:rPr>
        <w:t>7</w:t>
      </w:r>
      <w:r w:rsidRPr="009F5F37" w:rsidR="00980BF3">
        <w:rPr>
          <w:rFonts w:ascii="Times New Roman" w:hAnsi="Times New Roman"/>
          <w:sz w:val="24"/>
        </w:rPr>
        <w:t>. aasta 1. jaanuaril.</w:t>
      </w:r>
      <w:r w:rsidRPr="7F9873E2" w:rsidR="0622A27A">
        <w:rPr>
          <w:rFonts w:ascii="Times New Roman" w:hAnsi="Times New Roman"/>
          <w:sz w:val="24"/>
        </w:rPr>
        <w:t xml:space="preserve"> Jõustumise aeg on arvestatud selliselt, et ettevõtjad ja asutused jõuaksid muutunud </w:t>
      </w:r>
      <w:r w:rsidRPr="7F9873E2" w:rsidR="4BF64AF1">
        <w:rPr>
          <w:rFonts w:ascii="Times New Roman" w:hAnsi="Times New Roman"/>
          <w:sz w:val="24"/>
        </w:rPr>
        <w:t>korraldusega kohaneda</w:t>
      </w:r>
      <w:r w:rsidR="00D0554F">
        <w:rPr>
          <w:rFonts w:ascii="Times New Roman" w:hAnsi="Times New Roman"/>
          <w:sz w:val="24"/>
        </w:rPr>
        <w:t xml:space="preserve"> ning töö vajaduse</w:t>
      </w:r>
      <w:r w:rsidR="00E33B34">
        <w:rPr>
          <w:rFonts w:ascii="Times New Roman" w:hAnsi="Times New Roman"/>
          <w:sz w:val="24"/>
        </w:rPr>
        <w:t xml:space="preserve"> korra</w:t>
      </w:r>
      <w:r w:rsidR="00D0554F">
        <w:rPr>
          <w:rFonts w:ascii="Times New Roman" w:hAnsi="Times New Roman"/>
          <w:sz w:val="24"/>
        </w:rPr>
        <w:t>l ümber korraldada</w:t>
      </w:r>
      <w:r w:rsidRPr="7F9873E2" w:rsidR="4BF64AF1">
        <w:rPr>
          <w:rFonts w:ascii="Times New Roman" w:hAnsi="Times New Roman"/>
          <w:sz w:val="24"/>
        </w:rPr>
        <w:t>.</w:t>
      </w:r>
    </w:p>
    <w:p w:rsidR="7F9873E2" w:rsidP="00AF5B07" w:rsidRDefault="7F9873E2" w14:paraId="4339D403" w14:textId="4BBD3529">
      <w:pPr>
        <w:rPr>
          <w:rFonts w:ascii="Times New Roman" w:hAnsi="Times New Roman"/>
          <w:sz w:val="24"/>
        </w:rPr>
      </w:pPr>
    </w:p>
    <w:p w:rsidR="00464E13" w:rsidP="00AF5B07" w:rsidRDefault="001339A9" w14:paraId="7038B1FD" w14:textId="77777777">
      <w:pPr>
        <w:pStyle w:val="Loendilik"/>
        <w:numPr>
          <w:ilvl w:val="0"/>
          <w:numId w:val="16"/>
        </w:numPr>
        <w:rPr>
          <w:rFonts w:ascii="Times New Roman" w:hAnsi="Times New Roman"/>
          <w:b/>
          <w:sz w:val="24"/>
        </w:rPr>
      </w:pPr>
      <w:r w:rsidRPr="00076EA4">
        <w:rPr>
          <w:rFonts w:ascii="Times New Roman" w:hAnsi="Times New Roman"/>
          <w:b/>
          <w:sz w:val="24"/>
        </w:rPr>
        <w:t>Eelnõu terminoloogia</w:t>
      </w:r>
    </w:p>
    <w:p w:rsidR="002127CD" w:rsidP="00AF5B07" w:rsidRDefault="002127CD" w14:paraId="4A112488" w14:textId="77777777">
      <w:pPr>
        <w:rPr>
          <w:rFonts w:ascii="Times New Roman" w:hAnsi="Times New Roman"/>
          <w:sz w:val="24"/>
          <w:lang w:eastAsia="et-EE"/>
        </w:rPr>
      </w:pPr>
    </w:p>
    <w:p w:rsidR="002127CD" w:rsidP="00AF5B07" w:rsidRDefault="04A916AA" w14:paraId="40D1AEC5" w14:textId="56123B64">
      <w:r w:rsidRPr="7F9873E2">
        <w:rPr>
          <w:rFonts w:ascii="Times New Roman" w:hAnsi="Times New Roman"/>
          <w:sz w:val="24"/>
        </w:rPr>
        <w:t>Eelnõus ei ole kasutusele võetud uusi</w:t>
      </w:r>
      <w:r w:rsidR="00E33B34">
        <w:rPr>
          <w:rFonts w:ascii="Times New Roman" w:hAnsi="Times New Roman"/>
          <w:sz w:val="24"/>
        </w:rPr>
        <w:t xml:space="preserve"> </w:t>
      </w:r>
      <w:r w:rsidRPr="7F9873E2">
        <w:rPr>
          <w:rFonts w:ascii="Times New Roman" w:hAnsi="Times New Roman"/>
          <w:sz w:val="24"/>
        </w:rPr>
        <w:t>termineid.</w:t>
      </w:r>
    </w:p>
    <w:p w:rsidR="7F9873E2" w:rsidP="00AF5B07" w:rsidRDefault="7F9873E2" w14:paraId="34413750" w14:textId="355FF609">
      <w:pPr>
        <w:rPr>
          <w:rFonts w:ascii="Times New Roman" w:hAnsi="Times New Roman"/>
          <w:sz w:val="24"/>
        </w:rPr>
      </w:pPr>
    </w:p>
    <w:p w:rsidRPr="00B77D64" w:rsidR="00065677" w:rsidP="00AF5B07" w:rsidRDefault="001339A9" w14:paraId="472AA511" w14:textId="77777777">
      <w:pPr>
        <w:pStyle w:val="Loendilik"/>
        <w:numPr>
          <w:ilvl w:val="0"/>
          <w:numId w:val="16"/>
        </w:numPr>
        <w:rPr>
          <w:rFonts w:ascii="Times New Roman" w:hAnsi="Times New Roman"/>
          <w:sz w:val="24"/>
        </w:rPr>
      </w:pPr>
      <w:r w:rsidRPr="00076EA4">
        <w:rPr>
          <w:rFonts w:ascii="Times New Roman" w:hAnsi="Times New Roman"/>
          <w:b/>
          <w:sz w:val="24"/>
        </w:rPr>
        <w:t>Eelnõu vastavus Euroopa Liidu õigusele</w:t>
      </w:r>
    </w:p>
    <w:p w:rsidRPr="001B0C66" w:rsidR="00046EA2" w:rsidP="00AF5B07" w:rsidRDefault="00046EA2" w14:paraId="33A01EE4" w14:textId="77777777">
      <w:pPr>
        <w:pStyle w:val="Loendilik"/>
        <w:ind w:left="360"/>
        <w:rPr>
          <w:rFonts w:ascii="Times New Roman" w:hAnsi="Times New Roman"/>
          <w:sz w:val="24"/>
        </w:rPr>
      </w:pPr>
    </w:p>
    <w:p w:rsidRPr="001B0C66" w:rsidR="001B0C66" w:rsidP="00AF5B07" w:rsidRDefault="17A8CAAC" w14:paraId="6684F4B9" w14:textId="277392FE">
      <w:r w:rsidRPr="7F9873E2">
        <w:rPr>
          <w:rFonts w:ascii="Times New Roman" w:hAnsi="Times New Roman"/>
          <w:sz w:val="24"/>
        </w:rPr>
        <w:t>Eelnõul ei ole puutumust Euroopa Liidu õigusega.</w:t>
      </w:r>
    </w:p>
    <w:p w:rsidR="7F9873E2" w:rsidP="00AF5B07" w:rsidRDefault="7F9873E2" w14:paraId="55314414" w14:textId="1853EC12">
      <w:pPr>
        <w:rPr>
          <w:rFonts w:ascii="Times New Roman" w:hAnsi="Times New Roman"/>
          <w:sz w:val="24"/>
        </w:rPr>
      </w:pPr>
    </w:p>
    <w:p w:rsidR="001B0C66" w:rsidP="00AF5B07" w:rsidRDefault="001339A9" w14:paraId="15AD45BC" w14:textId="77777777">
      <w:pPr>
        <w:pStyle w:val="Loendilik"/>
        <w:numPr>
          <w:ilvl w:val="0"/>
          <w:numId w:val="16"/>
        </w:numPr>
        <w:rPr>
          <w:rFonts w:ascii="Times New Roman" w:hAnsi="Times New Roman"/>
          <w:b/>
          <w:sz w:val="24"/>
        </w:rPr>
      </w:pPr>
      <w:r w:rsidRPr="00076EA4">
        <w:rPr>
          <w:rFonts w:ascii="Times New Roman" w:hAnsi="Times New Roman"/>
          <w:b/>
          <w:sz w:val="24"/>
        </w:rPr>
        <w:t>Seaduse mõjud</w:t>
      </w:r>
    </w:p>
    <w:p w:rsidR="00F74F63" w:rsidP="00AF5B07" w:rsidRDefault="00F74F63" w14:paraId="56E7F3DA" w14:textId="77777777">
      <w:pPr>
        <w:rPr>
          <w:rFonts w:ascii="Times New Roman" w:hAnsi="Times New Roman"/>
          <w:sz w:val="24"/>
        </w:rPr>
      </w:pPr>
    </w:p>
    <w:p w:rsidR="002426FE" w:rsidP="00AF5B07" w:rsidRDefault="00F74F63" w14:paraId="4A5C64EA" w14:textId="5608994E">
      <w:pPr>
        <w:rPr>
          <w:rFonts w:ascii="Times New Roman" w:hAnsi="Times New Roman"/>
          <w:sz w:val="24"/>
        </w:rPr>
      </w:pPr>
      <w:r w:rsidRPr="6C9FDD60">
        <w:rPr>
          <w:rFonts w:ascii="Times New Roman" w:hAnsi="Times New Roman"/>
          <w:sz w:val="24"/>
        </w:rPr>
        <w:t>Eelnõus esitatud muudatuste rakendamisel võib eeldada mõju järgmistes valdkondades: sotsiaalne</w:t>
      </w:r>
      <w:r w:rsidR="00E33B34">
        <w:rPr>
          <w:rFonts w:ascii="Times New Roman" w:hAnsi="Times New Roman"/>
          <w:sz w:val="24"/>
        </w:rPr>
        <w:t xml:space="preserve"> mõju, mõju majandusele ja</w:t>
      </w:r>
      <w:r w:rsidRPr="6C9FDD60" w:rsidR="008B35C1">
        <w:rPr>
          <w:rFonts w:ascii="Times New Roman" w:hAnsi="Times New Roman"/>
          <w:sz w:val="24"/>
        </w:rPr>
        <w:t xml:space="preserve"> </w:t>
      </w:r>
      <w:r w:rsidRPr="6C9FDD60">
        <w:rPr>
          <w:rFonts w:ascii="Times New Roman" w:hAnsi="Times New Roman"/>
          <w:sz w:val="24"/>
        </w:rPr>
        <w:t>mõju</w:t>
      </w:r>
      <w:r w:rsidRPr="6C9FDD60" w:rsidR="008B35C1">
        <w:rPr>
          <w:rFonts w:ascii="Times New Roman" w:hAnsi="Times New Roman"/>
          <w:sz w:val="24"/>
        </w:rPr>
        <w:t xml:space="preserve"> </w:t>
      </w:r>
      <w:r w:rsidRPr="6C9FDD60">
        <w:rPr>
          <w:rFonts w:ascii="Times New Roman" w:hAnsi="Times New Roman"/>
          <w:sz w:val="24"/>
        </w:rPr>
        <w:t xml:space="preserve">riigivalitsemisele. Mõjude olulisuse tuvastamiseks hinnati nimetatud valdkondi nelja kriteeriumi alusel: mõju ulatus, mõju avaldumise sagedus, mõjutatud sihtrühma suurus ja ebasoovitavate mõjude kaasnemise risk. </w:t>
      </w:r>
      <w:r w:rsidRPr="6C9FDD60" w:rsidR="00F71F23">
        <w:rPr>
          <w:rFonts w:ascii="Times New Roman" w:hAnsi="Times New Roman"/>
          <w:sz w:val="24"/>
        </w:rPr>
        <w:t xml:space="preserve">Muid </w:t>
      </w:r>
      <w:r w:rsidRPr="6C9FDD60" w:rsidR="00972506">
        <w:rPr>
          <w:rFonts w:ascii="Times New Roman" w:hAnsi="Times New Roman"/>
          <w:sz w:val="24"/>
        </w:rPr>
        <w:t>mõju</w:t>
      </w:r>
      <w:r w:rsidRPr="6C9FDD60" w:rsidR="00F71F23">
        <w:rPr>
          <w:rFonts w:ascii="Times New Roman" w:hAnsi="Times New Roman"/>
          <w:sz w:val="24"/>
        </w:rPr>
        <w:t>valdkondi</w:t>
      </w:r>
      <w:r w:rsidRPr="6C9FDD60" w:rsidR="00972506">
        <w:rPr>
          <w:rFonts w:ascii="Times New Roman" w:hAnsi="Times New Roman"/>
          <w:sz w:val="24"/>
        </w:rPr>
        <w:t xml:space="preserve"> e</w:t>
      </w:r>
      <w:r w:rsidRPr="6C9FDD60">
        <w:rPr>
          <w:rFonts w:ascii="Times New Roman" w:hAnsi="Times New Roman"/>
          <w:sz w:val="24"/>
        </w:rPr>
        <w:t xml:space="preserve">elnõus esitatud muudatused ei </w:t>
      </w:r>
      <w:r w:rsidRPr="6C9FDD60" w:rsidR="000620C2">
        <w:rPr>
          <w:rFonts w:ascii="Times New Roman" w:hAnsi="Times New Roman"/>
          <w:sz w:val="24"/>
        </w:rPr>
        <w:t>puuduta</w:t>
      </w:r>
      <w:r w:rsidRPr="6C9FDD60" w:rsidR="00972506">
        <w:rPr>
          <w:rFonts w:ascii="Times New Roman" w:hAnsi="Times New Roman"/>
          <w:sz w:val="24"/>
        </w:rPr>
        <w:t>.</w:t>
      </w:r>
      <w:r w:rsidRPr="6C9FDD60">
        <w:rPr>
          <w:rFonts w:ascii="Times New Roman" w:hAnsi="Times New Roman"/>
          <w:sz w:val="24"/>
        </w:rPr>
        <w:t xml:space="preserve"> </w:t>
      </w:r>
    </w:p>
    <w:p w:rsidR="002426FE" w:rsidP="00AF5B07" w:rsidRDefault="002426FE" w14:paraId="718CCBB3" w14:textId="77777777">
      <w:pPr>
        <w:rPr>
          <w:rFonts w:ascii="Times New Roman" w:hAnsi="Times New Roman"/>
          <w:sz w:val="24"/>
        </w:rPr>
      </w:pPr>
    </w:p>
    <w:p w:rsidR="001B0C66" w:rsidP="00AF5B07" w:rsidRDefault="001B0C66" w14:paraId="7855B3DD" w14:textId="53D0994C">
      <w:pPr>
        <w:rPr>
          <w:rFonts w:ascii="Times New Roman" w:hAnsi="Times New Roman"/>
          <w:sz w:val="24"/>
        </w:rPr>
        <w:sectPr w:rsidR="001B0C66">
          <w:type w:val="continuous"/>
          <w:pgSz w:w="11906" w:h="16838" w:orient="portrait"/>
          <w:pgMar w:top="1418" w:right="680" w:bottom="1418" w:left="1701" w:header="680" w:footer="680" w:gutter="0"/>
          <w:cols w:space="708"/>
          <w:docGrid w:linePitch="360"/>
        </w:sectPr>
      </w:pPr>
    </w:p>
    <w:p w:rsidRPr="00E33B34" w:rsidR="42CD5FAE" w:rsidP="00AF5B07" w:rsidRDefault="7DF8D90B" w14:paraId="0424D58E" w14:textId="2E852D52">
      <w:pPr>
        <w:rPr>
          <w:rFonts w:ascii="Times New Roman" w:hAnsi="Times New Roman"/>
          <w:b/>
          <w:szCs w:val="22"/>
        </w:rPr>
      </w:pPr>
      <w:r w:rsidRPr="00E33B34">
        <w:rPr>
          <w:rFonts w:ascii="Times New Roman" w:hAnsi="Times New Roman"/>
          <w:b/>
          <w:sz w:val="24"/>
        </w:rPr>
        <w:t xml:space="preserve">Kavandatav muudatus: </w:t>
      </w:r>
      <w:r w:rsidR="00E33B34">
        <w:rPr>
          <w:rFonts w:ascii="Times New Roman" w:hAnsi="Times New Roman"/>
          <w:b/>
          <w:sz w:val="24"/>
        </w:rPr>
        <w:t>a</w:t>
      </w:r>
      <w:r w:rsidRPr="00E33B34">
        <w:rPr>
          <w:rFonts w:ascii="Times New Roman" w:hAnsi="Times New Roman"/>
          <w:b/>
          <w:sz w:val="24"/>
        </w:rPr>
        <w:t xml:space="preserve">tmosfääriõhu kaitse seaduse muudatustega </w:t>
      </w:r>
      <w:commentRangeStart w:id="6"/>
      <w:r w:rsidRPr="00E33B34">
        <w:rPr>
          <w:rFonts w:ascii="Times New Roman" w:hAnsi="Times New Roman"/>
          <w:b/>
          <w:sz w:val="24"/>
        </w:rPr>
        <w:t xml:space="preserve">kaob </w:t>
      </w:r>
      <w:proofErr w:type="spellStart"/>
      <w:r w:rsidRPr="00E33B34" w:rsidR="00E901EF">
        <w:rPr>
          <w:rFonts w:ascii="Times New Roman" w:hAnsi="Times New Roman"/>
          <w:b/>
          <w:bCs/>
          <w:sz w:val="24"/>
        </w:rPr>
        <w:t>KOV-idel</w:t>
      </w:r>
      <w:proofErr w:type="spellEnd"/>
      <w:r w:rsidRPr="00E33B34" w:rsidR="75C02A63">
        <w:rPr>
          <w:rFonts w:ascii="Times New Roman" w:hAnsi="Times New Roman"/>
          <w:b/>
          <w:sz w:val="24"/>
        </w:rPr>
        <w:t xml:space="preserve"> </w:t>
      </w:r>
      <w:r w:rsidRPr="00E33B34">
        <w:rPr>
          <w:rFonts w:ascii="Times New Roman" w:hAnsi="Times New Roman"/>
          <w:b/>
          <w:sz w:val="24"/>
        </w:rPr>
        <w:t xml:space="preserve">kohustus esitada </w:t>
      </w:r>
      <w:r w:rsidR="00E33B34">
        <w:rPr>
          <w:rFonts w:ascii="Times New Roman" w:hAnsi="Times New Roman"/>
          <w:b/>
          <w:sz w:val="24"/>
        </w:rPr>
        <w:t xml:space="preserve">Terviseametile </w:t>
      </w:r>
      <w:r w:rsidRPr="00E33B34">
        <w:rPr>
          <w:rFonts w:ascii="Times New Roman" w:hAnsi="Times New Roman"/>
          <w:b/>
          <w:sz w:val="24"/>
        </w:rPr>
        <w:t>mürakaarte ja müra vähendamise tegevuskavasid.</w:t>
      </w:r>
      <w:r w:rsidRPr="00E33B34">
        <w:rPr>
          <w:rFonts w:ascii="Times New Roman" w:hAnsi="Times New Roman"/>
          <w:b/>
          <w:szCs w:val="22"/>
        </w:rPr>
        <w:t xml:space="preserve">  </w:t>
      </w:r>
      <w:commentRangeEnd w:id="6"/>
      <w:r w:rsidR="00206084">
        <w:rPr>
          <w:rStyle w:val="Kommentaariviide"/>
        </w:rPr>
        <w:commentReference w:id="6"/>
      </w:r>
    </w:p>
    <w:p w:rsidRPr="00813BC9" w:rsidR="002F1A48" w:rsidP="00AF5B07" w:rsidRDefault="002F1A48" w14:paraId="7F7F1B4B" w14:textId="77777777">
      <w:pPr>
        <w:rPr>
          <w:rFonts w:ascii="Times New Roman" w:hAnsi="Times New Roman"/>
          <w:b/>
          <w:bCs/>
          <w:szCs w:val="22"/>
        </w:rPr>
      </w:pPr>
    </w:p>
    <w:p w:rsidRPr="00E33B34" w:rsidR="42CD5FAE" w:rsidP="5B60A4A8" w:rsidRDefault="3C1BB07B" w14:paraId="210E1793" w14:textId="73C704E6">
      <w:pPr>
        <w:rPr>
          <w:rFonts w:ascii="Times New Roman" w:hAnsi="Times New Roman"/>
        </w:rPr>
      </w:pPr>
      <w:commentRangeStart w:id="518148847"/>
      <w:r w:rsidRPr="5B60A4A8" w:rsidR="3C1BB07B">
        <w:rPr>
          <w:rFonts w:ascii="Times New Roman" w:hAnsi="Times New Roman"/>
          <w:sz w:val="24"/>
          <w:szCs w:val="24"/>
          <w:u w:val="single"/>
        </w:rPr>
        <w:t>Mõju valdkond</w:t>
      </w:r>
      <w:r w:rsidRPr="5B60A4A8" w:rsidR="3C1BB07B">
        <w:rPr>
          <w:rFonts w:ascii="Times New Roman" w:hAnsi="Times New Roman"/>
          <w:sz w:val="24"/>
          <w:szCs w:val="24"/>
        </w:rPr>
        <w:t>:</w:t>
      </w:r>
      <w:commentRangeEnd w:id="518148847"/>
      <w:r>
        <w:rPr>
          <w:rStyle w:val="CommentReference"/>
        </w:rPr>
        <w:commentReference w:id="518148847"/>
      </w:r>
      <w:r w:rsidRPr="5B60A4A8" w:rsidR="3C1BB07B">
        <w:rPr>
          <w:rFonts w:ascii="Times New Roman" w:hAnsi="Times New Roman"/>
          <w:sz w:val="24"/>
          <w:szCs w:val="24"/>
        </w:rPr>
        <w:t xml:space="preserve"> riigivalitsemine</w:t>
      </w:r>
    </w:p>
    <w:p w:rsidR="00E50846" w:rsidP="00AF5B07" w:rsidRDefault="00E50846" w14:paraId="25DE3B8E" w14:textId="77777777">
      <w:pPr>
        <w:pStyle w:val="Loendilik"/>
        <w:rPr>
          <w:rFonts w:ascii="Times New Roman" w:hAnsi="Times New Roman"/>
          <w:szCs w:val="22"/>
        </w:rPr>
      </w:pPr>
    </w:p>
    <w:p w:rsidR="00E50846" w:rsidP="00AF5B07" w:rsidRDefault="00E50846" w14:paraId="45BADE59" w14:textId="74BF6A73">
      <w:pPr>
        <w:pStyle w:val="Loendilik"/>
        <w:ind w:left="0"/>
        <w:rPr>
          <w:rFonts w:ascii="Times New Roman" w:hAnsi="Times New Roman"/>
          <w:sz w:val="24"/>
        </w:rPr>
      </w:pPr>
      <w:r w:rsidRPr="0018628F">
        <w:rPr>
          <w:rFonts w:ascii="Times New Roman" w:hAnsi="Times New Roman"/>
          <w:sz w:val="24"/>
          <w:u w:val="single"/>
        </w:rPr>
        <w:t>Sihtrühm</w:t>
      </w:r>
      <w:r w:rsidRPr="6D8B494E">
        <w:rPr>
          <w:rFonts w:ascii="Times New Roman" w:hAnsi="Times New Roman"/>
          <w:sz w:val="24"/>
        </w:rPr>
        <w:t xml:space="preserve">: </w:t>
      </w:r>
      <w:r>
        <w:rPr>
          <w:rFonts w:ascii="Times New Roman" w:hAnsi="Times New Roman"/>
          <w:sz w:val="24"/>
        </w:rPr>
        <w:t xml:space="preserve">Terviseamet, </w:t>
      </w:r>
      <w:proofErr w:type="spellStart"/>
      <w:r>
        <w:rPr>
          <w:rFonts w:ascii="Times New Roman" w:hAnsi="Times New Roman"/>
          <w:sz w:val="24"/>
        </w:rPr>
        <w:t>KOV-id</w:t>
      </w:r>
      <w:proofErr w:type="spellEnd"/>
      <w:r>
        <w:rPr>
          <w:rFonts w:ascii="Times New Roman" w:hAnsi="Times New Roman"/>
          <w:sz w:val="24"/>
        </w:rPr>
        <w:t xml:space="preserve"> (kõik 79)</w:t>
      </w:r>
    </w:p>
    <w:p w:rsidR="7E3730EA" w:rsidP="00AF5B07" w:rsidRDefault="7E3730EA" w14:paraId="6F806580" w14:textId="71CF9243">
      <w:pPr>
        <w:pStyle w:val="Loendilik"/>
        <w:ind w:left="0"/>
        <w:rPr>
          <w:rFonts w:ascii="Times New Roman" w:hAnsi="Times New Roman"/>
          <w:sz w:val="24"/>
        </w:rPr>
      </w:pPr>
    </w:p>
    <w:p w:rsidRPr="00E83E89" w:rsidR="42CD5FAE" w:rsidP="00AF5B07" w:rsidRDefault="349222E0" w14:paraId="108D6031" w14:textId="55C1A5FC">
      <w:pPr>
        <w:pStyle w:val="Loendilik"/>
        <w:ind w:left="0"/>
      </w:pPr>
      <w:r w:rsidRPr="7E3730EA">
        <w:rPr>
          <w:rFonts w:ascii="Times New Roman" w:hAnsi="Times New Roman"/>
          <w:sz w:val="24"/>
        </w:rPr>
        <w:t xml:space="preserve">Mõju on </w:t>
      </w:r>
      <w:r w:rsidRPr="7E3730EA" w:rsidR="414F0783">
        <w:rPr>
          <w:rFonts w:ascii="Times New Roman" w:hAnsi="Times New Roman"/>
          <w:sz w:val="24"/>
        </w:rPr>
        <w:t>väheoluli</w:t>
      </w:r>
      <w:r w:rsidRPr="7E3730EA" w:rsidR="3FAF2055">
        <w:rPr>
          <w:rFonts w:ascii="Times New Roman" w:hAnsi="Times New Roman"/>
          <w:sz w:val="24"/>
        </w:rPr>
        <w:t>ne</w:t>
      </w:r>
      <w:r w:rsidRPr="0057201A" w:rsidR="3C1BB07B">
        <w:rPr>
          <w:rFonts w:ascii="Times New Roman" w:hAnsi="Times New Roman"/>
          <w:sz w:val="24"/>
        </w:rPr>
        <w:t xml:space="preserve">, kuna mõju ulatus ja </w:t>
      </w:r>
      <w:r w:rsidR="00E33B34">
        <w:rPr>
          <w:rFonts w:ascii="Times New Roman" w:hAnsi="Times New Roman"/>
          <w:sz w:val="24"/>
        </w:rPr>
        <w:t xml:space="preserve">avaldumise </w:t>
      </w:r>
      <w:r w:rsidRPr="0057201A" w:rsidR="3C1BB07B">
        <w:rPr>
          <w:rFonts w:ascii="Times New Roman" w:hAnsi="Times New Roman"/>
          <w:sz w:val="24"/>
        </w:rPr>
        <w:t xml:space="preserve">sagedus on väikesed, muudatusega ei kaasne riske ega negatiivseid kõrvalmõjusid. Eelnõu </w:t>
      </w:r>
      <w:r w:rsidRPr="0057201A" w:rsidR="0DE81DCF">
        <w:rPr>
          <w:rFonts w:ascii="Times New Roman" w:hAnsi="Times New Roman"/>
          <w:sz w:val="24"/>
        </w:rPr>
        <w:t xml:space="preserve">positiivse </w:t>
      </w:r>
      <w:r w:rsidRPr="0057201A" w:rsidR="3C1BB07B">
        <w:rPr>
          <w:rFonts w:ascii="Times New Roman" w:hAnsi="Times New Roman"/>
          <w:sz w:val="24"/>
        </w:rPr>
        <w:t xml:space="preserve">mõjuna võib </w:t>
      </w:r>
      <w:r w:rsidR="00E33B34">
        <w:rPr>
          <w:rFonts w:ascii="Times New Roman" w:hAnsi="Times New Roman"/>
          <w:sz w:val="24"/>
        </w:rPr>
        <w:t xml:space="preserve">välja </w:t>
      </w:r>
      <w:r w:rsidRPr="0057201A" w:rsidR="3C1BB07B">
        <w:rPr>
          <w:rFonts w:ascii="Times New Roman" w:hAnsi="Times New Roman"/>
          <w:sz w:val="24"/>
        </w:rPr>
        <w:t xml:space="preserve">tuua ülesannete </w:t>
      </w:r>
      <w:r w:rsidRPr="0057201A" w:rsidR="6A4A9BA1">
        <w:rPr>
          <w:rFonts w:ascii="Times New Roman" w:hAnsi="Times New Roman"/>
          <w:sz w:val="24"/>
        </w:rPr>
        <w:t xml:space="preserve">vähenemise </w:t>
      </w:r>
      <w:proofErr w:type="spellStart"/>
      <w:r w:rsidR="00E901EF">
        <w:rPr>
          <w:rFonts w:ascii="Times New Roman" w:hAnsi="Times New Roman"/>
          <w:sz w:val="24"/>
        </w:rPr>
        <w:t>KOV-idele</w:t>
      </w:r>
      <w:proofErr w:type="spellEnd"/>
      <w:r w:rsidR="00106F9C">
        <w:rPr>
          <w:rFonts w:ascii="Times New Roman" w:hAnsi="Times New Roman"/>
          <w:sz w:val="24"/>
        </w:rPr>
        <w:t>,</w:t>
      </w:r>
      <w:r w:rsidRPr="0057201A" w:rsidR="6A4A9BA1">
        <w:rPr>
          <w:rFonts w:ascii="Times New Roman" w:hAnsi="Times New Roman"/>
          <w:sz w:val="24"/>
        </w:rPr>
        <w:t xml:space="preserve"> kuna </w:t>
      </w:r>
      <w:r w:rsidRPr="0057201A" w:rsidR="22A50724">
        <w:rPr>
          <w:rFonts w:ascii="Times New Roman" w:hAnsi="Times New Roman"/>
          <w:sz w:val="24"/>
        </w:rPr>
        <w:t xml:space="preserve">neil </w:t>
      </w:r>
      <w:r w:rsidRPr="0057201A" w:rsidR="5F1AF7C5">
        <w:rPr>
          <w:rFonts w:ascii="Times New Roman" w:hAnsi="Times New Roman"/>
          <w:sz w:val="24"/>
        </w:rPr>
        <w:t>kaob kohustus esitada</w:t>
      </w:r>
      <w:r w:rsidR="00E33B34">
        <w:rPr>
          <w:rFonts w:ascii="Times New Roman" w:hAnsi="Times New Roman"/>
          <w:sz w:val="24"/>
        </w:rPr>
        <w:t xml:space="preserve"> Terviseametile</w:t>
      </w:r>
      <w:r w:rsidRPr="0057201A" w:rsidR="5F1AF7C5">
        <w:rPr>
          <w:rFonts w:ascii="Times New Roman" w:hAnsi="Times New Roman"/>
          <w:sz w:val="24"/>
        </w:rPr>
        <w:t xml:space="preserve"> mürakaarte ja müra vähendamise tegevuskavasid Terviseametile</w:t>
      </w:r>
      <w:r w:rsidR="00ED41A1">
        <w:rPr>
          <w:rFonts w:ascii="Times New Roman" w:hAnsi="Times New Roman"/>
          <w:sz w:val="24"/>
        </w:rPr>
        <w:t xml:space="preserve"> ning Terviseametil </w:t>
      </w:r>
      <w:r w:rsidR="00893BE7">
        <w:rPr>
          <w:rFonts w:ascii="Times New Roman" w:hAnsi="Times New Roman"/>
          <w:sz w:val="24"/>
        </w:rPr>
        <w:t xml:space="preserve">kaob </w:t>
      </w:r>
      <w:r w:rsidR="00DC6E70">
        <w:rPr>
          <w:rFonts w:ascii="Times New Roman" w:hAnsi="Times New Roman"/>
          <w:sz w:val="24"/>
        </w:rPr>
        <w:t>dokumentide läbitöötamise</w:t>
      </w:r>
      <w:r w:rsidR="00E33B34">
        <w:rPr>
          <w:rFonts w:ascii="Times New Roman" w:hAnsi="Times New Roman"/>
          <w:sz w:val="24"/>
        </w:rPr>
        <w:t xml:space="preserve"> vajadus</w:t>
      </w:r>
      <w:r w:rsidRPr="0057201A" w:rsidR="5F1AF7C5">
        <w:rPr>
          <w:rFonts w:ascii="Times New Roman" w:hAnsi="Times New Roman"/>
          <w:sz w:val="24"/>
        </w:rPr>
        <w:t>.</w:t>
      </w:r>
      <w:r w:rsidRPr="0057201A" w:rsidR="5464F77B">
        <w:rPr>
          <w:rFonts w:ascii="Times New Roman" w:hAnsi="Times New Roman"/>
          <w:sz w:val="24"/>
        </w:rPr>
        <w:t xml:space="preserve"> </w:t>
      </w:r>
      <w:r w:rsidR="006949E2">
        <w:rPr>
          <w:rFonts w:ascii="Times New Roman" w:hAnsi="Times New Roman"/>
          <w:sz w:val="24"/>
        </w:rPr>
        <w:t xml:space="preserve">Viimase viie aasta jooksul on </w:t>
      </w:r>
      <w:proofErr w:type="spellStart"/>
      <w:r w:rsidR="006949E2">
        <w:rPr>
          <w:rFonts w:ascii="Times New Roman" w:hAnsi="Times New Roman"/>
          <w:sz w:val="24"/>
        </w:rPr>
        <w:t>KOV-id</w:t>
      </w:r>
      <w:proofErr w:type="spellEnd"/>
      <w:r w:rsidR="006949E2">
        <w:rPr>
          <w:rFonts w:ascii="Times New Roman" w:hAnsi="Times New Roman"/>
          <w:sz w:val="24"/>
        </w:rPr>
        <w:t xml:space="preserve"> Terviseametile teadmiseks esitanud </w:t>
      </w:r>
      <w:r w:rsidR="002A6D91">
        <w:rPr>
          <w:rFonts w:ascii="Times New Roman" w:hAnsi="Times New Roman"/>
          <w:sz w:val="24"/>
        </w:rPr>
        <w:t xml:space="preserve">11 mürakaarti ja 9 müra vähendamise tegevuskava (sh </w:t>
      </w:r>
      <w:r w:rsidR="006949E2">
        <w:rPr>
          <w:rFonts w:ascii="Times New Roman" w:hAnsi="Times New Roman"/>
          <w:sz w:val="24"/>
        </w:rPr>
        <w:t>8 mürakaarti ja 7 müra vähendamise tegevuskava, 2</w:t>
      </w:r>
      <w:r w:rsidR="00AF5B07">
        <w:rPr>
          <w:rFonts w:ascii="Times New Roman" w:hAnsi="Times New Roman"/>
          <w:sz w:val="24"/>
        </w:rPr>
        <w:t> </w:t>
      </w:r>
      <w:r w:rsidR="002D42D3">
        <w:rPr>
          <w:rFonts w:ascii="Times New Roman" w:hAnsi="Times New Roman"/>
          <w:sz w:val="24"/>
        </w:rPr>
        <w:t xml:space="preserve">tiheasustusega piirkonna välisõhu </w:t>
      </w:r>
      <w:r w:rsidR="006949E2">
        <w:rPr>
          <w:rFonts w:ascii="Times New Roman" w:hAnsi="Times New Roman"/>
          <w:sz w:val="24"/>
        </w:rPr>
        <w:t xml:space="preserve">strateegilist </w:t>
      </w:r>
      <w:r w:rsidR="002D42D3">
        <w:rPr>
          <w:rFonts w:ascii="Times New Roman" w:hAnsi="Times New Roman"/>
          <w:sz w:val="24"/>
        </w:rPr>
        <w:t>mürakaarti, 2 strateegilise mürakaardi alusel koostatud tegevuskava</w:t>
      </w:r>
      <w:r w:rsidR="002A6D91">
        <w:rPr>
          <w:rFonts w:ascii="Times New Roman" w:hAnsi="Times New Roman"/>
          <w:sz w:val="24"/>
        </w:rPr>
        <w:t xml:space="preserve"> ning 1 põhimaanteede mürakaart)</w:t>
      </w:r>
      <w:r w:rsidR="002D42D3">
        <w:rPr>
          <w:rFonts w:ascii="Times New Roman" w:hAnsi="Times New Roman"/>
          <w:sz w:val="24"/>
        </w:rPr>
        <w:t>. Juba eelnõu koostamise ajal ei toimu kõikidel juhtudel mürakaartidest teavitamist</w:t>
      </w:r>
      <w:r w:rsidR="007803D9">
        <w:rPr>
          <w:rStyle w:val="Allmrkuseviide"/>
          <w:rFonts w:ascii="Times New Roman" w:hAnsi="Times New Roman"/>
          <w:sz w:val="24"/>
        </w:rPr>
        <w:footnoteReference w:id="3"/>
      </w:r>
      <w:r w:rsidR="002D42D3">
        <w:rPr>
          <w:rFonts w:ascii="Times New Roman" w:hAnsi="Times New Roman"/>
          <w:sz w:val="24"/>
        </w:rPr>
        <w:t xml:space="preserve">. </w:t>
      </w:r>
      <w:r w:rsidR="006142AC">
        <w:rPr>
          <w:rFonts w:ascii="Times New Roman" w:hAnsi="Times New Roman"/>
          <w:sz w:val="24"/>
        </w:rPr>
        <w:t>Vabanenud tööaega saab</w:t>
      </w:r>
      <w:r w:rsidR="00C922E4">
        <w:rPr>
          <w:rFonts w:ascii="Times New Roman" w:hAnsi="Times New Roman"/>
          <w:sz w:val="24"/>
        </w:rPr>
        <w:t xml:space="preserve"> suunata sisulisematesse tegevustesse. </w:t>
      </w:r>
      <w:r w:rsidR="00864B06">
        <w:rPr>
          <w:rFonts w:ascii="Times New Roman" w:hAnsi="Times New Roman"/>
          <w:sz w:val="24"/>
        </w:rPr>
        <w:t>Seega</w:t>
      </w:r>
      <w:r w:rsidR="003B0AE9">
        <w:rPr>
          <w:rFonts w:ascii="Times New Roman" w:hAnsi="Times New Roman"/>
          <w:sz w:val="24"/>
        </w:rPr>
        <w:t xml:space="preserve"> vähendab </w:t>
      </w:r>
      <w:r w:rsidR="009D367B">
        <w:rPr>
          <w:rFonts w:ascii="Times New Roman" w:hAnsi="Times New Roman"/>
          <w:sz w:val="24"/>
        </w:rPr>
        <w:t>m</w:t>
      </w:r>
      <w:r w:rsidR="003B0AE9">
        <w:rPr>
          <w:rFonts w:ascii="Times New Roman" w:hAnsi="Times New Roman"/>
          <w:sz w:val="24"/>
        </w:rPr>
        <w:t xml:space="preserve">uudatus </w:t>
      </w:r>
      <w:proofErr w:type="spellStart"/>
      <w:r w:rsidR="007803D9">
        <w:rPr>
          <w:rFonts w:ascii="Times New Roman" w:hAnsi="Times New Roman"/>
          <w:sz w:val="24"/>
        </w:rPr>
        <w:t>ülereguleerimist</w:t>
      </w:r>
      <w:proofErr w:type="spellEnd"/>
      <w:r w:rsidR="007803D9">
        <w:rPr>
          <w:rFonts w:ascii="Times New Roman" w:hAnsi="Times New Roman"/>
          <w:sz w:val="24"/>
        </w:rPr>
        <w:t>, suurendab õigusselgust</w:t>
      </w:r>
      <w:r w:rsidR="00664C3E">
        <w:rPr>
          <w:rFonts w:ascii="Times New Roman" w:hAnsi="Times New Roman"/>
          <w:sz w:val="24"/>
        </w:rPr>
        <w:t xml:space="preserve"> ning</w:t>
      </w:r>
      <w:r w:rsidR="007803D9">
        <w:rPr>
          <w:rFonts w:ascii="Times New Roman" w:hAnsi="Times New Roman"/>
          <w:sz w:val="24"/>
        </w:rPr>
        <w:t xml:space="preserve"> vähendab mõnevõrra </w:t>
      </w:r>
      <w:r w:rsidR="009D367B">
        <w:rPr>
          <w:rFonts w:ascii="Times New Roman" w:hAnsi="Times New Roman"/>
          <w:sz w:val="24"/>
        </w:rPr>
        <w:t>sihtrühma</w:t>
      </w:r>
      <w:r w:rsidR="003B0AE9">
        <w:rPr>
          <w:rFonts w:ascii="Times New Roman" w:hAnsi="Times New Roman"/>
          <w:sz w:val="24"/>
        </w:rPr>
        <w:t xml:space="preserve"> halduskoormust</w:t>
      </w:r>
      <w:commentRangeStart w:id="7"/>
      <w:r w:rsidR="009D367B">
        <w:rPr>
          <w:rFonts w:ascii="Times New Roman" w:hAnsi="Times New Roman"/>
          <w:sz w:val="24"/>
        </w:rPr>
        <w:t>.</w:t>
      </w:r>
      <w:commentRangeEnd w:id="7"/>
      <w:r w:rsidR="00B845A9">
        <w:rPr>
          <w:rStyle w:val="Kommentaariviide"/>
        </w:rPr>
        <w:commentReference w:id="7"/>
      </w:r>
    </w:p>
    <w:p w:rsidR="42CD5FAE" w:rsidP="00AF5B07" w:rsidRDefault="42CD5FAE" w14:paraId="549F83D1" w14:textId="7DDCE82A">
      <w:pPr>
        <w:pStyle w:val="Loendilik"/>
        <w:rPr>
          <w:rFonts w:ascii="Times New Roman" w:hAnsi="Times New Roman"/>
          <w:sz w:val="24"/>
        </w:rPr>
      </w:pPr>
    </w:p>
    <w:p w:rsidRPr="002E358C" w:rsidR="42CD5FAE" w:rsidP="00AF5B07" w:rsidRDefault="3520FD8A" w14:paraId="792E4638" w14:textId="5AF93CB2">
      <w:pPr>
        <w:rPr>
          <w:rFonts w:ascii="Times New Roman" w:hAnsi="Times New Roman"/>
          <w:b/>
          <w:sz w:val="24"/>
        </w:rPr>
      </w:pPr>
      <w:r w:rsidRPr="002E358C">
        <w:rPr>
          <w:rFonts w:ascii="Times New Roman" w:hAnsi="Times New Roman"/>
          <w:b/>
          <w:sz w:val="24"/>
        </w:rPr>
        <w:t xml:space="preserve">Kavandatav muudatus: </w:t>
      </w:r>
      <w:r w:rsidR="002E358C">
        <w:rPr>
          <w:rFonts w:ascii="Times New Roman" w:hAnsi="Times New Roman"/>
          <w:b/>
          <w:sz w:val="24"/>
        </w:rPr>
        <w:t>e</w:t>
      </w:r>
      <w:r w:rsidRPr="002E358C" w:rsidR="2A43302C">
        <w:rPr>
          <w:rFonts w:ascii="Times New Roman" w:hAnsi="Times New Roman"/>
          <w:b/>
          <w:sz w:val="24"/>
        </w:rPr>
        <w:t>lektroonilise side seaduse muudatusega lõpetatakse Terviseametiga kooskõlastamise kohustus raadiosaateseadmete paigaldamisel iseseisvalt planeeritavatele sagedusaladele, juhul kui paigalduskoht ei asu püsiva inimasustuse läheduses</w:t>
      </w:r>
      <w:r w:rsidRPr="002E358C" w:rsidR="00E72F9B">
        <w:rPr>
          <w:rFonts w:ascii="Times New Roman" w:hAnsi="Times New Roman"/>
          <w:b/>
          <w:bCs/>
          <w:sz w:val="24"/>
        </w:rPr>
        <w:t>,</w:t>
      </w:r>
      <w:r w:rsidRPr="002E358C" w:rsidR="2A43302C">
        <w:rPr>
          <w:rFonts w:ascii="Times New Roman" w:hAnsi="Times New Roman"/>
          <w:b/>
          <w:bCs/>
          <w:sz w:val="24"/>
        </w:rPr>
        <w:t xml:space="preserve"> </w:t>
      </w:r>
      <w:r w:rsidRPr="002E358C" w:rsidR="00BA5B82">
        <w:rPr>
          <w:rFonts w:ascii="Times New Roman" w:hAnsi="Times New Roman"/>
          <w:b/>
          <w:bCs/>
          <w:sz w:val="24"/>
        </w:rPr>
        <w:t>ning</w:t>
      </w:r>
      <w:r w:rsidRPr="002E358C" w:rsidR="2A43302C">
        <w:rPr>
          <w:rFonts w:ascii="Times New Roman" w:hAnsi="Times New Roman"/>
          <w:b/>
          <w:bCs/>
          <w:sz w:val="24"/>
        </w:rPr>
        <w:t xml:space="preserve"> </w:t>
      </w:r>
      <w:r w:rsidR="007911EF">
        <w:rPr>
          <w:rFonts w:ascii="Times New Roman" w:hAnsi="Times New Roman"/>
          <w:b/>
          <w:bCs/>
          <w:sz w:val="24"/>
        </w:rPr>
        <w:t xml:space="preserve">see </w:t>
      </w:r>
      <w:r w:rsidRPr="002E358C" w:rsidR="2A43302C">
        <w:rPr>
          <w:rFonts w:ascii="Times New Roman" w:hAnsi="Times New Roman"/>
          <w:b/>
          <w:bCs/>
          <w:sz w:val="24"/>
        </w:rPr>
        <w:t>asend</w:t>
      </w:r>
      <w:r w:rsidRPr="002E358C" w:rsidR="00BA5B82">
        <w:rPr>
          <w:rFonts w:ascii="Times New Roman" w:hAnsi="Times New Roman"/>
          <w:b/>
          <w:bCs/>
          <w:sz w:val="24"/>
        </w:rPr>
        <w:t>atakse</w:t>
      </w:r>
      <w:r w:rsidRPr="002E358C" w:rsidR="2A43302C">
        <w:rPr>
          <w:rFonts w:ascii="Times New Roman" w:hAnsi="Times New Roman"/>
          <w:b/>
          <w:sz w:val="24"/>
        </w:rPr>
        <w:t xml:space="preserve"> teavitamise kohustusega</w:t>
      </w:r>
      <w:commentRangeStart w:id="8"/>
      <w:r w:rsidRPr="002E358C" w:rsidR="2A43302C">
        <w:rPr>
          <w:rFonts w:ascii="Times New Roman" w:hAnsi="Times New Roman"/>
          <w:b/>
          <w:sz w:val="24"/>
        </w:rPr>
        <w:t>.</w:t>
      </w:r>
      <w:r w:rsidRPr="002E358C" w:rsidR="00732E6B">
        <w:rPr>
          <w:rFonts w:ascii="Times New Roman" w:hAnsi="Times New Roman"/>
          <w:b/>
          <w:bCs/>
          <w:sz w:val="24"/>
        </w:rPr>
        <w:t xml:space="preserve"> </w:t>
      </w:r>
      <w:commentRangeEnd w:id="8"/>
      <w:r w:rsidR="00613D5D">
        <w:rPr>
          <w:rStyle w:val="Kommentaariviide"/>
        </w:rPr>
        <w:commentReference w:id="8"/>
      </w:r>
    </w:p>
    <w:p w:rsidR="42CD5FAE" w:rsidP="00AF5B07" w:rsidRDefault="42CD5FAE" w14:paraId="0FCF1A64" w14:textId="2D22CB4D">
      <w:pPr>
        <w:pStyle w:val="Loendilik"/>
        <w:ind w:left="360"/>
        <w:rPr>
          <w:rFonts w:ascii="Times New Roman" w:hAnsi="Times New Roman"/>
          <w:sz w:val="24"/>
        </w:rPr>
      </w:pPr>
    </w:p>
    <w:p w:rsidRPr="002E358C" w:rsidR="42CD5FAE" w:rsidP="00AF5B07" w:rsidRDefault="66136D92" w14:paraId="24306D33" w14:textId="46490340">
      <w:pPr>
        <w:rPr>
          <w:rFonts w:ascii="Times New Roman" w:hAnsi="Times New Roman"/>
          <w:szCs w:val="22"/>
        </w:rPr>
      </w:pPr>
      <w:r w:rsidRPr="002E358C">
        <w:rPr>
          <w:rFonts w:ascii="Times New Roman" w:hAnsi="Times New Roman"/>
          <w:sz w:val="24"/>
          <w:u w:val="single"/>
        </w:rPr>
        <w:t>Mõju valdkond</w:t>
      </w:r>
      <w:r w:rsidRPr="002E358C">
        <w:rPr>
          <w:rFonts w:ascii="Times New Roman" w:hAnsi="Times New Roman"/>
          <w:sz w:val="24"/>
        </w:rPr>
        <w:t>: riigivalitsemine</w:t>
      </w:r>
    </w:p>
    <w:p w:rsidR="00F33B80" w:rsidP="00AF5B07" w:rsidRDefault="00F33B80" w14:paraId="63040476" w14:textId="77777777">
      <w:pPr>
        <w:pStyle w:val="Loendilik"/>
        <w:rPr>
          <w:rFonts w:ascii="Times New Roman" w:hAnsi="Times New Roman"/>
          <w:sz w:val="24"/>
        </w:rPr>
      </w:pPr>
    </w:p>
    <w:p w:rsidR="00F33B80" w:rsidP="00AF5B07" w:rsidRDefault="00F33B80" w14:paraId="41369576" w14:textId="066B7213">
      <w:pPr>
        <w:pStyle w:val="Loendilik"/>
        <w:ind w:left="0"/>
        <w:rPr>
          <w:rFonts w:ascii="Times New Roman" w:hAnsi="Times New Roman"/>
          <w:sz w:val="24"/>
        </w:rPr>
      </w:pPr>
      <w:r w:rsidRPr="0018628F">
        <w:rPr>
          <w:rFonts w:ascii="Times New Roman" w:hAnsi="Times New Roman"/>
          <w:sz w:val="24"/>
          <w:u w:val="single"/>
        </w:rPr>
        <w:t>Sihtrühm</w:t>
      </w:r>
      <w:r w:rsidRPr="00F33B80">
        <w:rPr>
          <w:rFonts w:ascii="Times New Roman" w:hAnsi="Times New Roman"/>
          <w:sz w:val="24"/>
        </w:rPr>
        <w:t>: Terviseamet</w:t>
      </w:r>
    </w:p>
    <w:p w:rsidR="00F33B80" w:rsidP="00AF5B07" w:rsidRDefault="00F33B80" w14:paraId="2BFB7566" w14:textId="77777777">
      <w:pPr>
        <w:pStyle w:val="Loendilik"/>
        <w:rPr>
          <w:rFonts w:ascii="Times New Roman" w:hAnsi="Times New Roman"/>
          <w:sz w:val="24"/>
        </w:rPr>
      </w:pPr>
    </w:p>
    <w:p w:rsidRPr="00491E83" w:rsidR="42CD5FAE" w:rsidP="00AF5B07" w:rsidRDefault="66136D92" w14:paraId="79DB1C77" w14:textId="64CDEC62">
      <w:pPr>
        <w:rPr>
          <w:rFonts w:ascii="Times New Roman" w:hAnsi="Times New Roman"/>
          <w:sz w:val="24"/>
        </w:rPr>
      </w:pPr>
      <w:r w:rsidRPr="6D8B494E">
        <w:rPr>
          <w:rFonts w:ascii="Times New Roman" w:hAnsi="Times New Roman"/>
          <w:sz w:val="24"/>
        </w:rPr>
        <w:t xml:space="preserve">Mõju </w:t>
      </w:r>
      <w:r w:rsidR="00CB0C46">
        <w:rPr>
          <w:rFonts w:ascii="Times New Roman" w:hAnsi="Times New Roman"/>
          <w:sz w:val="24"/>
        </w:rPr>
        <w:t xml:space="preserve">on </w:t>
      </w:r>
      <w:r w:rsidRPr="00E83E89">
        <w:rPr>
          <w:rFonts w:ascii="Times New Roman" w:hAnsi="Times New Roman"/>
          <w:sz w:val="24"/>
        </w:rPr>
        <w:t>väheoluli</w:t>
      </w:r>
      <w:r w:rsidR="00CB0C46">
        <w:rPr>
          <w:rFonts w:ascii="Times New Roman" w:hAnsi="Times New Roman"/>
          <w:sz w:val="24"/>
        </w:rPr>
        <w:t>ne</w:t>
      </w:r>
      <w:r w:rsidRPr="00491E83">
        <w:rPr>
          <w:rFonts w:ascii="Times New Roman" w:hAnsi="Times New Roman"/>
          <w:sz w:val="24"/>
        </w:rPr>
        <w:t xml:space="preserve">, kuna mõju ulatus ja </w:t>
      </w:r>
      <w:r w:rsidR="007911EF">
        <w:rPr>
          <w:rFonts w:ascii="Times New Roman" w:hAnsi="Times New Roman"/>
          <w:sz w:val="24"/>
        </w:rPr>
        <w:t>avaldumise s</w:t>
      </w:r>
      <w:r w:rsidRPr="00491E83">
        <w:rPr>
          <w:rFonts w:ascii="Times New Roman" w:hAnsi="Times New Roman"/>
          <w:sz w:val="24"/>
        </w:rPr>
        <w:t xml:space="preserve">agedus on väikesed, muudatusega ei kaasne olulisi riske ega negatiivseid kõrvalmõjusid. </w:t>
      </w:r>
      <w:r w:rsidRPr="004D1399" w:rsidR="004D1399">
        <w:rPr>
          <w:rFonts w:ascii="Times New Roman" w:hAnsi="Times New Roman"/>
          <w:sz w:val="24"/>
        </w:rPr>
        <w:t>Eelnõu positiivse mõjuna võib välja tuua Terviseameti ressursi</w:t>
      </w:r>
      <w:r w:rsidR="0044553B">
        <w:rPr>
          <w:rFonts w:ascii="Times New Roman" w:hAnsi="Times New Roman"/>
          <w:sz w:val="24"/>
        </w:rPr>
        <w:t xml:space="preserve"> kokkuhoidu</w:t>
      </w:r>
      <w:r w:rsidRPr="004D1399" w:rsidR="004D1399">
        <w:rPr>
          <w:rFonts w:ascii="Times New Roman" w:hAnsi="Times New Roman"/>
          <w:sz w:val="24"/>
        </w:rPr>
        <w:t xml:space="preserve"> olukordades, kus </w:t>
      </w:r>
      <w:r w:rsidR="00DB68E0">
        <w:rPr>
          <w:rFonts w:ascii="Times New Roman" w:hAnsi="Times New Roman"/>
          <w:sz w:val="24"/>
        </w:rPr>
        <w:t xml:space="preserve">inimestele </w:t>
      </w:r>
      <w:r w:rsidRPr="004D1399" w:rsidR="004D1399">
        <w:rPr>
          <w:rFonts w:ascii="Times New Roman" w:hAnsi="Times New Roman"/>
          <w:sz w:val="24"/>
        </w:rPr>
        <w:t>terviseriski ei esine, kuna kooskõlastamise nõude asendamine teavitamise</w:t>
      </w:r>
      <w:r w:rsidR="007911EF">
        <w:rPr>
          <w:rFonts w:ascii="Times New Roman" w:hAnsi="Times New Roman"/>
          <w:sz w:val="24"/>
        </w:rPr>
        <w:t xml:space="preserve"> nõude</w:t>
      </w:r>
      <w:r w:rsidRPr="004D1399" w:rsidR="004D1399">
        <w:rPr>
          <w:rFonts w:ascii="Times New Roman" w:hAnsi="Times New Roman"/>
          <w:sz w:val="24"/>
        </w:rPr>
        <w:t>ga vähendab menetluskoormust ja väldib ebavajalikku bürokraatiat.</w:t>
      </w:r>
      <w:r w:rsidR="00DB68E0">
        <w:rPr>
          <w:rFonts w:ascii="Times New Roman" w:hAnsi="Times New Roman"/>
          <w:sz w:val="24"/>
        </w:rPr>
        <w:t xml:space="preserve"> </w:t>
      </w:r>
      <w:r w:rsidR="00E358D5">
        <w:rPr>
          <w:rFonts w:ascii="Times New Roman" w:hAnsi="Times New Roman"/>
          <w:sz w:val="24"/>
        </w:rPr>
        <w:t>2024. aastal esitati Terviseametile iseplaneeritavate raadiosaateseadmete osas</w:t>
      </w:r>
      <w:r w:rsidR="003F4F72">
        <w:rPr>
          <w:rFonts w:ascii="Times New Roman" w:hAnsi="Times New Roman"/>
          <w:sz w:val="24"/>
        </w:rPr>
        <w:t xml:space="preserve"> 51 taotlust kokku 3131 antenni kohta</w:t>
      </w:r>
      <w:r w:rsidR="005F3873">
        <w:rPr>
          <w:rStyle w:val="Allmrkuseviide"/>
          <w:rFonts w:ascii="Times New Roman" w:hAnsi="Times New Roman"/>
          <w:sz w:val="24"/>
        </w:rPr>
        <w:footnoteReference w:id="4"/>
      </w:r>
      <w:r w:rsidR="00E358D5">
        <w:rPr>
          <w:rFonts w:ascii="Times New Roman" w:hAnsi="Times New Roman"/>
          <w:sz w:val="24"/>
        </w:rPr>
        <w:t xml:space="preserve">. </w:t>
      </w:r>
      <w:r w:rsidRPr="00DB68E0" w:rsidR="00DB68E0">
        <w:rPr>
          <w:rFonts w:ascii="Times New Roman" w:hAnsi="Times New Roman"/>
          <w:sz w:val="24"/>
        </w:rPr>
        <w:t>Kui aga seadme paigaldamise koht jääb inimasustuse lähedusse või kiirgusvõimsus ületab piirmäärad, säilib kooskõlastamise kohustus.</w:t>
      </w:r>
    </w:p>
    <w:p w:rsidR="42CD5FAE" w:rsidP="00AF5B07" w:rsidRDefault="42CD5FAE" w14:paraId="62D4F871" w14:textId="65EAD9D4">
      <w:pPr>
        <w:rPr>
          <w:rFonts w:ascii="Times New Roman" w:hAnsi="Times New Roman"/>
          <w:szCs w:val="22"/>
        </w:rPr>
      </w:pPr>
    </w:p>
    <w:p w:rsidRPr="007911EF" w:rsidR="00405ABC" w:rsidP="00AF5B07" w:rsidRDefault="004B7542" w14:paraId="6AFC5127" w14:textId="492C9DA5">
      <w:pPr>
        <w:rPr>
          <w:rFonts w:ascii="Times New Roman" w:hAnsi="Times New Roman"/>
          <w:sz w:val="24"/>
        </w:rPr>
      </w:pPr>
      <w:r w:rsidRPr="007911EF">
        <w:rPr>
          <w:rFonts w:ascii="Times New Roman" w:hAnsi="Times New Roman"/>
          <w:sz w:val="24"/>
          <w:u w:val="single"/>
        </w:rPr>
        <w:t>Mõju valdkond</w:t>
      </w:r>
      <w:r w:rsidRPr="007911EF">
        <w:rPr>
          <w:rFonts w:ascii="Times New Roman" w:hAnsi="Times New Roman"/>
          <w:sz w:val="24"/>
        </w:rPr>
        <w:t xml:space="preserve">: </w:t>
      </w:r>
      <w:r w:rsidRPr="007911EF" w:rsidR="00A23944">
        <w:rPr>
          <w:rFonts w:ascii="Times New Roman" w:hAnsi="Times New Roman"/>
          <w:sz w:val="24"/>
        </w:rPr>
        <w:t>mõju</w:t>
      </w:r>
      <w:r w:rsidRPr="007911EF" w:rsidR="007911EF">
        <w:rPr>
          <w:rFonts w:ascii="Times New Roman" w:hAnsi="Times New Roman"/>
          <w:sz w:val="24"/>
        </w:rPr>
        <w:t xml:space="preserve"> majandus</w:t>
      </w:r>
      <w:r w:rsidR="007911EF">
        <w:rPr>
          <w:rFonts w:ascii="Times New Roman" w:hAnsi="Times New Roman"/>
          <w:sz w:val="24"/>
        </w:rPr>
        <w:t>ele</w:t>
      </w:r>
    </w:p>
    <w:p w:rsidRPr="00813BC9" w:rsidR="008D0B17" w:rsidP="00AF5B07" w:rsidRDefault="008D0B17" w14:paraId="180F93C5" w14:textId="77777777">
      <w:pPr>
        <w:pStyle w:val="Loendilik"/>
        <w:rPr>
          <w:rFonts w:ascii="Times New Roman" w:hAnsi="Times New Roman"/>
          <w:sz w:val="24"/>
        </w:rPr>
      </w:pPr>
    </w:p>
    <w:p w:rsidR="007911EF" w:rsidP="00AF5B07" w:rsidRDefault="008D0B17" w14:paraId="049931EB" w14:textId="77777777">
      <w:pPr>
        <w:pStyle w:val="Loendilik"/>
        <w:ind w:left="0"/>
        <w:rPr>
          <w:rFonts w:ascii="Times New Roman" w:hAnsi="Times New Roman"/>
          <w:sz w:val="24"/>
        </w:rPr>
      </w:pPr>
      <w:r w:rsidRPr="0018628F">
        <w:rPr>
          <w:rFonts w:ascii="Times New Roman" w:hAnsi="Times New Roman"/>
          <w:sz w:val="24"/>
          <w:u w:val="single"/>
        </w:rPr>
        <w:t>Sihtrühm</w:t>
      </w:r>
      <w:r w:rsidRPr="6D8B494E">
        <w:rPr>
          <w:rFonts w:ascii="Times New Roman" w:hAnsi="Times New Roman"/>
          <w:sz w:val="24"/>
        </w:rPr>
        <w:t xml:space="preserve">: </w:t>
      </w:r>
      <w:r>
        <w:rPr>
          <w:rFonts w:ascii="Times New Roman" w:hAnsi="Times New Roman"/>
          <w:sz w:val="24"/>
        </w:rPr>
        <w:t xml:space="preserve">sagedusloa omanikud </w:t>
      </w:r>
    </w:p>
    <w:p w:rsidR="007911EF" w:rsidP="00AF5B07" w:rsidRDefault="007911EF" w14:paraId="5DE82471" w14:textId="77777777">
      <w:pPr>
        <w:pStyle w:val="Loendilik"/>
        <w:ind w:left="0"/>
        <w:rPr>
          <w:rFonts w:ascii="Times New Roman" w:hAnsi="Times New Roman"/>
          <w:sz w:val="24"/>
        </w:rPr>
      </w:pPr>
    </w:p>
    <w:p w:rsidR="008D0B17" w:rsidP="00AF5B07" w:rsidRDefault="008D0B17" w14:paraId="0B07CA8C" w14:textId="5B54FF51">
      <w:pPr>
        <w:pStyle w:val="Loendilik"/>
        <w:ind w:left="0"/>
        <w:rPr>
          <w:rFonts w:ascii="Times New Roman" w:hAnsi="Times New Roman"/>
          <w:sz w:val="24"/>
        </w:rPr>
      </w:pPr>
      <w:r w:rsidRPr="00CF50DC">
        <w:rPr>
          <w:rFonts w:ascii="Times New Roman" w:hAnsi="Times New Roman"/>
          <w:sz w:val="24"/>
        </w:rPr>
        <w:lastRenderedPageBreak/>
        <w:t xml:space="preserve">Mõjutatud sihtrühma </w:t>
      </w:r>
      <w:r w:rsidR="002069B2">
        <w:rPr>
          <w:rFonts w:ascii="Times New Roman" w:hAnsi="Times New Roman"/>
          <w:sz w:val="24"/>
        </w:rPr>
        <w:t>suurus on</w:t>
      </w:r>
      <w:r w:rsidRPr="00CF50DC">
        <w:rPr>
          <w:rFonts w:ascii="Times New Roman" w:hAnsi="Times New Roman"/>
          <w:sz w:val="24"/>
        </w:rPr>
        <w:t xml:space="preserve"> väike</w:t>
      </w:r>
      <w:r w:rsidR="002069B2">
        <w:rPr>
          <w:rFonts w:ascii="Times New Roman" w:hAnsi="Times New Roman"/>
          <w:sz w:val="24"/>
        </w:rPr>
        <w:t>:</w:t>
      </w:r>
      <w:r w:rsidRPr="00CF50DC">
        <w:rPr>
          <w:rFonts w:ascii="Times New Roman" w:hAnsi="Times New Roman"/>
          <w:sz w:val="24"/>
        </w:rPr>
        <w:t xml:space="preserve"> kõikidest ettevõtetest moodustavad mõjutatud ettevõtted</w:t>
      </w:r>
      <w:r>
        <w:rPr>
          <w:rFonts w:ascii="Times New Roman" w:hAnsi="Times New Roman"/>
          <w:sz w:val="24"/>
        </w:rPr>
        <w:t xml:space="preserve"> (nt mobiilsideoperaatorid, operatiiv- ja kriitilise taristu võrgud jne) </w:t>
      </w:r>
      <w:r w:rsidRPr="007F77CC">
        <w:rPr>
          <w:rFonts w:ascii="Times New Roman" w:hAnsi="Times New Roman"/>
          <w:i/>
          <w:iCs/>
          <w:sz w:val="24"/>
        </w:rPr>
        <w:t>ca</w:t>
      </w:r>
      <w:r w:rsidRPr="00CF50DC">
        <w:rPr>
          <w:rFonts w:ascii="Times New Roman" w:hAnsi="Times New Roman"/>
          <w:sz w:val="24"/>
        </w:rPr>
        <w:t xml:space="preserve"> 0,01%</w:t>
      </w:r>
      <w:r w:rsidR="007911EF">
        <w:rPr>
          <w:rFonts w:ascii="Times New Roman" w:hAnsi="Times New Roman"/>
          <w:sz w:val="24"/>
        </w:rPr>
        <w:t>.</w:t>
      </w:r>
      <w:r w:rsidRPr="00FA56F3">
        <w:rPr>
          <w:rStyle w:val="Allmrkuseviide"/>
          <w:rFonts w:ascii="Times New Roman" w:hAnsi="Times New Roman"/>
          <w:sz w:val="24"/>
        </w:rPr>
        <w:footnoteReference w:id="5"/>
      </w:r>
    </w:p>
    <w:p w:rsidR="008D0B17" w:rsidP="00AF5B07" w:rsidRDefault="008D0B17" w14:paraId="19436D6B" w14:textId="77777777">
      <w:pPr>
        <w:pStyle w:val="Loendilik"/>
        <w:ind w:left="0"/>
        <w:rPr>
          <w:rFonts w:ascii="Times New Roman" w:hAnsi="Times New Roman"/>
          <w:sz w:val="24"/>
        </w:rPr>
      </w:pPr>
    </w:p>
    <w:p w:rsidR="002D0B39" w:rsidP="00AF5B07" w:rsidRDefault="00E83E89" w14:paraId="0C9EDE8C" w14:textId="0D51257B">
      <w:pPr>
        <w:pStyle w:val="Loendilik"/>
        <w:ind w:left="0"/>
        <w:rPr>
          <w:rFonts w:ascii="Times New Roman" w:hAnsi="Times New Roman"/>
          <w:sz w:val="24"/>
        </w:rPr>
      </w:pPr>
      <w:r>
        <w:rPr>
          <w:rFonts w:ascii="Times New Roman" w:hAnsi="Times New Roman"/>
          <w:sz w:val="24"/>
        </w:rPr>
        <w:t>M</w:t>
      </w:r>
      <w:r w:rsidRPr="6D8B494E" w:rsidR="5AFAE4C7">
        <w:rPr>
          <w:rFonts w:ascii="Times New Roman" w:hAnsi="Times New Roman"/>
          <w:sz w:val="24"/>
        </w:rPr>
        <w:t>õju võib pidada väheoluliseks, ku</w:t>
      </w:r>
      <w:r w:rsidR="006F0F7F">
        <w:rPr>
          <w:rFonts w:ascii="Times New Roman" w:hAnsi="Times New Roman"/>
          <w:sz w:val="24"/>
        </w:rPr>
        <w:t>id positiivseks</w:t>
      </w:r>
      <w:r w:rsidRPr="6D8B494E" w:rsidR="5AFAE4C7">
        <w:rPr>
          <w:rFonts w:ascii="Times New Roman" w:hAnsi="Times New Roman"/>
          <w:sz w:val="24"/>
        </w:rPr>
        <w:t>.</w:t>
      </w:r>
      <w:r w:rsidR="00AF4DB3">
        <w:rPr>
          <w:rFonts w:ascii="Times New Roman" w:hAnsi="Times New Roman"/>
          <w:sz w:val="24"/>
        </w:rPr>
        <w:t xml:space="preserve"> </w:t>
      </w:r>
      <w:r w:rsidRPr="006F0F7F" w:rsidR="006F0F7F">
        <w:rPr>
          <w:rFonts w:ascii="Times New Roman" w:hAnsi="Times New Roman"/>
          <w:sz w:val="24"/>
        </w:rPr>
        <w:t>Kooskõlastamiskohustuse asendamine teavitamiskohustusega vähendab ettevõtjate ajakulu ja lihtsustab raadiosaateseadmete paigaldamist kohtades, kus terviserisk puudub. Muudatus aitab kiirendada võrkude arendust ilma, et ettevõtjad peaks</w:t>
      </w:r>
      <w:r w:rsidR="007911EF">
        <w:rPr>
          <w:rFonts w:ascii="Times New Roman" w:hAnsi="Times New Roman"/>
          <w:sz w:val="24"/>
        </w:rPr>
        <w:t>id</w:t>
      </w:r>
      <w:r w:rsidRPr="006F0F7F" w:rsidR="006F0F7F">
        <w:rPr>
          <w:rFonts w:ascii="Times New Roman" w:hAnsi="Times New Roman"/>
          <w:sz w:val="24"/>
        </w:rPr>
        <w:t xml:space="preserve"> läbima tarbetu</w:t>
      </w:r>
      <w:r w:rsidR="007911EF">
        <w:rPr>
          <w:rFonts w:ascii="Times New Roman" w:hAnsi="Times New Roman"/>
          <w:sz w:val="24"/>
        </w:rPr>
        <w:t xml:space="preserve"> </w:t>
      </w:r>
      <w:r w:rsidRPr="006F0F7F" w:rsidR="006F0F7F">
        <w:rPr>
          <w:rFonts w:ascii="Times New Roman" w:hAnsi="Times New Roman"/>
          <w:sz w:val="24"/>
        </w:rPr>
        <w:t>haldusprotseduuri.</w:t>
      </w:r>
      <w:r w:rsidRPr="6D8B494E" w:rsidR="5AFAE4C7">
        <w:rPr>
          <w:rFonts w:ascii="Times New Roman" w:hAnsi="Times New Roman"/>
          <w:sz w:val="24"/>
        </w:rPr>
        <w:t xml:space="preserve"> </w:t>
      </w:r>
    </w:p>
    <w:p w:rsidRPr="007F77CC" w:rsidR="42CD5FAE" w:rsidP="00AF5B07" w:rsidRDefault="42CD5FAE" w14:paraId="05961119" w14:textId="0DE0B2D1">
      <w:pPr>
        <w:rPr>
          <w:rFonts w:ascii="Times New Roman" w:hAnsi="Times New Roman"/>
          <w:sz w:val="24"/>
        </w:rPr>
      </w:pPr>
    </w:p>
    <w:p w:rsidRPr="007911EF" w:rsidR="42CD5FAE" w:rsidP="00AF5B07" w:rsidRDefault="56DDD3C8" w14:paraId="5CC1C166" w14:textId="2925AA65">
      <w:pPr>
        <w:rPr>
          <w:rFonts w:ascii="Times New Roman" w:hAnsi="Times New Roman"/>
          <w:b/>
        </w:rPr>
      </w:pPr>
      <w:r w:rsidRPr="007911EF">
        <w:rPr>
          <w:rFonts w:ascii="Times New Roman" w:hAnsi="Times New Roman"/>
          <w:b/>
          <w:sz w:val="24"/>
        </w:rPr>
        <w:t xml:space="preserve">Kavandatav muudatus: </w:t>
      </w:r>
      <w:r w:rsidRPr="007911EF" w:rsidR="00BC5848">
        <w:rPr>
          <w:rFonts w:ascii="Times New Roman" w:hAnsi="Times New Roman"/>
          <w:b/>
          <w:sz w:val="24"/>
        </w:rPr>
        <w:t>E</w:t>
      </w:r>
      <w:r w:rsidRPr="007911EF" w:rsidR="00487794">
        <w:rPr>
          <w:rFonts w:ascii="Times New Roman" w:hAnsi="Times New Roman"/>
          <w:b/>
          <w:sz w:val="24"/>
        </w:rPr>
        <w:t xml:space="preserve">rakooliseaduse </w:t>
      </w:r>
      <w:r w:rsidRPr="007911EF" w:rsidR="00664C3E">
        <w:rPr>
          <w:rFonts w:ascii="Times New Roman" w:hAnsi="Times New Roman"/>
          <w:b/>
          <w:sz w:val="24"/>
        </w:rPr>
        <w:t>ning</w:t>
      </w:r>
      <w:r w:rsidRPr="007911EF" w:rsidR="00487794">
        <w:rPr>
          <w:rFonts w:ascii="Times New Roman" w:hAnsi="Times New Roman"/>
          <w:b/>
          <w:sz w:val="24"/>
        </w:rPr>
        <w:t xml:space="preserve"> </w:t>
      </w:r>
      <w:r w:rsidRPr="007911EF" w:rsidR="2590AA63">
        <w:rPr>
          <w:rFonts w:ascii="Times New Roman" w:hAnsi="Times New Roman"/>
          <w:b/>
          <w:sz w:val="24"/>
        </w:rPr>
        <w:t>p</w:t>
      </w:r>
      <w:r w:rsidRPr="007911EF">
        <w:rPr>
          <w:rFonts w:ascii="Times New Roman" w:hAnsi="Times New Roman"/>
          <w:b/>
          <w:sz w:val="24"/>
        </w:rPr>
        <w:t xml:space="preserve">õhikooli- ja gümnaasiumiseaduse muudatuse tulemusel ei esita </w:t>
      </w:r>
      <w:r w:rsidRPr="007911EF" w:rsidR="00487794">
        <w:rPr>
          <w:rFonts w:ascii="Times New Roman" w:hAnsi="Times New Roman"/>
          <w:b/>
          <w:sz w:val="24"/>
        </w:rPr>
        <w:t xml:space="preserve">erakooli ega </w:t>
      </w:r>
      <w:r w:rsidRPr="007911EF">
        <w:rPr>
          <w:rFonts w:ascii="Times New Roman" w:hAnsi="Times New Roman"/>
          <w:b/>
          <w:sz w:val="24"/>
        </w:rPr>
        <w:t>munitsipaalkooli koolitusloa taotleja loataotlusega koos enam andmeid kooli tegevuseks vajalike ruumide, hoonete, maa-ala, õpperuumide ja õppehoonete sisustuse vastavuse kohta tervisekaitse- ja ohutusnõuetele.</w:t>
      </w:r>
    </w:p>
    <w:p w:rsidRPr="00813BC9" w:rsidR="002F1A48" w:rsidP="00AF5B07" w:rsidRDefault="002F1A48" w14:paraId="5AD24186" w14:textId="77777777">
      <w:pPr>
        <w:pStyle w:val="Loendilik"/>
        <w:ind w:left="360"/>
        <w:rPr>
          <w:rFonts w:ascii="Times New Roman" w:hAnsi="Times New Roman"/>
          <w:b/>
          <w:bCs/>
        </w:rPr>
      </w:pPr>
    </w:p>
    <w:p w:rsidRPr="007911EF" w:rsidR="42CD5FAE" w:rsidP="00AF5B07" w:rsidRDefault="56DDD3C8" w14:paraId="55882954" w14:textId="0010DF50">
      <w:pPr>
        <w:rPr>
          <w:rFonts w:ascii="Times New Roman" w:hAnsi="Times New Roman"/>
          <w:szCs w:val="22"/>
        </w:rPr>
      </w:pPr>
      <w:r w:rsidRPr="007911EF">
        <w:rPr>
          <w:rFonts w:ascii="Times New Roman" w:hAnsi="Times New Roman"/>
          <w:sz w:val="24"/>
          <w:u w:val="single"/>
        </w:rPr>
        <w:t>Mõju valdkond</w:t>
      </w:r>
      <w:r w:rsidRPr="007911EF">
        <w:rPr>
          <w:rFonts w:ascii="Times New Roman" w:hAnsi="Times New Roman"/>
          <w:sz w:val="24"/>
        </w:rPr>
        <w:t>: riigivalitsemine</w:t>
      </w:r>
      <w:r w:rsidRPr="007911EF" w:rsidR="008F2CFC">
        <w:rPr>
          <w:rFonts w:ascii="Times New Roman" w:hAnsi="Times New Roman"/>
          <w:sz w:val="24"/>
        </w:rPr>
        <w:t xml:space="preserve"> ja </w:t>
      </w:r>
      <w:r w:rsidR="007911EF">
        <w:rPr>
          <w:rFonts w:ascii="Times New Roman" w:hAnsi="Times New Roman"/>
          <w:sz w:val="24"/>
        </w:rPr>
        <w:t xml:space="preserve">mõju </w:t>
      </w:r>
      <w:r w:rsidRPr="007911EF" w:rsidR="008F2CFC">
        <w:rPr>
          <w:rFonts w:ascii="Times New Roman" w:hAnsi="Times New Roman"/>
          <w:sz w:val="24"/>
        </w:rPr>
        <w:t>majandus</w:t>
      </w:r>
      <w:r w:rsidR="007911EF">
        <w:rPr>
          <w:rFonts w:ascii="Times New Roman" w:hAnsi="Times New Roman"/>
          <w:sz w:val="24"/>
        </w:rPr>
        <w:t>ele</w:t>
      </w:r>
    </w:p>
    <w:p w:rsidR="00874946" w:rsidP="00AF5B07" w:rsidRDefault="00874946" w14:paraId="6CE6F552" w14:textId="77777777">
      <w:pPr>
        <w:pStyle w:val="Loendilik"/>
        <w:rPr>
          <w:rFonts w:ascii="Times New Roman" w:hAnsi="Times New Roman"/>
          <w:sz w:val="24"/>
        </w:rPr>
      </w:pPr>
    </w:p>
    <w:p w:rsidR="007911EF" w:rsidP="00AF5B07" w:rsidRDefault="00EB3B5B" w14:paraId="045924CC" w14:textId="77777777">
      <w:pPr>
        <w:pStyle w:val="Loendilik"/>
        <w:ind w:left="0"/>
        <w:rPr>
          <w:rFonts w:ascii="Times New Roman" w:hAnsi="Times New Roman"/>
          <w:sz w:val="24"/>
        </w:rPr>
      </w:pPr>
      <w:r w:rsidRPr="0018628F">
        <w:rPr>
          <w:rFonts w:ascii="Times New Roman" w:hAnsi="Times New Roman"/>
          <w:sz w:val="24"/>
          <w:u w:val="single"/>
        </w:rPr>
        <w:t>Sihtrühm</w:t>
      </w:r>
      <w:r w:rsidRPr="6D8B494E">
        <w:rPr>
          <w:rFonts w:ascii="Times New Roman" w:hAnsi="Times New Roman"/>
          <w:sz w:val="24"/>
        </w:rPr>
        <w:t xml:space="preserve">: </w:t>
      </w:r>
      <w:r>
        <w:rPr>
          <w:rFonts w:ascii="Times New Roman" w:hAnsi="Times New Roman"/>
          <w:sz w:val="24"/>
        </w:rPr>
        <w:t>Terviseamet</w:t>
      </w:r>
      <w:r w:rsidR="00FA5AC7">
        <w:rPr>
          <w:rFonts w:ascii="Times New Roman" w:hAnsi="Times New Roman"/>
          <w:sz w:val="24"/>
        </w:rPr>
        <w:t xml:space="preserve"> ja</w:t>
      </w:r>
      <w:r>
        <w:rPr>
          <w:rFonts w:ascii="Times New Roman" w:hAnsi="Times New Roman"/>
          <w:sz w:val="24"/>
        </w:rPr>
        <w:t xml:space="preserve"> </w:t>
      </w:r>
      <w:r w:rsidR="00367BF1">
        <w:rPr>
          <w:rFonts w:ascii="Times New Roman" w:hAnsi="Times New Roman"/>
          <w:sz w:val="24"/>
        </w:rPr>
        <w:t>koolide pidajad ehk</w:t>
      </w:r>
      <w:r w:rsidR="008F2CFC">
        <w:rPr>
          <w:rFonts w:ascii="Times New Roman" w:hAnsi="Times New Roman"/>
          <w:sz w:val="24"/>
        </w:rPr>
        <w:t xml:space="preserve"> koolitusloa taotlejad (</w:t>
      </w:r>
      <w:r w:rsidR="00F04055">
        <w:rPr>
          <w:rFonts w:ascii="Times New Roman" w:hAnsi="Times New Roman"/>
          <w:sz w:val="24"/>
        </w:rPr>
        <w:t>riik</w:t>
      </w:r>
      <w:r w:rsidR="001172D0">
        <w:rPr>
          <w:rFonts w:ascii="Times New Roman" w:hAnsi="Times New Roman"/>
          <w:sz w:val="24"/>
        </w:rPr>
        <w:t xml:space="preserve">, </w:t>
      </w:r>
      <w:r w:rsidR="008F2CFC">
        <w:rPr>
          <w:rFonts w:ascii="Times New Roman" w:hAnsi="Times New Roman"/>
          <w:sz w:val="24"/>
        </w:rPr>
        <w:t xml:space="preserve">kõik </w:t>
      </w:r>
      <w:proofErr w:type="spellStart"/>
      <w:r>
        <w:rPr>
          <w:rFonts w:ascii="Times New Roman" w:hAnsi="Times New Roman"/>
          <w:sz w:val="24"/>
        </w:rPr>
        <w:t>KOV-id</w:t>
      </w:r>
      <w:proofErr w:type="spellEnd"/>
      <w:r w:rsidR="00140B19">
        <w:rPr>
          <w:rFonts w:ascii="Times New Roman" w:hAnsi="Times New Roman"/>
          <w:sz w:val="24"/>
        </w:rPr>
        <w:t xml:space="preserve">, </w:t>
      </w:r>
      <w:r w:rsidR="00FA5AC7">
        <w:rPr>
          <w:rFonts w:ascii="Times New Roman" w:hAnsi="Times New Roman"/>
          <w:sz w:val="24"/>
        </w:rPr>
        <w:t>erakoolid</w:t>
      </w:r>
      <w:r w:rsidR="008F2CFC">
        <w:rPr>
          <w:rFonts w:ascii="Times New Roman" w:hAnsi="Times New Roman"/>
          <w:sz w:val="24"/>
        </w:rPr>
        <w:t>)</w:t>
      </w:r>
    </w:p>
    <w:p w:rsidR="007911EF" w:rsidP="00AF5B07" w:rsidRDefault="007911EF" w14:paraId="78F8C033" w14:textId="77777777">
      <w:pPr>
        <w:pStyle w:val="Loendilik"/>
        <w:ind w:left="0"/>
        <w:rPr>
          <w:rFonts w:ascii="Times New Roman" w:hAnsi="Times New Roman"/>
          <w:sz w:val="24"/>
        </w:rPr>
      </w:pPr>
    </w:p>
    <w:p w:rsidR="00EB3B5B" w:rsidP="00AF5B07" w:rsidRDefault="00110214" w14:paraId="713BE293" w14:textId="7D8179CB">
      <w:pPr>
        <w:pStyle w:val="Loendilik"/>
        <w:ind w:left="0"/>
        <w:rPr>
          <w:rFonts w:ascii="Times New Roman" w:hAnsi="Times New Roman"/>
          <w:sz w:val="24"/>
        </w:rPr>
      </w:pPr>
      <w:r w:rsidRPr="00110214">
        <w:rPr>
          <w:rFonts w:ascii="Times New Roman" w:hAnsi="Times New Roman"/>
          <w:sz w:val="24"/>
        </w:rPr>
        <w:t>2025. aasta juuli seisuga tegutses põhikooli ja</w:t>
      </w:r>
      <w:r w:rsidR="00767E62">
        <w:rPr>
          <w:rFonts w:ascii="Times New Roman" w:hAnsi="Times New Roman"/>
          <w:sz w:val="24"/>
        </w:rPr>
        <w:t xml:space="preserve"> gümnaasiumi tasandil </w:t>
      </w:r>
      <w:r w:rsidR="00286BBC">
        <w:rPr>
          <w:rFonts w:ascii="Times New Roman" w:hAnsi="Times New Roman"/>
          <w:sz w:val="24"/>
        </w:rPr>
        <w:t xml:space="preserve">62 </w:t>
      </w:r>
      <w:r w:rsidRPr="00110214">
        <w:rPr>
          <w:rFonts w:ascii="Times New Roman" w:hAnsi="Times New Roman"/>
          <w:sz w:val="24"/>
        </w:rPr>
        <w:t>era-,</w:t>
      </w:r>
      <w:r w:rsidR="004551A7">
        <w:rPr>
          <w:rFonts w:ascii="Times New Roman" w:hAnsi="Times New Roman"/>
          <w:sz w:val="24"/>
        </w:rPr>
        <w:t xml:space="preserve"> 374</w:t>
      </w:r>
      <w:r w:rsidR="00E579B4">
        <w:rPr>
          <w:rFonts w:ascii="Times New Roman" w:hAnsi="Times New Roman"/>
          <w:sz w:val="24"/>
        </w:rPr>
        <w:t xml:space="preserve"> </w:t>
      </w:r>
      <w:r w:rsidRPr="00110214">
        <w:rPr>
          <w:rFonts w:ascii="Times New Roman" w:hAnsi="Times New Roman"/>
          <w:sz w:val="24"/>
        </w:rPr>
        <w:t>munitsipaal- ja</w:t>
      </w:r>
      <w:r w:rsidR="004551A7">
        <w:rPr>
          <w:rFonts w:ascii="Times New Roman" w:hAnsi="Times New Roman"/>
          <w:sz w:val="24"/>
        </w:rPr>
        <w:t xml:space="preserve"> </w:t>
      </w:r>
      <w:r w:rsidR="00E65A75">
        <w:rPr>
          <w:rFonts w:ascii="Times New Roman" w:hAnsi="Times New Roman"/>
          <w:sz w:val="24"/>
        </w:rPr>
        <w:t>41</w:t>
      </w:r>
      <w:r w:rsidR="00AF5B07">
        <w:rPr>
          <w:rFonts w:ascii="Times New Roman" w:hAnsi="Times New Roman"/>
          <w:sz w:val="24"/>
        </w:rPr>
        <w:t> </w:t>
      </w:r>
      <w:r w:rsidRPr="00110214">
        <w:rPr>
          <w:rFonts w:ascii="Times New Roman" w:hAnsi="Times New Roman"/>
          <w:sz w:val="24"/>
        </w:rPr>
        <w:t>riigikooli</w:t>
      </w:r>
      <w:r w:rsidR="007911EF">
        <w:rPr>
          <w:rFonts w:ascii="Times New Roman" w:hAnsi="Times New Roman"/>
          <w:sz w:val="24"/>
        </w:rPr>
        <w:t>.</w:t>
      </w:r>
      <w:r w:rsidR="003F4FDB">
        <w:rPr>
          <w:rStyle w:val="Allmrkuseviide"/>
          <w:rFonts w:ascii="Times New Roman" w:hAnsi="Times New Roman"/>
          <w:sz w:val="24"/>
        </w:rPr>
        <w:footnoteReference w:id="6"/>
      </w:r>
    </w:p>
    <w:p w:rsidR="00874946" w:rsidP="00AF5B07" w:rsidRDefault="00874946" w14:paraId="7AAF8DAE" w14:textId="77777777">
      <w:pPr>
        <w:pStyle w:val="Loendilik"/>
        <w:ind w:left="0"/>
        <w:rPr>
          <w:rFonts w:ascii="Times New Roman" w:hAnsi="Times New Roman"/>
          <w:sz w:val="24"/>
        </w:rPr>
      </w:pPr>
    </w:p>
    <w:p w:rsidR="42CD5FAE" w:rsidP="00AF5B07" w:rsidRDefault="56DDD3C8" w14:paraId="2628239F" w14:textId="3036DCEC">
      <w:pPr>
        <w:pStyle w:val="Loendilik"/>
        <w:ind w:left="0"/>
        <w:rPr>
          <w:rFonts w:ascii="Times New Roman" w:hAnsi="Times New Roman"/>
          <w:sz w:val="24"/>
        </w:rPr>
      </w:pPr>
      <w:r w:rsidRPr="6D8B494E">
        <w:rPr>
          <w:rFonts w:ascii="Times New Roman" w:hAnsi="Times New Roman"/>
          <w:sz w:val="24"/>
        </w:rPr>
        <w:t xml:space="preserve">Mõju võib </w:t>
      </w:r>
      <w:r w:rsidR="001613AC">
        <w:rPr>
          <w:rFonts w:ascii="Times New Roman" w:hAnsi="Times New Roman"/>
          <w:sz w:val="24"/>
        </w:rPr>
        <w:t>hinnata</w:t>
      </w:r>
      <w:r w:rsidRPr="6D8B494E" w:rsidR="001613AC">
        <w:rPr>
          <w:rFonts w:ascii="Times New Roman" w:hAnsi="Times New Roman"/>
          <w:sz w:val="24"/>
        </w:rPr>
        <w:t xml:space="preserve"> </w:t>
      </w:r>
      <w:r w:rsidRPr="6D8B494E">
        <w:rPr>
          <w:rFonts w:ascii="Times New Roman" w:hAnsi="Times New Roman"/>
          <w:sz w:val="24"/>
        </w:rPr>
        <w:t>väheoluliseks</w:t>
      </w:r>
      <w:r w:rsidR="001613AC">
        <w:rPr>
          <w:rFonts w:ascii="Times New Roman" w:hAnsi="Times New Roman"/>
          <w:sz w:val="24"/>
        </w:rPr>
        <w:t>. M</w:t>
      </w:r>
      <w:r w:rsidRPr="6D8B494E">
        <w:rPr>
          <w:rFonts w:ascii="Times New Roman" w:hAnsi="Times New Roman"/>
          <w:sz w:val="24"/>
        </w:rPr>
        <w:t>õju ulatus ja</w:t>
      </w:r>
      <w:r w:rsidR="007911EF">
        <w:rPr>
          <w:rFonts w:ascii="Times New Roman" w:hAnsi="Times New Roman"/>
          <w:sz w:val="24"/>
        </w:rPr>
        <w:t xml:space="preserve"> avaldumise</w:t>
      </w:r>
      <w:r w:rsidRPr="6D8B494E">
        <w:rPr>
          <w:rFonts w:ascii="Times New Roman" w:hAnsi="Times New Roman"/>
          <w:sz w:val="24"/>
        </w:rPr>
        <w:t xml:space="preserve"> sagedus on väikesed</w:t>
      </w:r>
      <w:r w:rsidR="001613AC">
        <w:rPr>
          <w:rFonts w:ascii="Times New Roman" w:hAnsi="Times New Roman"/>
          <w:sz w:val="24"/>
        </w:rPr>
        <w:t xml:space="preserve"> ning</w:t>
      </w:r>
      <w:r w:rsidRPr="6D8B494E">
        <w:rPr>
          <w:rFonts w:ascii="Times New Roman" w:hAnsi="Times New Roman"/>
          <w:sz w:val="24"/>
        </w:rPr>
        <w:t xml:space="preserve"> muudatusega ei kaasne olulisi riske ega kõrvalmõjusid. </w:t>
      </w:r>
      <w:r w:rsidRPr="001613AC" w:rsidR="001613AC">
        <w:rPr>
          <w:rFonts w:ascii="Times New Roman" w:hAnsi="Times New Roman"/>
          <w:sz w:val="24"/>
        </w:rPr>
        <w:t xml:space="preserve">Positiivse mõjuna väheneb </w:t>
      </w:r>
      <w:r w:rsidR="003F4F72">
        <w:rPr>
          <w:rFonts w:ascii="Times New Roman" w:hAnsi="Times New Roman"/>
          <w:sz w:val="24"/>
        </w:rPr>
        <w:t xml:space="preserve">mõnevõrra </w:t>
      </w:r>
      <w:r w:rsidRPr="001613AC" w:rsidR="001613AC">
        <w:rPr>
          <w:rFonts w:ascii="Times New Roman" w:hAnsi="Times New Roman"/>
          <w:sz w:val="24"/>
        </w:rPr>
        <w:t>haldus- ja töökoormus: koolitusloa taotlejad</w:t>
      </w:r>
      <w:r w:rsidRPr="00866BB8" w:rsidR="00866BB8">
        <w:rPr>
          <w:rFonts w:ascii="Times New Roman" w:hAnsi="Times New Roman"/>
          <w:sz w:val="24"/>
        </w:rPr>
        <w:t xml:space="preserve"> ei pea </w:t>
      </w:r>
      <w:r w:rsidRPr="001613AC" w:rsidR="001613AC">
        <w:rPr>
          <w:rFonts w:ascii="Times New Roman" w:hAnsi="Times New Roman"/>
          <w:sz w:val="24"/>
        </w:rPr>
        <w:t xml:space="preserve">enam Terviseametilt eraldi küsima terviseohutuse hinnangut ning </w:t>
      </w:r>
      <w:r w:rsidRPr="00866BB8" w:rsidR="00866BB8">
        <w:rPr>
          <w:rFonts w:ascii="Times New Roman" w:hAnsi="Times New Roman"/>
          <w:sz w:val="24"/>
        </w:rPr>
        <w:t xml:space="preserve">Terviseamet </w:t>
      </w:r>
      <w:r w:rsidRPr="001613AC" w:rsidR="001613AC">
        <w:rPr>
          <w:rFonts w:ascii="Times New Roman" w:hAnsi="Times New Roman"/>
          <w:sz w:val="24"/>
        </w:rPr>
        <w:t xml:space="preserve">ei pea neid </w:t>
      </w:r>
      <w:r w:rsidRPr="00866BB8" w:rsidR="00866BB8">
        <w:rPr>
          <w:rFonts w:ascii="Times New Roman" w:hAnsi="Times New Roman"/>
          <w:sz w:val="24"/>
        </w:rPr>
        <w:t>enam koostama</w:t>
      </w:r>
      <w:r w:rsidRPr="001613AC" w:rsidR="001613AC">
        <w:rPr>
          <w:rFonts w:ascii="Times New Roman" w:hAnsi="Times New Roman"/>
          <w:sz w:val="24"/>
        </w:rPr>
        <w:t xml:space="preserve">. </w:t>
      </w:r>
      <w:r w:rsidR="003F4F72">
        <w:rPr>
          <w:rFonts w:ascii="Times New Roman" w:hAnsi="Times New Roman"/>
          <w:sz w:val="24"/>
        </w:rPr>
        <w:t>Arvestades aga koostatud hinnangute arvu (2024. aasta jooksul erakoolide koolitusloa taotlejatele 11 ning munitsipaalkoolide koolitusloa taotlejatele 6</w:t>
      </w:r>
      <w:r w:rsidR="00B66377">
        <w:rPr>
          <w:rStyle w:val="Allmrkuseviide"/>
          <w:rFonts w:ascii="Times New Roman" w:hAnsi="Times New Roman"/>
          <w:sz w:val="24"/>
        </w:rPr>
        <w:footnoteReference w:id="7"/>
      </w:r>
      <w:r w:rsidR="003F4F72">
        <w:rPr>
          <w:rFonts w:ascii="Times New Roman" w:hAnsi="Times New Roman"/>
          <w:sz w:val="24"/>
        </w:rPr>
        <w:t>)</w:t>
      </w:r>
      <w:r w:rsidR="003C0CB9">
        <w:rPr>
          <w:rFonts w:ascii="Times New Roman" w:hAnsi="Times New Roman"/>
          <w:sz w:val="24"/>
        </w:rPr>
        <w:t>,</w:t>
      </w:r>
      <w:r w:rsidR="003F4F72">
        <w:rPr>
          <w:rFonts w:ascii="Times New Roman" w:hAnsi="Times New Roman"/>
          <w:sz w:val="24"/>
        </w:rPr>
        <w:t xml:space="preserve"> on mõju väike. </w:t>
      </w:r>
      <w:r w:rsidRPr="001613AC" w:rsidR="001613AC">
        <w:rPr>
          <w:rFonts w:ascii="Times New Roman" w:hAnsi="Times New Roman"/>
          <w:sz w:val="24"/>
        </w:rPr>
        <w:t>Ruumide</w:t>
      </w:r>
      <w:r w:rsidRPr="00866BB8" w:rsidR="00866BB8">
        <w:rPr>
          <w:rFonts w:ascii="Times New Roman" w:hAnsi="Times New Roman"/>
          <w:sz w:val="24"/>
        </w:rPr>
        <w:t xml:space="preserve"> vastavust tervisekaitsenõuetele kontrollitakse edaspidi kasutusloa menetluses ja järelevalve käigus. Koolitusloa </w:t>
      </w:r>
      <w:r w:rsidRPr="001613AC" w:rsidR="001613AC">
        <w:rPr>
          <w:rFonts w:ascii="Times New Roman" w:hAnsi="Times New Roman"/>
          <w:sz w:val="24"/>
        </w:rPr>
        <w:t>menetlemisel</w:t>
      </w:r>
      <w:r w:rsidRPr="00866BB8" w:rsidR="00866BB8">
        <w:rPr>
          <w:rFonts w:ascii="Times New Roman" w:hAnsi="Times New Roman"/>
          <w:sz w:val="24"/>
        </w:rPr>
        <w:t xml:space="preserve"> kasutatakse </w:t>
      </w:r>
      <w:r w:rsidRPr="001613AC" w:rsidR="001613AC">
        <w:rPr>
          <w:rFonts w:ascii="Times New Roman" w:hAnsi="Times New Roman"/>
          <w:sz w:val="24"/>
        </w:rPr>
        <w:t>seevastu</w:t>
      </w:r>
      <w:r w:rsidRPr="00866BB8" w:rsidR="00866BB8">
        <w:rPr>
          <w:rFonts w:ascii="Times New Roman" w:hAnsi="Times New Roman"/>
          <w:sz w:val="24"/>
        </w:rPr>
        <w:t xml:space="preserve"> juba olemasolevat teavet </w:t>
      </w:r>
      <w:proofErr w:type="spellStart"/>
      <w:r w:rsidRPr="00866BB8" w:rsidR="00866BB8">
        <w:rPr>
          <w:rFonts w:ascii="Times New Roman" w:hAnsi="Times New Roman"/>
          <w:sz w:val="24"/>
        </w:rPr>
        <w:t>E</w:t>
      </w:r>
      <w:r w:rsidR="001319D1">
        <w:rPr>
          <w:rFonts w:ascii="Times New Roman" w:hAnsi="Times New Roman"/>
          <w:sz w:val="24"/>
        </w:rPr>
        <w:t>HR-</w:t>
      </w:r>
      <w:r w:rsidR="00310299">
        <w:rPr>
          <w:rFonts w:ascii="Times New Roman" w:hAnsi="Times New Roman"/>
          <w:sz w:val="24"/>
        </w:rPr>
        <w:t>ist</w:t>
      </w:r>
      <w:proofErr w:type="spellEnd"/>
      <w:r w:rsidRPr="00866BB8" w:rsidR="00866BB8">
        <w:rPr>
          <w:rFonts w:ascii="Times New Roman" w:hAnsi="Times New Roman"/>
          <w:sz w:val="24"/>
        </w:rPr>
        <w:t xml:space="preserve">, mis </w:t>
      </w:r>
      <w:r w:rsidRPr="001613AC" w:rsidR="001613AC">
        <w:rPr>
          <w:rFonts w:ascii="Times New Roman" w:hAnsi="Times New Roman"/>
          <w:sz w:val="24"/>
        </w:rPr>
        <w:t>muudab protsessi kiiremaks ja lihtsamaks.</w:t>
      </w:r>
      <w:r w:rsidR="003F4F72">
        <w:rPr>
          <w:rFonts w:ascii="Times New Roman" w:hAnsi="Times New Roman"/>
          <w:sz w:val="24"/>
        </w:rPr>
        <w:t xml:space="preserve"> </w:t>
      </w:r>
    </w:p>
    <w:p w:rsidRPr="0018628F" w:rsidR="0018628F" w:rsidP="00AF5B07" w:rsidRDefault="0018628F" w14:paraId="227AD9A5" w14:textId="77777777">
      <w:pPr>
        <w:pStyle w:val="Loendilik"/>
        <w:ind w:left="0"/>
      </w:pPr>
    </w:p>
    <w:p w:rsidRPr="007911EF" w:rsidR="006F12EB" w:rsidP="00AF5B07" w:rsidRDefault="098E02E6" w14:paraId="2863F2ED" w14:textId="0A74F5D8">
      <w:pPr>
        <w:rPr>
          <w:rFonts w:ascii="Times New Roman" w:hAnsi="Times New Roman"/>
          <w:b/>
          <w:bCs/>
          <w:szCs w:val="22"/>
        </w:rPr>
      </w:pPr>
      <w:r w:rsidRPr="007911EF">
        <w:rPr>
          <w:rFonts w:ascii="Times New Roman" w:hAnsi="Times New Roman"/>
          <w:b/>
          <w:sz w:val="24"/>
        </w:rPr>
        <w:t xml:space="preserve">Kavandatav muudatus: </w:t>
      </w:r>
      <w:r w:rsidR="007911EF">
        <w:rPr>
          <w:rFonts w:ascii="Times New Roman" w:hAnsi="Times New Roman"/>
          <w:b/>
          <w:sz w:val="24"/>
        </w:rPr>
        <w:t>r</w:t>
      </w:r>
      <w:r w:rsidRPr="007911EF" w:rsidR="5B1BDE62">
        <w:rPr>
          <w:rFonts w:ascii="Times New Roman" w:hAnsi="Times New Roman"/>
          <w:b/>
          <w:sz w:val="24"/>
        </w:rPr>
        <w:t xml:space="preserve">avimiseaduse muudatusega kaob </w:t>
      </w:r>
      <w:proofErr w:type="spellStart"/>
      <w:r w:rsidRPr="007911EF" w:rsidR="5B1BDE62">
        <w:rPr>
          <w:rFonts w:ascii="Times New Roman" w:hAnsi="Times New Roman"/>
          <w:b/>
          <w:sz w:val="24"/>
        </w:rPr>
        <w:t>ü</w:t>
      </w:r>
      <w:r w:rsidRPr="007911EF" w:rsidR="041D699B">
        <w:rPr>
          <w:rFonts w:ascii="Times New Roman" w:hAnsi="Times New Roman"/>
          <w:b/>
          <w:sz w:val="24"/>
        </w:rPr>
        <w:t>ldapteegi</w:t>
      </w:r>
      <w:proofErr w:type="spellEnd"/>
      <w:r w:rsidRPr="007911EF" w:rsidR="041D699B">
        <w:rPr>
          <w:rFonts w:ascii="Times New Roman" w:hAnsi="Times New Roman"/>
          <w:b/>
          <w:sz w:val="24"/>
        </w:rPr>
        <w:t xml:space="preserve"> tegevusloa omaja</w:t>
      </w:r>
      <w:r w:rsidRPr="007911EF" w:rsidR="669515A0">
        <w:rPr>
          <w:rFonts w:ascii="Times New Roman" w:hAnsi="Times New Roman"/>
          <w:b/>
          <w:sz w:val="24"/>
        </w:rPr>
        <w:t xml:space="preserve">l </w:t>
      </w:r>
      <w:r w:rsidRPr="007911EF" w:rsidR="00575857">
        <w:rPr>
          <w:rFonts w:ascii="Times New Roman" w:hAnsi="Times New Roman"/>
          <w:b/>
          <w:bCs/>
          <w:sz w:val="24"/>
        </w:rPr>
        <w:t xml:space="preserve">võimalus </w:t>
      </w:r>
      <w:r w:rsidRPr="007911EF" w:rsidR="46145D9B">
        <w:rPr>
          <w:rFonts w:ascii="Times New Roman" w:hAnsi="Times New Roman"/>
          <w:b/>
          <w:bCs/>
          <w:sz w:val="24"/>
        </w:rPr>
        <w:t>tao</w:t>
      </w:r>
      <w:r w:rsidRPr="007911EF" w:rsidR="008616D0">
        <w:rPr>
          <w:rFonts w:ascii="Times New Roman" w:hAnsi="Times New Roman"/>
          <w:b/>
          <w:bCs/>
          <w:sz w:val="24"/>
        </w:rPr>
        <w:t>tl</w:t>
      </w:r>
      <w:r w:rsidRPr="007911EF" w:rsidR="77EACF10">
        <w:rPr>
          <w:rFonts w:ascii="Times New Roman" w:hAnsi="Times New Roman"/>
          <w:b/>
          <w:bCs/>
          <w:sz w:val="24"/>
        </w:rPr>
        <w:t>eda</w:t>
      </w:r>
      <w:r w:rsidRPr="007911EF" w:rsidR="041D699B">
        <w:rPr>
          <w:rFonts w:ascii="Times New Roman" w:hAnsi="Times New Roman"/>
          <w:b/>
          <w:sz w:val="24"/>
        </w:rPr>
        <w:t xml:space="preserve"> </w:t>
      </w:r>
      <w:r w:rsidRPr="007911EF" w:rsidR="3C7E2E57">
        <w:rPr>
          <w:rFonts w:ascii="Times New Roman" w:hAnsi="Times New Roman"/>
          <w:b/>
          <w:sz w:val="24"/>
        </w:rPr>
        <w:t xml:space="preserve">luba, et </w:t>
      </w:r>
      <w:r w:rsidRPr="007911EF" w:rsidR="041D699B">
        <w:rPr>
          <w:rFonts w:ascii="Times New Roman" w:hAnsi="Times New Roman"/>
          <w:b/>
          <w:sz w:val="24"/>
        </w:rPr>
        <w:t xml:space="preserve">erandkorras </w:t>
      </w:r>
      <w:r w:rsidRPr="007911EF" w:rsidR="7F53E942">
        <w:rPr>
          <w:rFonts w:ascii="Times New Roman" w:hAnsi="Times New Roman"/>
          <w:b/>
          <w:sz w:val="24"/>
        </w:rPr>
        <w:t>(</w:t>
      </w:r>
      <w:r w:rsidRPr="007911EF" w:rsidR="041D699B">
        <w:rPr>
          <w:rFonts w:ascii="Times New Roman" w:hAnsi="Times New Roman"/>
          <w:b/>
          <w:sz w:val="24"/>
        </w:rPr>
        <w:t>kuni üheks nädalaks</w:t>
      </w:r>
      <w:r w:rsidRPr="007911EF" w:rsidR="66B2B8DA">
        <w:rPr>
          <w:rFonts w:ascii="Times New Roman" w:hAnsi="Times New Roman"/>
          <w:b/>
          <w:sz w:val="24"/>
        </w:rPr>
        <w:t>)</w:t>
      </w:r>
      <w:r w:rsidRPr="007911EF" w:rsidR="041D699B">
        <w:rPr>
          <w:rFonts w:ascii="Times New Roman" w:hAnsi="Times New Roman"/>
          <w:b/>
          <w:sz w:val="24"/>
        </w:rPr>
        <w:t xml:space="preserve"> müüa</w:t>
      </w:r>
      <w:r w:rsidRPr="007911EF" w:rsidR="105FBD80">
        <w:rPr>
          <w:rFonts w:ascii="Times New Roman" w:hAnsi="Times New Roman"/>
          <w:b/>
          <w:sz w:val="24"/>
        </w:rPr>
        <w:t xml:space="preserve"> käsimüügiravimeid</w:t>
      </w:r>
      <w:r w:rsidRPr="007911EF" w:rsidR="041D699B">
        <w:rPr>
          <w:rFonts w:ascii="Times New Roman" w:hAnsi="Times New Roman"/>
          <w:b/>
          <w:sz w:val="24"/>
        </w:rPr>
        <w:t xml:space="preserve"> massiüritustel ja muudel erakorralistel juhtudel väljaspool tegevusloal märgitud tegutsemiskohta.</w:t>
      </w:r>
    </w:p>
    <w:p w:rsidRPr="00813BC9" w:rsidR="00834EC4" w:rsidP="00AF5B07" w:rsidRDefault="00834EC4" w14:paraId="19F8EB77" w14:textId="77777777">
      <w:pPr>
        <w:rPr>
          <w:rFonts w:ascii="Times New Roman" w:hAnsi="Times New Roman"/>
          <w:szCs w:val="22"/>
        </w:rPr>
      </w:pPr>
    </w:p>
    <w:p w:rsidRPr="007911EF" w:rsidR="00C45DF3" w:rsidP="00AF5B07" w:rsidRDefault="00C45DF3" w14:paraId="0BB4F9B8" w14:textId="7B67AD5C">
      <w:pPr>
        <w:rPr>
          <w:rFonts w:ascii="Times New Roman" w:hAnsi="Times New Roman"/>
          <w:sz w:val="24"/>
        </w:rPr>
      </w:pPr>
      <w:commentRangeStart w:id="9"/>
      <w:r w:rsidRPr="007911EF">
        <w:rPr>
          <w:rFonts w:ascii="Times New Roman" w:hAnsi="Times New Roman"/>
          <w:sz w:val="24"/>
          <w:u w:val="single"/>
        </w:rPr>
        <w:t xml:space="preserve">Mõju valdkond: </w:t>
      </w:r>
      <w:r w:rsidRPr="007911EF">
        <w:rPr>
          <w:rFonts w:ascii="Times New Roman" w:hAnsi="Times New Roman"/>
          <w:sz w:val="24"/>
        </w:rPr>
        <w:t>sotsiaal</w:t>
      </w:r>
      <w:r w:rsidRPr="007911EF" w:rsidR="006F12EB">
        <w:rPr>
          <w:rFonts w:ascii="Times New Roman" w:hAnsi="Times New Roman"/>
          <w:sz w:val="24"/>
        </w:rPr>
        <w:t>ne</w:t>
      </w:r>
      <w:r w:rsidRPr="007911EF">
        <w:rPr>
          <w:rFonts w:ascii="Times New Roman" w:hAnsi="Times New Roman"/>
          <w:sz w:val="24"/>
        </w:rPr>
        <w:t xml:space="preserve"> mõju</w:t>
      </w:r>
    </w:p>
    <w:p w:rsidRPr="00813BC9" w:rsidR="00575857" w:rsidP="00AF5B07" w:rsidRDefault="00575857" w14:paraId="3BFEBE65" w14:textId="77777777">
      <w:pPr>
        <w:pStyle w:val="Loendilik"/>
        <w:rPr>
          <w:rFonts w:ascii="Times New Roman" w:hAnsi="Times New Roman"/>
          <w:sz w:val="24"/>
        </w:rPr>
      </w:pPr>
    </w:p>
    <w:p w:rsidR="007911EF" w:rsidP="00AF5B07" w:rsidRDefault="00874946" w14:paraId="195482E9" w14:textId="77777777">
      <w:pPr>
        <w:pStyle w:val="Loendilik"/>
        <w:ind w:left="0"/>
        <w:rPr>
          <w:rFonts w:ascii="Times New Roman" w:hAnsi="Times New Roman"/>
          <w:sz w:val="24"/>
        </w:rPr>
      </w:pPr>
      <w:r w:rsidRPr="0018628F">
        <w:rPr>
          <w:rFonts w:ascii="Times New Roman" w:hAnsi="Times New Roman"/>
          <w:sz w:val="24"/>
          <w:u w:val="single"/>
        </w:rPr>
        <w:t>Sihtrühm</w:t>
      </w:r>
      <w:r w:rsidRPr="00DE2466">
        <w:rPr>
          <w:rFonts w:ascii="Times New Roman" w:hAnsi="Times New Roman"/>
          <w:sz w:val="24"/>
        </w:rPr>
        <w:t>:</w:t>
      </w:r>
      <w:r w:rsidRPr="00C45DF3">
        <w:rPr>
          <w:rFonts w:ascii="Times New Roman" w:hAnsi="Times New Roman"/>
          <w:sz w:val="24"/>
        </w:rPr>
        <w:t xml:space="preserve"> massiüritustel osalejad</w:t>
      </w:r>
      <w:r w:rsidRPr="001B5749">
        <w:rPr>
          <w:rFonts w:ascii="Times New Roman" w:hAnsi="Times New Roman"/>
          <w:sz w:val="24"/>
        </w:rPr>
        <w:t xml:space="preserve"> </w:t>
      </w:r>
    </w:p>
    <w:p w:rsidR="007911EF" w:rsidP="00AF5B07" w:rsidRDefault="007911EF" w14:paraId="513479CC" w14:textId="77777777">
      <w:pPr>
        <w:pStyle w:val="Loendilik"/>
        <w:ind w:left="0"/>
        <w:rPr>
          <w:rFonts w:ascii="Times New Roman" w:hAnsi="Times New Roman"/>
          <w:sz w:val="24"/>
        </w:rPr>
      </w:pPr>
    </w:p>
    <w:p w:rsidR="00874946" w:rsidP="00AF5B07" w:rsidRDefault="00874946" w14:paraId="75779433" w14:textId="5A2ED1D3">
      <w:pPr>
        <w:pStyle w:val="Loendilik"/>
        <w:ind w:left="0"/>
        <w:rPr>
          <w:rFonts w:ascii="Times New Roman" w:hAnsi="Times New Roman"/>
          <w:sz w:val="24"/>
        </w:rPr>
      </w:pPr>
      <w:r w:rsidRPr="001B5749">
        <w:rPr>
          <w:rFonts w:ascii="Times New Roman" w:hAnsi="Times New Roman"/>
          <w:sz w:val="24"/>
        </w:rPr>
        <w:t xml:space="preserve">Sihtrühma võib </w:t>
      </w:r>
      <w:r>
        <w:rPr>
          <w:rFonts w:ascii="Times New Roman" w:hAnsi="Times New Roman"/>
          <w:sz w:val="24"/>
        </w:rPr>
        <w:t>hinnata</w:t>
      </w:r>
      <w:r w:rsidRPr="001B5749">
        <w:rPr>
          <w:rFonts w:ascii="Times New Roman" w:hAnsi="Times New Roman"/>
          <w:sz w:val="24"/>
        </w:rPr>
        <w:t xml:space="preserve"> keskmiseks</w:t>
      </w:r>
      <w:r>
        <w:rPr>
          <w:rFonts w:ascii="Times New Roman" w:hAnsi="Times New Roman"/>
          <w:sz w:val="24"/>
        </w:rPr>
        <w:t>, kuna see hõlmab sadu tuhandeid inimesi, kes külastavad rahvarohkeid üritusi, kus võib tekkida ootamatu vajadus käsimüügiravimite järele</w:t>
      </w:r>
      <w:r w:rsidRPr="001B5749">
        <w:rPr>
          <w:rFonts w:ascii="Times New Roman" w:hAnsi="Times New Roman"/>
          <w:sz w:val="24"/>
        </w:rPr>
        <w:t>.</w:t>
      </w:r>
      <w:r>
        <w:rPr>
          <w:rFonts w:ascii="Times New Roman" w:hAnsi="Times New Roman"/>
          <w:sz w:val="24"/>
        </w:rPr>
        <w:t xml:space="preserve"> </w:t>
      </w:r>
    </w:p>
    <w:p w:rsidRPr="00C45DF3" w:rsidR="00874946" w:rsidP="00AF5B07" w:rsidRDefault="00874946" w14:paraId="398FBB96" w14:textId="77777777">
      <w:pPr>
        <w:pStyle w:val="Loendilik"/>
        <w:ind w:left="0"/>
        <w:rPr>
          <w:rFonts w:ascii="Times New Roman" w:hAnsi="Times New Roman"/>
          <w:sz w:val="24"/>
        </w:rPr>
      </w:pPr>
    </w:p>
    <w:p w:rsidRPr="00E83E89" w:rsidR="00DE2466" w:rsidP="00AF5B07" w:rsidRDefault="00E83E89" w14:paraId="2AE83CE0" w14:textId="42A821D4">
      <w:pPr>
        <w:pStyle w:val="Loendilik"/>
        <w:ind w:left="0"/>
      </w:pPr>
      <w:r w:rsidRPr="00813BC9">
        <w:rPr>
          <w:rFonts w:ascii="Times New Roman" w:hAnsi="Times New Roman"/>
          <w:sz w:val="24"/>
        </w:rPr>
        <w:t xml:space="preserve">Mõju </w:t>
      </w:r>
      <w:r w:rsidRPr="00813BC9" w:rsidR="00C45DF3">
        <w:rPr>
          <w:rFonts w:ascii="Times New Roman" w:hAnsi="Times New Roman"/>
          <w:sz w:val="24"/>
        </w:rPr>
        <w:t xml:space="preserve">võib pidada väheoluliseks, sest </w:t>
      </w:r>
      <w:r w:rsidR="0022697C">
        <w:rPr>
          <w:rFonts w:ascii="Times New Roman" w:hAnsi="Times New Roman"/>
          <w:sz w:val="24"/>
        </w:rPr>
        <w:t xml:space="preserve">viimase 20 aasta jooksul ei ole teenus olnud sihtrühma jaoks kordagi </w:t>
      </w:r>
      <w:r w:rsidR="00C20259">
        <w:rPr>
          <w:rFonts w:ascii="Times New Roman" w:hAnsi="Times New Roman"/>
          <w:sz w:val="24"/>
        </w:rPr>
        <w:t>massiüritustel kättesaadav</w:t>
      </w:r>
      <w:r w:rsidRPr="00813BC9" w:rsidR="00C45DF3">
        <w:rPr>
          <w:rFonts w:ascii="Times New Roman" w:hAnsi="Times New Roman"/>
          <w:sz w:val="24"/>
        </w:rPr>
        <w:t xml:space="preserve">. Ravimite kättesaadavust kavandatav muudatus ei halvenda. Massiüritustel on tagatud meditsiiniline teenindamine ning üritused toimuvad reeglina kohtades, kus on </w:t>
      </w:r>
      <w:proofErr w:type="spellStart"/>
      <w:r w:rsidRPr="00813BC9" w:rsidR="00C45DF3">
        <w:rPr>
          <w:rFonts w:ascii="Times New Roman" w:hAnsi="Times New Roman"/>
          <w:sz w:val="24"/>
        </w:rPr>
        <w:t>üldapteegi</w:t>
      </w:r>
      <w:proofErr w:type="spellEnd"/>
      <w:r w:rsidRPr="00813BC9" w:rsidR="00C45DF3">
        <w:rPr>
          <w:rFonts w:ascii="Times New Roman" w:hAnsi="Times New Roman"/>
          <w:sz w:val="24"/>
        </w:rPr>
        <w:t xml:space="preserve"> teenus mõistlikus kauguses ja võimalik käsimüügiravimeid soetada.</w:t>
      </w:r>
      <w:r w:rsidR="00465CE5">
        <w:rPr>
          <w:rFonts w:ascii="Times New Roman" w:hAnsi="Times New Roman"/>
          <w:sz w:val="24"/>
        </w:rPr>
        <w:t xml:space="preserve"> </w:t>
      </w:r>
      <w:commentRangeEnd w:id="9"/>
      <w:r w:rsidR="00072108">
        <w:rPr>
          <w:rStyle w:val="Kommentaariviide"/>
        </w:rPr>
        <w:commentReference w:id="9"/>
      </w:r>
    </w:p>
    <w:p w:rsidRPr="00813BC9" w:rsidR="00C45DF3" w:rsidP="00AF5B07" w:rsidRDefault="00C45DF3" w14:paraId="722B167A" w14:textId="3020835A">
      <w:pPr>
        <w:rPr>
          <w:rFonts w:ascii="Times New Roman" w:hAnsi="Times New Roman"/>
          <w:sz w:val="24"/>
        </w:rPr>
      </w:pPr>
    </w:p>
    <w:p w:rsidRPr="007911EF" w:rsidR="13CC5D2E" w:rsidP="00AF5B07" w:rsidRDefault="13CC5D2E" w14:paraId="188568F4" w14:textId="25688D6D">
      <w:pPr>
        <w:rPr>
          <w:rFonts w:ascii="Times New Roman" w:hAnsi="Times New Roman"/>
          <w:sz w:val="24"/>
        </w:rPr>
      </w:pPr>
      <w:r w:rsidRPr="007911EF">
        <w:rPr>
          <w:rFonts w:ascii="Times New Roman" w:hAnsi="Times New Roman"/>
          <w:sz w:val="24"/>
          <w:u w:val="single"/>
        </w:rPr>
        <w:lastRenderedPageBreak/>
        <w:t>Mõju valdkond:</w:t>
      </w:r>
      <w:r w:rsidRPr="007911EF">
        <w:rPr>
          <w:rFonts w:ascii="Times New Roman" w:hAnsi="Times New Roman"/>
          <w:sz w:val="24"/>
        </w:rPr>
        <w:t xml:space="preserve"> </w:t>
      </w:r>
      <w:r w:rsidRPr="007911EF" w:rsidR="7D27BC91">
        <w:rPr>
          <w:rFonts w:ascii="Times New Roman" w:hAnsi="Times New Roman"/>
          <w:sz w:val="24"/>
        </w:rPr>
        <w:t>mõj</w:t>
      </w:r>
      <w:r w:rsidRPr="007911EF" w:rsidR="00A23944">
        <w:rPr>
          <w:rFonts w:ascii="Times New Roman" w:hAnsi="Times New Roman"/>
          <w:sz w:val="24"/>
        </w:rPr>
        <w:t>u</w:t>
      </w:r>
      <w:r w:rsidRPr="007911EF" w:rsidR="007911EF">
        <w:rPr>
          <w:rFonts w:ascii="Times New Roman" w:hAnsi="Times New Roman"/>
          <w:sz w:val="24"/>
        </w:rPr>
        <w:t xml:space="preserve"> majandus</w:t>
      </w:r>
      <w:r w:rsidR="007911EF">
        <w:rPr>
          <w:rFonts w:ascii="Times New Roman" w:hAnsi="Times New Roman"/>
          <w:sz w:val="24"/>
        </w:rPr>
        <w:t>ele</w:t>
      </w:r>
    </w:p>
    <w:p w:rsidRPr="0057201A" w:rsidR="00874946" w:rsidP="00AF5B07" w:rsidRDefault="00874946" w14:paraId="6B007CE2" w14:textId="77777777">
      <w:pPr>
        <w:pStyle w:val="Loendilik"/>
        <w:ind w:left="412"/>
        <w:rPr>
          <w:rFonts w:ascii="Times New Roman" w:hAnsi="Times New Roman"/>
          <w:sz w:val="24"/>
        </w:rPr>
      </w:pPr>
    </w:p>
    <w:p w:rsidR="007911EF" w:rsidP="00AF5B07" w:rsidRDefault="00874946" w14:paraId="1BA6E58C" w14:textId="77777777">
      <w:pPr>
        <w:pStyle w:val="Loendilik"/>
        <w:ind w:left="0"/>
        <w:rPr>
          <w:rFonts w:ascii="Times New Roman" w:hAnsi="Times New Roman"/>
          <w:sz w:val="24"/>
        </w:rPr>
      </w:pPr>
      <w:r w:rsidRPr="0018628F">
        <w:rPr>
          <w:rFonts w:ascii="Times New Roman" w:hAnsi="Times New Roman"/>
          <w:sz w:val="24"/>
          <w:u w:val="single"/>
        </w:rPr>
        <w:t>Sihtrühm</w:t>
      </w:r>
      <w:r w:rsidRPr="00874946">
        <w:rPr>
          <w:rFonts w:ascii="Times New Roman" w:hAnsi="Times New Roman"/>
          <w:sz w:val="24"/>
        </w:rPr>
        <w:t xml:space="preserve">: apteegid </w:t>
      </w:r>
    </w:p>
    <w:p w:rsidR="00B51288" w:rsidP="00AF5B07" w:rsidRDefault="00B51288" w14:paraId="6F049961" w14:textId="77777777">
      <w:pPr>
        <w:pStyle w:val="Loendilik"/>
        <w:ind w:left="0"/>
        <w:rPr>
          <w:rFonts w:ascii="Times New Roman" w:hAnsi="Times New Roman"/>
          <w:sz w:val="24"/>
        </w:rPr>
      </w:pPr>
    </w:p>
    <w:p w:rsidR="00874946" w:rsidP="00AF5B07" w:rsidRDefault="00874946" w14:paraId="416069B5" w14:textId="172DCCB7">
      <w:pPr>
        <w:pStyle w:val="Loendilik"/>
        <w:ind w:left="0"/>
        <w:rPr>
          <w:rFonts w:ascii="Times New Roman" w:hAnsi="Times New Roman"/>
          <w:sz w:val="24"/>
        </w:rPr>
      </w:pPr>
      <w:r w:rsidRPr="00874946">
        <w:rPr>
          <w:rFonts w:ascii="Times New Roman" w:hAnsi="Times New Roman"/>
          <w:sz w:val="24"/>
        </w:rPr>
        <w:t>Sihtrühma võib hinnata väikseks, sest kõikidest Eesti ettevõtetest moodustavad 4</w:t>
      </w:r>
      <w:r w:rsidR="00D20CE3">
        <w:rPr>
          <w:rFonts w:ascii="Times New Roman" w:hAnsi="Times New Roman"/>
          <w:sz w:val="24"/>
        </w:rPr>
        <w:t>68</w:t>
      </w:r>
      <w:r w:rsidRPr="00874946">
        <w:rPr>
          <w:rFonts w:ascii="Times New Roman" w:hAnsi="Times New Roman"/>
          <w:sz w:val="24"/>
        </w:rPr>
        <w:t xml:space="preserve"> </w:t>
      </w:r>
      <w:proofErr w:type="spellStart"/>
      <w:r w:rsidRPr="00874946">
        <w:rPr>
          <w:rFonts w:ascii="Times New Roman" w:hAnsi="Times New Roman"/>
          <w:sz w:val="24"/>
        </w:rPr>
        <w:t>üldapteeki</w:t>
      </w:r>
      <w:proofErr w:type="spellEnd"/>
      <w:r w:rsidRPr="00874946">
        <w:rPr>
          <w:rFonts w:ascii="Times New Roman" w:hAnsi="Times New Roman"/>
          <w:sz w:val="24"/>
        </w:rPr>
        <w:t xml:space="preserve"> </w:t>
      </w:r>
      <w:r w:rsidRPr="007F77CC">
        <w:rPr>
          <w:rFonts w:ascii="Times New Roman" w:hAnsi="Times New Roman"/>
          <w:i/>
          <w:iCs/>
          <w:sz w:val="24"/>
        </w:rPr>
        <w:t>ca</w:t>
      </w:r>
      <w:r w:rsidRPr="00874946">
        <w:rPr>
          <w:rFonts w:ascii="Times New Roman" w:hAnsi="Times New Roman"/>
          <w:sz w:val="24"/>
        </w:rPr>
        <w:t xml:space="preserve"> 0,3%</w:t>
      </w:r>
      <w:r w:rsidR="007911EF">
        <w:rPr>
          <w:rFonts w:ascii="Times New Roman" w:hAnsi="Times New Roman"/>
          <w:sz w:val="24"/>
        </w:rPr>
        <w:t>.</w:t>
      </w:r>
      <w:r w:rsidRPr="00F43F14">
        <w:rPr>
          <w:rStyle w:val="Allmrkuseviide"/>
          <w:rFonts w:ascii="Times New Roman" w:hAnsi="Times New Roman"/>
          <w:sz w:val="24"/>
        </w:rPr>
        <w:footnoteReference w:id="8"/>
      </w:r>
    </w:p>
    <w:p w:rsidRPr="00874946" w:rsidR="00874946" w:rsidP="00AF5B07" w:rsidRDefault="00874946" w14:paraId="53B5140A" w14:textId="77777777">
      <w:pPr>
        <w:pStyle w:val="Loendilik"/>
        <w:ind w:left="0"/>
        <w:rPr>
          <w:rFonts w:ascii="Times New Roman" w:hAnsi="Times New Roman"/>
          <w:sz w:val="24"/>
        </w:rPr>
      </w:pPr>
    </w:p>
    <w:p w:rsidRPr="00B56783" w:rsidR="23E922F7" w:rsidP="00AF5B07" w:rsidRDefault="23E922F7" w14:paraId="1BBAABAF" w14:textId="34FF42CC">
      <w:pPr>
        <w:rPr>
          <w:rFonts w:ascii="Times New Roman" w:hAnsi="Times New Roman"/>
          <w:sz w:val="24"/>
        </w:rPr>
      </w:pPr>
      <w:r w:rsidRPr="7F9873E2">
        <w:rPr>
          <w:rFonts w:ascii="Times New Roman" w:hAnsi="Times New Roman"/>
          <w:sz w:val="24"/>
        </w:rPr>
        <w:t xml:space="preserve">Mõju </w:t>
      </w:r>
      <w:r w:rsidR="004B5ACE">
        <w:rPr>
          <w:rFonts w:ascii="Times New Roman" w:hAnsi="Times New Roman"/>
          <w:sz w:val="24"/>
        </w:rPr>
        <w:t xml:space="preserve">on </w:t>
      </w:r>
      <w:r w:rsidRPr="7F9873E2">
        <w:rPr>
          <w:rFonts w:ascii="Times New Roman" w:hAnsi="Times New Roman"/>
          <w:sz w:val="24"/>
        </w:rPr>
        <w:t>väheoluli</w:t>
      </w:r>
      <w:r w:rsidR="004B5ACE">
        <w:rPr>
          <w:rFonts w:ascii="Times New Roman" w:hAnsi="Times New Roman"/>
          <w:sz w:val="24"/>
        </w:rPr>
        <w:t>ne</w:t>
      </w:r>
      <w:r w:rsidRPr="7F9873E2">
        <w:rPr>
          <w:rFonts w:ascii="Times New Roman" w:hAnsi="Times New Roman"/>
          <w:sz w:val="24"/>
        </w:rPr>
        <w:t xml:space="preserve">, kuna </w:t>
      </w:r>
      <w:r w:rsidRPr="7F9873E2" w:rsidR="079C1DCA">
        <w:rPr>
          <w:rFonts w:ascii="Times New Roman" w:hAnsi="Times New Roman"/>
          <w:sz w:val="24"/>
        </w:rPr>
        <w:t xml:space="preserve">alates 01.03.2005 kuni eelnõu koostamiseni pole apteegid sellist luba Ravimiametilt taotlenud. </w:t>
      </w:r>
      <w:r w:rsidRPr="006B7335" w:rsidR="006B7335">
        <w:rPr>
          <w:rFonts w:ascii="Times New Roman" w:hAnsi="Times New Roman"/>
          <w:sz w:val="24"/>
        </w:rPr>
        <w:t xml:space="preserve">Võimalust ei ole kasutatud eelkõige seetõttu, et teenus on majanduslikult ebaefektiivne ning massiüritused toimuvad reeglina piirkondades, kus apteegid on läheduses olemas. </w:t>
      </w:r>
      <w:r w:rsidR="00996551">
        <w:rPr>
          <w:rFonts w:ascii="Times New Roman" w:hAnsi="Times New Roman"/>
          <w:sz w:val="24"/>
        </w:rPr>
        <w:t>Kehtiv</w:t>
      </w:r>
      <w:r w:rsidR="00F22222">
        <w:rPr>
          <w:rFonts w:ascii="Times New Roman" w:hAnsi="Times New Roman"/>
          <w:sz w:val="24"/>
        </w:rPr>
        <w:t>a korra järgi oli tegemist</w:t>
      </w:r>
      <w:r w:rsidRPr="006B7335" w:rsidR="006B7335">
        <w:rPr>
          <w:rFonts w:ascii="Times New Roman" w:hAnsi="Times New Roman"/>
          <w:sz w:val="24"/>
        </w:rPr>
        <w:t xml:space="preserve"> vabatahtliku võimalusega, mille kasutamine oli apteekide äriline valik. </w:t>
      </w:r>
      <w:r w:rsidRPr="7F9873E2" w:rsidR="079C1DCA">
        <w:rPr>
          <w:rFonts w:ascii="Times New Roman" w:hAnsi="Times New Roman"/>
          <w:sz w:val="24"/>
        </w:rPr>
        <w:t>Seega</w:t>
      </w:r>
      <w:r w:rsidR="007911EF">
        <w:rPr>
          <w:rFonts w:ascii="Times New Roman" w:hAnsi="Times New Roman"/>
          <w:sz w:val="24"/>
        </w:rPr>
        <w:t xml:space="preserve"> ei mõjuta</w:t>
      </w:r>
      <w:r w:rsidRPr="7F9873E2" w:rsidR="079C1DCA">
        <w:rPr>
          <w:rFonts w:ascii="Times New Roman" w:hAnsi="Times New Roman"/>
          <w:sz w:val="24"/>
        </w:rPr>
        <w:t xml:space="preserve"> kavandatud muudatus ei mõjuta </w:t>
      </w:r>
      <w:proofErr w:type="spellStart"/>
      <w:r w:rsidRPr="7F9873E2" w:rsidR="079C1DCA">
        <w:rPr>
          <w:rFonts w:ascii="Times New Roman" w:hAnsi="Times New Roman"/>
          <w:sz w:val="24"/>
        </w:rPr>
        <w:t>ettevõtetevahelist</w:t>
      </w:r>
      <w:proofErr w:type="spellEnd"/>
      <w:r w:rsidRPr="7F9873E2" w:rsidR="079C1DCA">
        <w:rPr>
          <w:rFonts w:ascii="Times New Roman" w:hAnsi="Times New Roman"/>
          <w:sz w:val="24"/>
        </w:rPr>
        <w:t xml:space="preserve"> konkurentsi,</w:t>
      </w:r>
      <w:r w:rsidRPr="7F9873E2" w:rsidR="6AAFE1D2">
        <w:rPr>
          <w:rFonts w:ascii="Times New Roman" w:hAnsi="Times New Roman"/>
          <w:sz w:val="24"/>
        </w:rPr>
        <w:t xml:space="preserve"> äritegevuse aktiivsust, ettevõtete jätkusuutlikkust või elujõulisust.</w:t>
      </w:r>
      <w:r w:rsidR="00BA42FE">
        <w:rPr>
          <w:rFonts w:ascii="Times New Roman" w:hAnsi="Times New Roman"/>
          <w:sz w:val="24"/>
        </w:rPr>
        <w:t xml:space="preserve"> </w:t>
      </w:r>
      <w:r w:rsidRPr="00465CE5" w:rsidR="00BA42FE">
        <w:rPr>
          <w:rFonts w:ascii="Times New Roman" w:hAnsi="Times New Roman"/>
          <w:sz w:val="24"/>
        </w:rPr>
        <w:t xml:space="preserve">Kriisi- või eriolukordades jäävad kehtima </w:t>
      </w:r>
      <w:r w:rsidR="00BA42FE">
        <w:rPr>
          <w:rFonts w:ascii="Times New Roman" w:hAnsi="Times New Roman"/>
          <w:sz w:val="24"/>
        </w:rPr>
        <w:t xml:space="preserve">ka </w:t>
      </w:r>
      <w:r w:rsidRPr="00B56783" w:rsidR="00BA42FE">
        <w:rPr>
          <w:rFonts w:ascii="Times New Roman" w:hAnsi="Times New Roman"/>
          <w:sz w:val="24"/>
        </w:rPr>
        <w:t xml:space="preserve">muud ravimiseadusest tulenevad mehhanismid (nt § 15 lg 8), </w:t>
      </w:r>
      <w:r w:rsidR="007911EF">
        <w:rPr>
          <w:rFonts w:ascii="Times New Roman" w:hAnsi="Times New Roman"/>
          <w:sz w:val="24"/>
        </w:rPr>
        <w:t>mistõttu</w:t>
      </w:r>
      <w:r w:rsidRPr="00B56783" w:rsidR="00BA42FE">
        <w:rPr>
          <w:rFonts w:ascii="Times New Roman" w:hAnsi="Times New Roman"/>
          <w:sz w:val="24"/>
        </w:rPr>
        <w:t xml:space="preserve"> negatiivset mõju valmisolekule ei teki.</w:t>
      </w:r>
    </w:p>
    <w:p w:rsidRPr="00B56783" w:rsidR="7F9873E2" w:rsidP="00AF5B07" w:rsidRDefault="7F9873E2" w14:paraId="538DEB9D" w14:textId="77777777">
      <w:pPr>
        <w:rPr>
          <w:rFonts w:ascii="Times New Roman" w:hAnsi="Times New Roman"/>
          <w:sz w:val="24"/>
        </w:rPr>
      </w:pPr>
    </w:p>
    <w:p w:rsidRPr="007911EF" w:rsidR="00B452E6" w:rsidP="00AF5B07" w:rsidRDefault="42CD5FAE" w14:paraId="4580F4BF" w14:textId="70C4E3F3">
      <w:pPr>
        <w:rPr>
          <w:rFonts w:ascii="Times New Roman" w:hAnsi="Times New Roman"/>
          <w:szCs w:val="22"/>
        </w:rPr>
      </w:pPr>
      <w:r w:rsidRPr="007911EF">
        <w:rPr>
          <w:rFonts w:ascii="Times New Roman" w:hAnsi="Times New Roman"/>
          <w:sz w:val="24"/>
          <w:u w:val="single"/>
        </w:rPr>
        <w:t>Mõju valdkond</w:t>
      </w:r>
      <w:r w:rsidRPr="007911EF">
        <w:rPr>
          <w:rFonts w:ascii="Times New Roman" w:hAnsi="Times New Roman"/>
          <w:sz w:val="24"/>
        </w:rPr>
        <w:t xml:space="preserve">: </w:t>
      </w:r>
      <w:r w:rsidRPr="007911EF" w:rsidR="4F384F54">
        <w:rPr>
          <w:rFonts w:ascii="Times New Roman" w:hAnsi="Times New Roman"/>
          <w:sz w:val="24"/>
        </w:rPr>
        <w:t>riigivalitsemine</w:t>
      </w:r>
    </w:p>
    <w:p w:rsidRPr="00B56783" w:rsidR="00B452E6" w:rsidP="00AF5B07" w:rsidRDefault="00B452E6" w14:paraId="48B6D21B" w14:textId="77777777">
      <w:pPr>
        <w:ind w:left="412"/>
        <w:rPr>
          <w:rFonts w:ascii="Times New Roman" w:hAnsi="Times New Roman"/>
          <w:sz w:val="24"/>
          <w:u w:val="single"/>
        </w:rPr>
      </w:pPr>
    </w:p>
    <w:p w:rsidRPr="00813BC9" w:rsidR="00B452E6" w:rsidP="00AF5B07" w:rsidRDefault="00B452E6" w14:paraId="76A46610" w14:textId="77777777">
      <w:pPr>
        <w:rPr>
          <w:rFonts w:ascii="Times New Roman" w:hAnsi="Times New Roman"/>
          <w:sz w:val="24"/>
        </w:rPr>
      </w:pPr>
      <w:r w:rsidRPr="0018628F">
        <w:rPr>
          <w:rFonts w:ascii="Times New Roman" w:hAnsi="Times New Roman"/>
          <w:sz w:val="24"/>
          <w:u w:val="single"/>
        </w:rPr>
        <w:t>Sihtrühm</w:t>
      </w:r>
      <w:r w:rsidRPr="00813BC9">
        <w:rPr>
          <w:rFonts w:ascii="Times New Roman" w:hAnsi="Times New Roman"/>
          <w:sz w:val="24"/>
        </w:rPr>
        <w:t>: Ravimiamet</w:t>
      </w:r>
    </w:p>
    <w:p w:rsidR="00874946" w:rsidP="00AF5B07" w:rsidRDefault="00874946" w14:paraId="339BCEB6" w14:textId="77777777">
      <w:pPr>
        <w:ind w:left="52"/>
        <w:rPr>
          <w:rFonts w:ascii="Times New Roman" w:hAnsi="Times New Roman"/>
          <w:sz w:val="24"/>
          <w:u w:val="single"/>
        </w:rPr>
      </w:pPr>
    </w:p>
    <w:p w:rsidRPr="007F77CC" w:rsidR="1277D21E" w:rsidP="00AF5B07" w:rsidRDefault="42CD5FAE" w14:paraId="73CF218B" w14:textId="739C91EE">
      <w:pPr>
        <w:rPr>
          <w:rFonts w:ascii="Times New Roman" w:hAnsi="Times New Roman"/>
          <w:sz w:val="24"/>
          <w:u w:val="single"/>
        </w:rPr>
      </w:pPr>
      <w:r w:rsidRPr="7F9873E2">
        <w:rPr>
          <w:rFonts w:ascii="Times New Roman" w:hAnsi="Times New Roman"/>
          <w:sz w:val="24"/>
        </w:rPr>
        <w:t xml:space="preserve">Mõju võib pidada </w:t>
      </w:r>
      <w:r w:rsidR="00E83E89">
        <w:rPr>
          <w:rFonts w:ascii="Times New Roman" w:hAnsi="Times New Roman"/>
          <w:sz w:val="24"/>
        </w:rPr>
        <w:t>v</w:t>
      </w:r>
      <w:r w:rsidRPr="6D8B494E" w:rsidR="098E02E6">
        <w:rPr>
          <w:rFonts w:ascii="Times New Roman" w:hAnsi="Times New Roman"/>
          <w:sz w:val="24"/>
        </w:rPr>
        <w:t xml:space="preserve">äheoluliseks, kuna mõju ulatus ja </w:t>
      </w:r>
      <w:r w:rsidR="007911EF">
        <w:rPr>
          <w:rFonts w:ascii="Times New Roman" w:hAnsi="Times New Roman"/>
          <w:sz w:val="24"/>
        </w:rPr>
        <w:t xml:space="preserve">avaldumise </w:t>
      </w:r>
      <w:r w:rsidRPr="6D8B494E" w:rsidR="098E02E6">
        <w:rPr>
          <w:rFonts w:ascii="Times New Roman" w:hAnsi="Times New Roman"/>
          <w:sz w:val="24"/>
        </w:rPr>
        <w:t>sagedus on väikesed</w:t>
      </w:r>
      <w:r w:rsidR="00B452E6">
        <w:rPr>
          <w:rFonts w:ascii="Times New Roman" w:hAnsi="Times New Roman"/>
          <w:sz w:val="24"/>
        </w:rPr>
        <w:t xml:space="preserve"> ning v</w:t>
      </w:r>
      <w:r w:rsidR="0012717B">
        <w:rPr>
          <w:rFonts w:ascii="Times New Roman" w:hAnsi="Times New Roman"/>
          <w:sz w:val="24"/>
        </w:rPr>
        <w:t xml:space="preserve">õimalikke negatiivseid mõjusid ei tuvastatud. </w:t>
      </w:r>
      <w:r w:rsidRPr="00DD098B" w:rsidR="00DD098B">
        <w:rPr>
          <w:rFonts w:ascii="Times New Roman" w:hAnsi="Times New Roman"/>
          <w:sz w:val="24"/>
        </w:rPr>
        <w:t xml:space="preserve">Muudatuse jõustumisel vabaneb Ravimiamet protseduurist, mida praktikas ei rakendata. </w:t>
      </w:r>
      <w:r w:rsidR="00F6361D">
        <w:rPr>
          <w:rFonts w:ascii="Times New Roman" w:hAnsi="Times New Roman"/>
          <w:sz w:val="24"/>
        </w:rPr>
        <w:t xml:space="preserve">Vähese </w:t>
      </w:r>
      <w:r w:rsidR="0012717B">
        <w:rPr>
          <w:rFonts w:ascii="Times New Roman" w:hAnsi="Times New Roman"/>
          <w:sz w:val="24"/>
        </w:rPr>
        <w:t>positiivse</w:t>
      </w:r>
      <w:r w:rsidRPr="6D8B494E" w:rsidR="098E02E6">
        <w:rPr>
          <w:rFonts w:ascii="Times New Roman" w:hAnsi="Times New Roman"/>
          <w:sz w:val="24"/>
        </w:rPr>
        <w:t xml:space="preserve"> mõju</w:t>
      </w:r>
      <w:r w:rsidRPr="6D8B494E" w:rsidR="50C25048">
        <w:rPr>
          <w:rFonts w:ascii="Times New Roman" w:hAnsi="Times New Roman"/>
          <w:sz w:val="24"/>
        </w:rPr>
        <w:t xml:space="preserve">na võib tuua välja ülesannete ja </w:t>
      </w:r>
      <w:r w:rsidRPr="6D8B494E" w:rsidR="3D3522CE">
        <w:rPr>
          <w:rFonts w:ascii="Times New Roman" w:hAnsi="Times New Roman"/>
          <w:sz w:val="24"/>
        </w:rPr>
        <w:t>r</w:t>
      </w:r>
      <w:r w:rsidRPr="6D8B494E" w:rsidR="50C25048">
        <w:rPr>
          <w:rFonts w:ascii="Times New Roman" w:hAnsi="Times New Roman"/>
          <w:sz w:val="24"/>
        </w:rPr>
        <w:t xml:space="preserve">essursikasutuse selguse suurenemise Ravimiametile, sest enam ei ole vaja hoida ressurssi </w:t>
      </w:r>
      <w:r w:rsidR="00947CCF">
        <w:rPr>
          <w:rFonts w:ascii="Times New Roman" w:hAnsi="Times New Roman"/>
          <w:sz w:val="24"/>
        </w:rPr>
        <w:t xml:space="preserve">erakorralise loa väljastamise </w:t>
      </w:r>
      <w:r w:rsidRPr="6D8B494E" w:rsidR="00796FF0">
        <w:rPr>
          <w:rFonts w:ascii="Times New Roman" w:hAnsi="Times New Roman"/>
          <w:sz w:val="24"/>
        </w:rPr>
        <w:t>valmisoleku</w:t>
      </w:r>
      <w:r w:rsidR="00411E86">
        <w:rPr>
          <w:rFonts w:ascii="Times New Roman" w:hAnsi="Times New Roman"/>
          <w:sz w:val="24"/>
        </w:rPr>
        <w:t>k</w:t>
      </w:r>
      <w:r w:rsidRPr="6D8B494E" w:rsidR="00796FF0">
        <w:rPr>
          <w:rFonts w:ascii="Times New Roman" w:hAnsi="Times New Roman"/>
          <w:sz w:val="24"/>
        </w:rPr>
        <w:t>s</w:t>
      </w:r>
      <w:r w:rsidR="0041147C">
        <w:rPr>
          <w:rFonts w:ascii="Times New Roman" w:hAnsi="Times New Roman"/>
          <w:sz w:val="24"/>
        </w:rPr>
        <w:t xml:space="preserve">, </w:t>
      </w:r>
      <w:r w:rsidR="00921662">
        <w:rPr>
          <w:rFonts w:ascii="Times New Roman" w:hAnsi="Times New Roman"/>
          <w:sz w:val="24"/>
        </w:rPr>
        <w:t xml:space="preserve">tööjuhendite ülevaatamiseks ja ametnike </w:t>
      </w:r>
      <w:r w:rsidR="002B19BE">
        <w:rPr>
          <w:rFonts w:ascii="Times New Roman" w:hAnsi="Times New Roman"/>
          <w:sz w:val="24"/>
        </w:rPr>
        <w:t>väljaõppeks</w:t>
      </w:r>
      <w:r w:rsidRPr="6D8B494E" w:rsidR="00796FF0">
        <w:rPr>
          <w:rFonts w:ascii="Times New Roman" w:hAnsi="Times New Roman"/>
          <w:sz w:val="24"/>
        </w:rPr>
        <w:t>.</w:t>
      </w:r>
    </w:p>
    <w:p w:rsidR="7F9873E2" w:rsidP="00AF5B07" w:rsidRDefault="7F9873E2" w14:paraId="28B84712" w14:textId="343DD19F">
      <w:pPr>
        <w:rPr>
          <w:rFonts w:ascii="Times New Roman" w:hAnsi="Times New Roman"/>
          <w:sz w:val="24"/>
        </w:rPr>
      </w:pPr>
    </w:p>
    <w:p w:rsidRPr="007911EF" w:rsidR="00146EB0" w:rsidP="00AF5B07" w:rsidRDefault="7041FC28" w14:paraId="62F28412" w14:textId="3EB3CDCF">
      <w:pPr>
        <w:rPr>
          <w:rFonts w:ascii="Times New Roman" w:hAnsi="Times New Roman"/>
          <w:b/>
          <w:bCs/>
          <w:sz w:val="24"/>
        </w:rPr>
      </w:pPr>
      <w:r w:rsidRPr="007911EF">
        <w:rPr>
          <w:rFonts w:ascii="Times New Roman" w:hAnsi="Times New Roman"/>
          <w:b/>
          <w:bCs/>
          <w:sz w:val="24"/>
        </w:rPr>
        <w:t>Kavandatav muudatus:</w:t>
      </w:r>
      <w:r w:rsidRPr="007911EF" w:rsidR="00694892">
        <w:rPr>
          <w:rFonts w:ascii="Times New Roman" w:hAnsi="Times New Roman"/>
          <w:b/>
          <w:bCs/>
          <w:sz w:val="24"/>
        </w:rPr>
        <w:t xml:space="preserve"> </w:t>
      </w:r>
      <w:r w:rsidR="007911EF">
        <w:rPr>
          <w:rFonts w:ascii="Times New Roman" w:hAnsi="Times New Roman"/>
          <w:b/>
          <w:bCs/>
          <w:sz w:val="24"/>
        </w:rPr>
        <w:t>r</w:t>
      </w:r>
      <w:r w:rsidRPr="007911EF" w:rsidR="00146EB0">
        <w:rPr>
          <w:rFonts w:ascii="Times New Roman" w:hAnsi="Times New Roman"/>
          <w:b/>
          <w:bCs/>
          <w:sz w:val="24"/>
        </w:rPr>
        <w:t>avimiseaduses tunnistatakse kehtetuks säte, mis võimaldab apteegiteenuse osutamist apteegibussi kaudu</w:t>
      </w:r>
    </w:p>
    <w:p w:rsidRPr="00146EB0" w:rsidR="006F12EB" w:rsidP="00AF5B07" w:rsidRDefault="006F12EB" w14:paraId="106F3B66" w14:textId="77777777">
      <w:pPr>
        <w:pStyle w:val="Loendilik"/>
      </w:pPr>
    </w:p>
    <w:p w:rsidRPr="007911EF" w:rsidR="00874946" w:rsidP="00AF5B07" w:rsidRDefault="00694892" w14:paraId="6714EA95" w14:textId="3F9C13E7">
      <w:pPr>
        <w:rPr>
          <w:rFonts w:ascii="Times New Roman" w:hAnsi="Times New Roman"/>
          <w:sz w:val="24"/>
        </w:rPr>
      </w:pPr>
      <w:commentRangeStart w:id="10"/>
      <w:r w:rsidRPr="007911EF">
        <w:rPr>
          <w:rFonts w:ascii="Times New Roman" w:hAnsi="Times New Roman"/>
          <w:sz w:val="24"/>
          <w:u w:val="single"/>
        </w:rPr>
        <w:t>Mõju valdkond</w:t>
      </w:r>
      <w:r w:rsidRPr="007911EF">
        <w:rPr>
          <w:rFonts w:ascii="Times New Roman" w:hAnsi="Times New Roman"/>
          <w:sz w:val="24"/>
        </w:rPr>
        <w:t>: sotsiaal</w:t>
      </w:r>
      <w:r w:rsidRPr="007911EF" w:rsidR="00322DAE">
        <w:rPr>
          <w:rFonts w:ascii="Times New Roman" w:hAnsi="Times New Roman"/>
          <w:sz w:val="24"/>
        </w:rPr>
        <w:t>ne</w:t>
      </w:r>
      <w:r w:rsidRPr="007911EF">
        <w:rPr>
          <w:rFonts w:ascii="Times New Roman" w:hAnsi="Times New Roman"/>
          <w:sz w:val="24"/>
        </w:rPr>
        <w:t xml:space="preserve"> mõju</w:t>
      </w:r>
    </w:p>
    <w:p w:rsidRPr="00813BC9" w:rsidR="00874946" w:rsidP="00AF5B07" w:rsidRDefault="00874946" w14:paraId="2A6EFB02" w14:textId="77777777">
      <w:pPr>
        <w:pStyle w:val="Loendilik"/>
        <w:ind w:left="360"/>
        <w:rPr>
          <w:rFonts w:ascii="Times New Roman" w:hAnsi="Times New Roman"/>
          <w:sz w:val="24"/>
        </w:rPr>
      </w:pPr>
    </w:p>
    <w:p w:rsidR="007911EF" w:rsidP="00AF5B07" w:rsidRDefault="00874946" w14:paraId="1D1D53F3" w14:textId="77777777">
      <w:pPr>
        <w:pStyle w:val="Loendilik"/>
        <w:ind w:left="0"/>
        <w:rPr>
          <w:rFonts w:ascii="Times New Roman" w:hAnsi="Times New Roman"/>
          <w:sz w:val="24"/>
        </w:rPr>
      </w:pPr>
      <w:r w:rsidRPr="0018628F">
        <w:rPr>
          <w:rFonts w:ascii="Times New Roman" w:hAnsi="Times New Roman"/>
          <w:sz w:val="24"/>
          <w:u w:val="single"/>
        </w:rPr>
        <w:t>Sihtrühm</w:t>
      </w:r>
      <w:r w:rsidRPr="00813BC9">
        <w:rPr>
          <w:rFonts w:ascii="Times New Roman" w:hAnsi="Times New Roman"/>
          <w:sz w:val="24"/>
        </w:rPr>
        <w:t xml:space="preserve">: </w:t>
      </w:r>
      <w:proofErr w:type="spellStart"/>
      <w:r w:rsidRPr="00813BC9">
        <w:rPr>
          <w:rFonts w:ascii="Times New Roman" w:hAnsi="Times New Roman"/>
          <w:sz w:val="24"/>
        </w:rPr>
        <w:t>hajaasustuspiirkondade</w:t>
      </w:r>
      <w:proofErr w:type="spellEnd"/>
      <w:r w:rsidRPr="00813BC9">
        <w:rPr>
          <w:rFonts w:ascii="Times New Roman" w:hAnsi="Times New Roman"/>
          <w:sz w:val="24"/>
        </w:rPr>
        <w:t xml:space="preserve"> elanikud, kelle elukoha läheduses puudub apteek</w:t>
      </w:r>
    </w:p>
    <w:p w:rsidR="007911EF" w:rsidP="00AF5B07" w:rsidRDefault="007911EF" w14:paraId="68A4B884" w14:textId="77777777">
      <w:pPr>
        <w:pStyle w:val="Loendilik"/>
        <w:ind w:left="0"/>
        <w:rPr>
          <w:rFonts w:ascii="Times New Roman" w:hAnsi="Times New Roman"/>
          <w:sz w:val="24"/>
        </w:rPr>
      </w:pPr>
    </w:p>
    <w:p w:rsidR="00874946" w:rsidP="00AF5B07" w:rsidRDefault="00874946" w14:paraId="41923F7D" w14:textId="314952E8">
      <w:pPr>
        <w:pStyle w:val="Loendilik"/>
        <w:ind w:left="0"/>
        <w:rPr>
          <w:rFonts w:ascii="Times New Roman" w:hAnsi="Times New Roman"/>
          <w:sz w:val="24"/>
        </w:rPr>
      </w:pPr>
      <w:r w:rsidRPr="00813BC9">
        <w:rPr>
          <w:rFonts w:ascii="Times New Roman" w:hAnsi="Times New Roman"/>
          <w:sz w:val="24"/>
        </w:rPr>
        <w:t xml:space="preserve">2019. aastal </w:t>
      </w:r>
      <w:r w:rsidR="007911EF">
        <w:rPr>
          <w:rFonts w:ascii="Times New Roman" w:hAnsi="Times New Roman"/>
          <w:sz w:val="24"/>
        </w:rPr>
        <w:t>tehtud</w:t>
      </w:r>
      <w:r w:rsidRPr="00813BC9">
        <w:rPr>
          <w:rFonts w:ascii="Times New Roman" w:hAnsi="Times New Roman"/>
          <w:sz w:val="24"/>
        </w:rPr>
        <w:t xml:space="preserve"> uuringu põhjal on apteegiteenuse kättesaadavus üldiselt hea – kuni 15 minuti kaugusele elu- või töökohast jääb vähemalt üks apteek 85%</w:t>
      </w:r>
      <w:r w:rsidR="00DC4D6F">
        <w:rPr>
          <w:rFonts w:ascii="Times New Roman" w:hAnsi="Times New Roman"/>
          <w:sz w:val="24"/>
        </w:rPr>
        <w:t>-l</w:t>
      </w:r>
      <w:r w:rsidRPr="00813BC9">
        <w:rPr>
          <w:rFonts w:ascii="Times New Roman" w:hAnsi="Times New Roman"/>
          <w:sz w:val="24"/>
        </w:rPr>
        <w:t xml:space="preserve"> Eesti elanikest</w:t>
      </w:r>
      <w:r w:rsidRPr="00E61ED6" w:rsidR="00FE71F9">
        <w:rPr>
          <w:rFonts w:ascii="Times New Roman" w:hAnsi="Times New Roman"/>
          <w:sz w:val="24"/>
        </w:rPr>
        <w:t>. Küla</w:t>
      </w:r>
      <w:r w:rsidRPr="00E61ED6" w:rsidR="00BF674D">
        <w:rPr>
          <w:rFonts w:ascii="Times New Roman" w:hAnsi="Times New Roman"/>
          <w:sz w:val="24"/>
        </w:rPr>
        <w:t xml:space="preserve">elanike hulgas </w:t>
      </w:r>
      <w:r w:rsidRPr="00E61ED6" w:rsidR="00FD7643">
        <w:rPr>
          <w:rFonts w:ascii="Times New Roman" w:hAnsi="Times New Roman"/>
          <w:sz w:val="24"/>
        </w:rPr>
        <w:t>on apteegiteenus aga kättesaadav umbes pooltel</w:t>
      </w:r>
      <w:r w:rsidRPr="00E61ED6" w:rsidR="0015423E">
        <w:rPr>
          <w:rFonts w:ascii="Times New Roman" w:hAnsi="Times New Roman"/>
          <w:sz w:val="24"/>
        </w:rPr>
        <w:t>e elanikest</w:t>
      </w:r>
      <w:r w:rsidRPr="00E61ED6">
        <w:rPr>
          <w:rStyle w:val="Allmrkuseviide"/>
          <w:rFonts w:ascii="Times New Roman" w:hAnsi="Times New Roman"/>
          <w:sz w:val="24"/>
        </w:rPr>
        <w:footnoteReference w:id="9"/>
      </w:r>
      <w:r w:rsidRPr="00813BC9">
        <w:rPr>
          <w:rFonts w:ascii="Times New Roman" w:hAnsi="Times New Roman"/>
          <w:sz w:val="24"/>
        </w:rPr>
        <w:t xml:space="preserve">. </w:t>
      </w:r>
      <w:r w:rsidRPr="00E61ED6" w:rsidR="00135B40">
        <w:rPr>
          <w:rFonts w:ascii="Times New Roman" w:hAnsi="Times New Roman"/>
          <w:sz w:val="24"/>
        </w:rPr>
        <w:t xml:space="preserve">Kuivõrd </w:t>
      </w:r>
      <w:r w:rsidR="00E61ED6">
        <w:rPr>
          <w:rFonts w:ascii="Times New Roman" w:hAnsi="Times New Roman"/>
          <w:sz w:val="24"/>
        </w:rPr>
        <w:t>Statistikaameti andmetel e</w:t>
      </w:r>
      <w:r w:rsidR="00711257">
        <w:rPr>
          <w:rFonts w:ascii="Times New Roman" w:hAnsi="Times New Roman"/>
          <w:sz w:val="24"/>
        </w:rPr>
        <w:t xml:space="preserve">las </w:t>
      </w:r>
      <w:r w:rsidRPr="00E61ED6" w:rsidR="00135B40">
        <w:rPr>
          <w:rFonts w:ascii="Times New Roman" w:hAnsi="Times New Roman"/>
          <w:sz w:val="24"/>
        </w:rPr>
        <w:t>2025. aasta alguses maalises asustuspiirkonnas 337 792 vähemalt 15-aastast isikut</w:t>
      </w:r>
      <w:r w:rsidRPr="00813BC9" w:rsidR="00E61ED6">
        <w:rPr>
          <w:rStyle w:val="Allmrkuseviide"/>
          <w:rFonts w:ascii="Times New Roman" w:hAnsi="Times New Roman"/>
          <w:sz w:val="24"/>
        </w:rPr>
        <w:footnoteReference w:id="10"/>
      </w:r>
      <w:r w:rsidRPr="00E61ED6" w:rsidR="00135B40">
        <w:rPr>
          <w:rFonts w:ascii="Times New Roman" w:hAnsi="Times New Roman"/>
          <w:sz w:val="24"/>
        </w:rPr>
        <w:t xml:space="preserve"> ehk 25% kogu elanikkonnast</w:t>
      </w:r>
      <w:r w:rsidRPr="00813BC9" w:rsidR="00E61ED6">
        <w:rPr>
          <w:rStyle w:val="Allmrkuseviide"/>
          <w:rFonts w:ascii="Times New Roman" w:hAnsi="Times New Roman"/>
          <w:sz w:val="24"/>
        </w:rPr>
        <w:footnoteReference w:id="11"/>
      </w:r>
      <w:r w:rsidRPr="00E61ED6" w:rsidR="002D2F38">
        <w:rPr>
          <w:rFonts w:ascii="Times New Roman" w:hAnsi="Times New Roman"/>
          <w:sz w:val="24"/>
        </w:rPr>
        <w:t xml:space="preserve">, </w:t>
      </w:r>
      <w:r w:rsidRPr="00E61ED6">
        <w:rPr>
          <w:rFonts w:ascii="Times New Roman" w:hAnsi="Times New Roman"/>
          <w:sz w:val="24"/>
        </w:rPr>
        <w:t>a</w:t>
      </w:r>
      <w:r w:rsidRPr="00813BC9">
        <w:rPr>
          <w:rFonts w:ascii="Times New Roman" w:hAnsi="Times New Roman"/>
          <w:sz w:val="24"/>
        </w:rPr>
        <w:t xml:space="preserve">valdub potentsiaalne mõju </w:t>
      </w:r>
      <w:r w:rsidRPr="00E61ED6" w:rsidR="002D2F38">
        <w:rPr>
          <w:rFonts w:ascii="Times New Roman" w:hAnsi="Times New Roman"/>
          <w:sz w:val="24"/>
        </w:rPr>
        <w:t>12</w:t>
      </w:r>
      <w:r w:rsidRPr="00E61ED6" w:rsidR="002D2F38">
        <w:rPr>
          <w:rFonts w:ascii="Times New Roman" w:hAnsi="Times New Roman"/>
          <w:sz w:val="24"/>
        </w:rPr>
        <w:softHyphen/>
      </w:r>
      <w:r w:rsidRPr="00E61ED6" w:rsidR="002D2F38">
        <w:rPr>
          <w:rFonts w:ascii="Times New Roman" w:hAnsi="Times New Roman"/>
          <w:sz w:val="24"/>
        </w:rPr>
        <w:softHyphen/>
        <w:t>–</w:t>
      </w:r>
      <w:r w:rsidRPr="00813BC9">
        <w:rPr>
          <w:rFonts w:ascii="Times New Roman" w:hAnsi="Times New Roman"/>
          <w:sz w:val="24"/>
        </w:rPr>
        <w:t>15%-</w:t>
      </w:r>
      <w:proofErr w:type="spellStart"/>
      <w:r w:rsidRPr="00813BC9">
        <w:rPr>
          <w:rFonts w:ascii="Times New Roman" w:hAnsi="Times New Roman"/>
          <w:sz w:val="24"/>
        </w:rPr>
        <w:t>le</w:t>
      </w:r>
      <w:proofErr w:type="spellEnd"/>
      <w:r w:rsidRPr="00813BC9">
        <w:rPr>
          <w:rFonts w:ascii="Times New Roman" w:hAnsi="Times New Roman"/>
          <w:sz w:val="24"/>
        </w:rPr>
        <w:t xml:space="preserve"> elanikkonnast ning tegemist on keskmise suurusega sihtrühmaga.</w:t>
      </w:r>
    </w:p>
    <w:p w:rsidRPr="00813BC9" w:rsidR="00874946" w:rsidP="00AF5B07" w:rsidRDefault="00874946" w14:paraId="0244B94E" w14:textId="77777777">
      <w:pPr>
        <w:pStyle w:val="Loendilik"/>
        <w:ind w:left="0"/>
        <w:rPr>
          <w:rFonts w:ascii="Times New Roman" w:hAnsi="Times New Roman"/>
          <w:sz w:val="24"/>
        </w:rPr>
      </w:pPr>
    </w:p>
    <w:p w:rsidRPr="003C6CB7" w:rsidR="00694892" w:rsidP="00AF5B07" w:rsidRDefault="00694892" w14:paraId="3C6B1F30" w14:textId="2760F724">
      <w:pPr>
        <w:rPr>
          <w:rFonts w:ascii="Times New Roman" w:hAnsi="Times New Roman"/>
          <w:sz w:val="24"/>
        </w:rPr>
      </w:pPr>
      <w:r w:rsidRPr="6D8B494E">
        <w:rPr>
          <w:rFonts w:ascii="Times New Roman" w:hAnsi="Times New Roman"/>
          <w:sz w:val="24"/>
        </w:rPr>
        <w:t xml:space="preserve">Mõju võib </w:t>
      </w:r>
      <w:r w:rsidR="001251BD">
        <w:rPr>
          <w:rFonts w:ascii="Times New Roman" w:hAnsi="Times New Roman"/>
          <w:sz w:val="24"/>
        </w:rPr>
        <w:t xml:space="preserve">aga </w:t>
      </w:r>
      <w:r w:rsidRPr="6D8B494E">
        <w:rPr>
          <w:rFonts w:ascii="Times New Roman" w:hAnsi="Times New Roman"/>
          <w:sz w:val="24"/>
        </w:rPr>
        <w:t xml:space="preserve">pidada väheoluliseks, </w:t>
      </w:r>
      <w:r w:rsidRPr="00FD6813" w:rsidR="00FD6813">
        <w:rPr>
          <w:rFonts w:ascii="Times New Roman" w:hAnsi="Times New Roman"/>
          <w:sz w:val="24"/>
        </w:rPr>
        <w:t xml:space="preserve">kuna apteegibussi teenust ei ole praktikas kunagi osutatud ning selle kaotamisega ei kaasne </w:t>
      </w:r>
      <w:r w:rsidR="00BB3209">
        <w:rPr>
          <w:rFonts w:ascii="Times New Roman" w:hAnsi="Times New Roman"/>
          <w:sz w:val="24"/>
        </w:rPr>
        <w:t xml:space="preserve">seega </w:t>
      </w:r>
      <w:r w:rsidRPr="00FD6813" w:rsidR="00FD6813">
        <w:rPr>
          <w:rFonts w:ascii="Times New Roman" w:hAnsi="Times New Roman"/>
          <w:sz w:val="24"/>
        </w:rPr>
        <w:t xml:space="preserve">olemasoleva teenuse kadumist. Ravimite kättesaadavus </w:t>
      </w:r>
      <w:proofErr w:type="spellStart"/>
      <w:r w:rsidRPr="00FD6813" w:rsidR="00FD6813">
        <w:rPr>
          <w:rFonts w:ascii="Times New Roman" w:hAnsi="Times New Roman"/>
          <w:sz w:val="24"/>
        </w:rPr>
        <w:t>hajaasustuses</w:t>
      </w:r>
      <w:proofErr w:type="spellEnd"/>
      <w:r w:rsidRPr="00FD6813" w:rsidR="00FD6813">
        <w:rPr>
          <w:rFonts w:ascii="Times New Roman" w:hAnsi="Times New Roman"/>
          <w:sz w:val="24"/>
        </w:rPr>
        <w:t xml:space="preserve"> on tagatud </w:t>
      </w:r>
      <w:r w:rsidR="007911EF">
        <w:rPr>
          <w:rFonts w:ascii="Times New Roman" w:hAnsi="Times New Roman"/>
          <w:sz w:val="24"/>
        </w:rPr>
        <w:t>muul</w:t>
      </w:r>
      <w:r w:rsidR="008818AB">
        <w:rPr>
          <w:rFonts w:ascii="Times New Roman" w:hAnsi="Times New Roman"/>
          <w:sz w:val="24"/>
        </w:rPr>
        <w:t xml:space="preserve"> viisi</w:t>
      </w:r>
      <w:r w:rsidR="007911EF">
        <w:rPr>
          <w:rFonts w:ascii="Times New Roman" w:hAnsi="Times New Roman"/>
          <w:sz w:val="24"/>
        </w:rPr>
        <w:t>l</w:t>
      </w:r>
      <w:r w:rsidRPr="00FD6813" w:rsidR="00FD6813">
        <w:rPr>
          <w:rFonts w:ascii="Times New Roman" w:hAnsi="Times New Roman"/>
          <w:sz w:val="24"/>
        </w:rPr>
        <w:t xml:space="preserve">, </w:t>
      </w:r>
      <w:r w:rsidR="007911EF">
        <w:rPr>
          <w:rFonts w:ascii="Times New Roman" w:hAnsi="Times New Roman"/>
          <w:sz w:val="24"/>
        </w:rPr>
        <w:t xml:space="preserve">muu </w:t>
      </w:r>
      <w:r w:rsidRPr="00FD6813" w:rsidR="00FD6813">
        <w:rPr>
          <w:rFonts w:ascii="Times New Roman" w:hAnsi="Times New Roman"/>
          <w:sz w:val="24"/>
        </w:rPr>
        <w:t xml:space="preserve">hulgas ravimite </w:t>
      </w:r>
      <w:proofErr w:type="spellStart"/>
      <w:r w:rsidRPr="00FD6813" w:rsidR="00FD6813">
        <w:rPr>
          <w:rFonts w:ascii="Times New Roman" w:hAnsi="Times New Roman"/>
          <w:sz w:val="24"/>
        </w:rPr>
        <w:t>kaugmüük</w:t>
      </w:r>
      <w:proofErr w:type="spellEnd"/>
      <w:r w:rsidRPr="00FD6813" w:rsidR="00FD6813">
        <w:rPr>
          <w:rFonts w:ascii="Times New Roman" w:hAnsi="Times New Roman"/>
          <w:sz w:val="24"/>
        </w:rPr>
        <w:t xml:space="preserve">, kojukanne, erandid </w:t>
      </w:r>
      <w:r w:rsidRPr="00FD6813" w:rsidR="00FD6813">
        <w:rPr>
          <w:rFonts w:ascii="Times New Roman" w:hAnsi="Times New Roman"/>
          <w:sz w:val="24"/>
        </w:rPr>
        <w:lastRenderedPageBreak/>
        <w:t>väikesaartel ning vajaduse</w:t>
      </w:r>
      <w:r w:rsidR="00A3359F">
        <w:rPr>
          <w:rFonts w:ascii="Times New Roman" w:hAnsi="Times New Roman"/>
          <w:sz w:val="24"/>
        </w:rPr>
        <w:t xml:space="preserve"> korral</w:t>
      </w:r>
      <w:r w:rsidRPr="00FD6813" w:rsidR="00FD6813">
        <w:rPr>
          <w:rFonts w:ascii="Times New Roman" w:hAnsi="Times New Roman"/>
          <w:sz w:val="24"/>
        </w:rPr>
        <w:t xml:space="preserve"> tervishoiutöötajate kaudu ravimite väljastamine. Seetõttu ei kaasne muudatusega olulisi riske ega negatiivseid kõrvalmõjusid tervishoiukorraldusele ega elanike ravimite kättesaadavusele.</w:t>
      </w:r>
      <w:commentRangeEnd w:id="10"/>
      <w:r w:rsidR="00DC7870">
        <w:rPr>
          <w:rStyle w:val="Kommentaariviide"/>
        </w:rPr>
        <w:commentReference w:id="10"/>
      </w:r>
    </w:p>
    <w:p w:rsidR="00A3359F" w:rsidP="00AF5B07" w:rsidRDefault="00A3359F" w14:paraId="6227E8E0" w14:textId="77777777">
      <w:pPr>
        <w:rPr>
          <w:rFonts w:ascii="Times New Roman" w:hAnsi="Times New Roman"/>
          <w:sz w:val="24"/>
          <w:u w:val="single"/>
        </w:rPr>
      </w:pPr>
    </w:p>
    <w:p w:rsidRPr="00A3359F" w:rsidR="434AF85B" w:rsidP="00AF5B07" w:rsidRDefault="0A22DAC8" w14:paraId="1D57992B" w14:textId="35784B80">
      <w:pPr>
        <w:rPr>
          <w:rFonts w:ascii="Times New Roman" w:hAnsi="Times New Roman"/>
          <w:szCs w:val="22"/>
        </w:rPr>
      </w:pPr>
      <w:r w:rsidRPr="00A3359F">
        <w:rPr>
          <w:rFonts w:ascii="Times New Roman" w:hAnsi="Times New Roman"/>
          <w:sz w:val="24"/>
          <w:u w:val="single"/>
        </w:rPr>
        <w:t>Mõju valdkond:</w:t>
      </w:r>
      <w:r w:rsidRPr="00A3359F">
        <w:rPr>
          <w:rFonts w:ascii="Times New Roman" w:hAnsi="Times New Roman"/>
          <w:sz w:val="24"/>
        </w:rPr>
        <w:t xml:space="preserve"> </w:t>
      </w:r>
      <w:r w:rsidR="00A3359F">
        <w:rPr>
          <w:rFonts w:ascii="Times New Roman" w:hAnsi="Times New Roman"/>
          <w:sz w:val="24"/>
        </w:rPr>
        <w:t xml:space="preserve">mõju </w:t>
      </w:r>
      <w:r w:rsidRPr="00A3359F">
        <w:rPr>
          <w:rFonts w:ascii="Times New Roman" w:hAnsi="Times New Roman"/>
          <w:sz w:val="24"/>
        </w:rPr>
        <w:t>majandus</w:t>
      </w:r>
      <w:r w:rsidR="00A3359F">
        <w:rPr>
          <w:rFonts w:ascii="Times New Roman" w:hAnsi="Times New Roman"/>
          <w:sz w:val="24"/>
        </w:rPr>
        <w:t>ele</w:t>
      </w:r>
    </w:p>
    <w:p w:rsidRPr="0057201A" w:rsidR="00B228B6" w:rsidP="00AF5B07" w:rsidRDefault="00B228B6" w14:paraId="1FB7BAF4" w14:textId="77777777">
      <w:pPr>
        <w:pStyle w:val="Loendilik"/>
        <w:ind w:left="360"/>
        <w:rPr>
          <w:rFonts w:ascii="Times New Roman" w:hAnsi="Times New Roman"/>
          <w:szCs w:val="22"/>
        </w:rPr>
      </w:pPr>
    </w:p>
    <w:p w:rsidRPr="007F77CC" w:rsidR="00B228B6" w:rsidP="00AF5B07" w:rsidRDefault="00B228B6" w14:paraId="62CE6883" w14:textId="1FCFB383">
      <w:pPr>
        <w:rPr>
          <w:rFonts w:ascii="Times New Roman" w:hAnsi="Times New Roman"/>
          <w:sz w:val="24"/>
        </w:rPr>
      </w:pPr>
      <w:r w:rsidRPr="0018628F">
        <w:rPr>
          <w:rFonts w:ascii="Times New Roman" w:hAnsi="Times New Roman"/>
          <w:sz w:val="24"/>
          <w:u w:val="single"/>
        </w:rPr>
        <w:t>Sihtrühm</w:t>
      </w:r>
      <w:r w:rsidRPr="7F9873E2">
        <w:rPr>
          <w:rFonts w:ascii="Times New Roman" w:hAnsi="Times New Roman"/>
          <w:sz w:val="24"/>
        </w:rPr>
        <w:t>: apteegid</w:t>
      </w:r>
      <w:r>
        <w:rPr>
          <w:rFonts w:ascii="Times New Roman" w:hAnsi="Times New Roman"/>
          <w:sz w:val="24"/>
        </w:rPr>
        <w:t xml:space="preserve"> (vt sihtrühma kirjeldust </w:t>
      </w:r>
      <w:r w:rsidR="00F53635">
        <w:rPr>
          <w:rFonts w:ascii="Times New Roman" w:hAnsi="Times New Roman"/>
          <w:sz w:val="24"/>
        </w:rPr>
        <w:t>muudatus nr 4</w:t>
      </w:r>
      <w:r>
        <w:rPr>
          <w:rFonts w:ascii="Times New Roman" w:hAnsi="Times New Roman"/>
          <w:sz w:val="24"/>
        </w:rPr>
        <w:t xml:space="preserve"> juures)</w:t>
      </w:r>
    </w:p>
    <w:p w:rsidR="00AF5B07" w:rsidP="00AF5B07" w:rsidRDefault="00AF5B07" w14:paraId="05FB083F" w14:textId="77777777">
      <w:pPr>
        <w:rPr>
          <w:rFonts w:ascii="Times New Roman" w:hAnsi="Times New Roman"/>
          <w:sz w:val="24"/>
        </w:rPr>
      </w:pPr>
    </w:p>
    <w:p w:rsidR="434AF85B" w:rsidP="00AF5B07" w:rsidRDefault="0A22DAC8" w14:paraId="5406F80A" w14:textId="6D38BFFE">
      <w:r w:rsidRPr="6D8B494E">
        <w:rPr>
          <w:rFonts w:ascii="Times New Roman" w:hAnsi="Times New Roman"/>
          <w:sz w:val="24"/>
        </w:rPr>
        <w:t xml:space="preserve">Mõju võib pidada väheoluliseks, kuna mõju ulatus ja </w:t>
      </w:r>
      <w:r w:rsidR="00A3359F">
        <w:rPr>
          <w:rFonts w:ascii="Times New Roman" w:hAnsi="Times New Roman"/>
          <w:sz w:val="24"/>
        </w:rPr>
        <w:t xml:space="preserve">avaldumise </w:t>
      </w:r>
      <w:r w:rsidRPr="6D8B494E">
        <w:rPr>
          <w:rFonts w:ascii="Times New Roman" w:hAnsi="Times New Roman"/>
          <w:sz w:val="24"/>
        </w:rPr>
        <w:t xml:space="preserve">sagedus on vähesed ning muudatusega ei kaasne olulisi riske ega negatiivseid kõrvalmõjusid. Mõju ulatus on väike, sest apteegid ei ole </w:t>
      </w:r>
      <w:r w:rsidRPr="6D8B494E" w:rsidR="3BC448E8">
        <w:rPr>
          <w:rFonts w:ascii="Times New Roman" w:hAnsi="Times New Roman"/>
          <w:sz w:val="24"/>
        </w:rPr>
        <w:t>20</w:t>
      </w:r>
      <w:r w:rsidR="00D20CE3">
        <w:rPr>
          <w:rFonts w:ascii="Times New Roman" w:hAnsi="Times New Roman"/>
          <w:sz w:val="24"/>
        </w:rPr>
        <w:t>14</w:t>
      </w:r>
      <w:r w:rsidRPr="6D8B494E" w:rsidR="3BC448E8">
        <w:rPr>
          <w:rFonts w:ascii="Times New Roman" w:hAnsi="Times New Roman"/>
          <w:sz w:val="24"/>
        </w:rPr>
        <w:t xml:space="preserve">. aastast </w:t>
      </w:r>
      <w:r w:rsidR="002305A4">
        <w:rPr>
          <w:rFonts w:ascii="Times New Roman" w:hAnsi="Times New Roman"/>
          <w:sz w:val="24"/>
        </w:rPr>
        <w:t>kuni eelnõu koostamiseni</w:t>
      </w:r>
      <w:r w:rsidRPr="6D8B494E" w:rsidR="3BC448E8">
        <w:rPr>
          <w:rFonts w:ascii="Times New Roman" w:hAnsi="Times New Roman"/>
          <w:sz w:val="24"/>
        </w:rPr>
        <w:t xml:space="preserve"> </w:t>
      </w:r>
      <w:r w:rsidRPr="6D8B494E">
        <w:rPr>
          <w:rFonts w:ascii="Times New Roman" w:hAnsi="Times New Roman"/>
          <w:sz w:val="24"/>
        </w:rPr>
        <w:t xml:space="preserve">apteegibussi </w:t>
      </w:r>
      <w:r w:rsidRPr="6D8B494E" w:rsidR="35DD4491">
        <w:rPr>
          <w:rFonts w:ascii="Times New Roman" w:hAnsi="Times New Roman"/>
          <w:sz w:val="24"/>
        </w:rPr>
        <w:t>võimalust</w:t>
      </w:r>
      <w:r w:rsidR="00A3359F">
        <w:rPr>
          <w:rFonts w:ascii="Times New Roman" w:hAnsi="Times New Roman"/>
          <w:sz w:val="24"/>
        </w:rPr>
        <w:t xml:space="preserve"> kasutanud</w:t>
      </w:r>
      <w:r w:rsidRPr="6D8B494E" w:rsidR="35DD4491">
        <w:rPr>
          <w:rFonts w:ascii="Times New Roman" w:hAnsi="Times New Roman"/>
          <w:sz w:val="24"/>
        </w:rPr>
        <w:t xml:space="preserve">. Tegevus on </w:t>
      </w:r>
      <w:r w:rsidRPr="6D8B494E" w:rsidR="7DB07383">
        <w:rPr>
          <w:rFonts w:ascii="Times New Roman" w:hAnsi="Times New Roman"/>
          <w:sz w:val="24"/>
        </w:rPr>
        <w:t xml:space="preserve">teenuseosutajale </w:t>
      </w:r>
      <w:r w:rsidR="004E713B">
        <w:rPr>
          <w:rFonts w:ascii="Times New Roman" w:hAnsi="Times New Roman"/>
          <w:sz w:val="24"/>
        </w:rPr>
        <w:t xml:space="preserve">väga </w:t>
      </w:r>
      <w:r w:rsidRPr="6D8B494E" w:rsidR="35DD4491">
        <w:rPr>
          <w:rFonts w:ascii="Times New Roman" w:hAnsi="Times New Roman"/>
          <w:sz w:val="24"/>
        </w:rPr>
        <w:t xml:space="preserve">ressursimahukas ja majanduslikult vähem tõhus kui seadusega antud teised võimalused </w:t>
      </w:r>
      <w:proofErr w:type="spellStart"/>
      <w:r w:rsidRPr="6D8B494E" w:rsidR="35DD4491">
        <w:rPr>
          <w:rFonts w:ascii="Times New Roman" w:hAnsi="Times New Roman"/>
          <w:sz w:val="24"/>
        </w:rPr>
        <w:t>hajaasu</w:t>
      </w:r>
      <w:r w:rsidR="00BB3209">
        <w:rPr>
          <w:rFonts w:ascii="Times New Roman" w:hAnsi="Times New Roman"/>
          <w:sz w:val="24"/>
        </w:rPr>
        <w:t>s</w:t>
      </w:r>
      <w:r w:rsidRPr="6D8B494E" w:rsidR="35DD4491">
        <w:rPr>
          <w:rFonts w:ascii="Times New Roman" w:hAnsi="Times New Roman"/>
          <w:sz w:val="24"/>
        </w:rPr>
        <w:t>tuspiirkondades</w:t>
      </w:r>
      <w:proofErr w:type="spellEnd"/>
      <w:r w:rsidRPr="6D8B494E" w:rsidR="35DD4491">
        <w:rPr>
          <w:rFonts w:ascii="Times New Roman" w:hAnsi="Times New Roman"/>
          <w:sz w:val="24"/>
        </w:rPr>
        <w:t xml:space="preserve"> klientideni jõuda.</w:t>
      </w:r>
      <w:r w:rsidRPr="6D8B494E">
        <w:rPr>
          <w:rFonts w:ascii="Times New Roman" w:hAnsi="Times New Roman"/>
          <w:sz w:val="24"/>
        </w:rPr>
        <w:t xml:space="preserve"> Seega</w:t>
      </w:r>
      <w:r w:rsidR="00A3359F">
        <w:rPr>
          <w:rFonts w:ascii="Times New Roman" w:hAnsi="Times New Roman"/>
          <w:sz w:val="24"/>
        </w:rPr>
        <w:t xml:space="preserve"> ei mõjuta</w:t>
      </w:r>
      <w:r w:rsidRPr="6D8B494E">
        <w:rPr>
          <w:rFonts w:ascii="Times New Roman" w:hAnsi="Times New Roman"/>
          <w:sz w:val="24"/>
        </w:rPr>
        <w:t xml:space="preserve"> kavandatud muudatus</w:t>
      </w:r>
      <w:r w:rsidR="00A3359F">
        <w:rPr>
          <w:rFonts w:ascii="Times New Roman" w:hAnsi="Times New Roman"/>
          <w:sz w:val="24"/>
        </w:rPr>
        <w:t xml:space="preserve"> </w:t>
      </w:r>
      <w:proofErr w:type="spellStart"/>
      <w:r w:rsidRPr="6D8B494E">
        <w:rPr>
          <w:rFonts w:ascii="Times New Roman" w:hAnsi="Times New Roman"/>
          <w:sz w:val="24"/>
        </w:rPr>
        <w:t>ettevõtetevahelist</w:t>
      </w:r>
      <w:proofErr w:type="spellEnd"/>
      <w:r w:rsidRPr="6D8B494E">
        <w:rPr>
          <w:rFonts w:ascii="Times New Roman" w:hAnsi="Times New Roman"/>
          <w:sz w:val="24"/>
        </w:rPr>
        <w:t xml:space="preserve"> konkurentsi, äritegevuse aktiivsust, ettevõtete jätkusuutlikkust või elujõulisust. </w:t>
      </w:r>
    </w:p>
    <w:p w:rsidR="7F9873E2" w:rsidP="00AF5B07" w:rsidRDefault="7F9873E2" w14:paraId="7FDAAFD2" w14:textId="527C7A91">
      <w:pPr>
        <w:rPr>
          <w:rFonts w:ascii="Times New Roman" w:hAnsi="Times New Roman"/>
          <w:sz w:val="24"/>
        </w:rPr>
      </w:pPr>
    </w:p>
    <w:p w:rsidRPr="00A3359F" w:rsidR="447B9241" w:rsidP="00AF5B07" w:rsidRDefault="31E8307F" w14:paraId="7622E2D8" w14:textId="761D2EB7">
      <w:pPr>
        <w:rPr>
          <w:rFonts w:ascii="Times New Roman" w:hAnsi="Times New Roman"/>
          <w:sz w:val="24"/>
        </w:rPr>
      </w:pPr>
      <w:r w:rsidRPr="00A3359F">
        <w:rPr>
          <w:rFonts w:ascii="Times New Roman" w:hAnsi="Times New Roman"/>
          <w:sz w:val="24"/>
          <w:u w:val="single"/>
        </w:rPr>
        <w:t>Mõju valdkond:</w:t>
      </w:r>
      <w:r w:rsidRPr="00A3359F">
        <w:rPr>
          <w:rFonts w:ascii="Times New Roman" w:hAnsi="Times New Roman"/>
          <w:sz w:val="24"/>
        </w:rPr>
        <w:t xml:space="preserve"> riigivalitsemine </w:t>
      </w:r>
    </w:p>
    <w:p w:rsidRPr="0057201A" w:rsidR="00B228B6" w:rsidP="00AF5B07" w:rsidRDefault="00B228B6" w14:paraId="5016807D" w14:textId="77777777">
      <w:pPr>
        <w:pStyle w:val="Loendilik"/>
        <w:ind w:left="360"/>
        <w:rPr>
          <w:rFonts w:ascii="Times New Roman" w:hAnsi="Times New Roman"/>
          <w:sz w:val="24"/>
        </w:rPr>
      </w:pPr>
    </w:p>
    <w:p w:rsidR="00B228B6" w:rsidP="00AF5B07" w:rsidRDefault="00B228B6" w14:paraId="72423739" w14:textId="77777777">
      <w:pPr>
        <w:rPr>
          <w:rFonts w:ascii="Times New Roman" w:hAnsi="Times New Roman"/>
          <w:sz w:val="24"/>
        </w:rPr>
      </w:pPr>
      <w:r w:rsidRPr="0018628F">
        <w:rPr>
          <w:rFonts w:ascii="Times New Roman" w:hAnsi="Times New Roman"/>
          <w:sz w:val="24"/>
          <w:u w:val="single"/>
        </w:rPr>
        <w:t>Sihtrühm</w:t>
      </w:r>
      <w:r w:rsidRPr="7F9873E2">
        <w:rPr>
          <w:rFonts w:ascii="Times New Roman" w:hAnsi="Times New Roman"/>
          <w:sz w:val="24"/>
        </w:rPr>
        <w:t>: Ravimiamet</w:t>
      </w:r>
    </w:p>
    <w:p w:rsidR="00B228B6" w:rsidP="00AF5B07" w:rsidRDefault="00B228B6" w14:paraId="2C2E0BDD" w14:textId="77777777">
      <w:pPr>
        <w:rPr>
          <w:rFonts w:ascii="Times New Roman" w:hAnsi="Times New Roman"/>
          <w:sz w:val="24"/>
        </w:rPr>
      </w:pPr>
    </w:p>
    <w:p w:rsidR="00C17982" w:rsidP="00AF5B07" w:rsidRDefault="447B9241" w14:paraId="0F5FFD15" w14:textId="5D43AF1F">
      <w:pPr>
        <w:rPr>
          <w:rFonts w:ascii="Times New Roman" w:hAnsi="Times New Roman"/>
          <w:sz w:val="24"/>
        </w:rPr>
      </w:pPr>
      <w:r w:rsidRPr="7F9873E2">
        <w:rPr>
          <w:rFonts w:ascii="Times New Roman" w:hAnsi="Times New Roman"/>
          <w:sz w:val="24"/>
        </w:rPr>
        <w:t>Mõju võib pidada</w:t>
      </w:r>
      <w:r w:rsidR="00E83E89">
        <w:rPr>
          <w:rFonts w:ascii="Times New Roman" w:hAnsi="Times New Roman"/>
          <w:sz w:val="24"/>
        </w:rPr>
        <w:t xml:space="preserve"> </w:t>
      </w:r>
      <w:r w:rsidRPr="6D8B494E" w:rsidR="31E8307F">
        <w:rPr>
          <w:rFonts w:ascii="Times New Roman" w:hAnsi="Times New Roman"/>
          <w:sz w:val="24"/>
        </w:rPr>
        <w:t xml:space="preserve">väheoluliseks. </w:t>
      </w:r>
      <w:r w:rsidRPr="6C9FDD60" w:rsidR="00E87F9C">
        <w:rPr>
          <w:rFonts w:ascii="Times New Roman" w:hAnsi="Times New Roman"/>
          <w:sz w:val="24"/>
        </w:rPr>
        <w:t xml:space="preserve">Muudatus vähendab Ravimiameti halduskoormust </w:t>
      </w:r>
      <w:r w:rsidR="00A3359F">
        <w:rPr>
          <w:rFonts w:ascii="Times New Roman" w:hAnsi="Times New Roman"/>
          <w:sz w:val="24"/>
        </w:rPr>
        <w:t>ning</w:t>
      </w:r>
      <w:r w:rsidRPr="6C9FDD60" w:rsidR="00E87F9C">
        <w:rPr>
          <w:rFonts w:ascii="Times New Roman" w:hAnsi="Times New Roman"/>
          <w:sz w:val="24"/>
        </w:rPr>
        <w:t xml:space="preserve"> muudab tööjaotuse </w:t>
      </w:r>
      <w:r w:rsidR="00A3359F">
        <w:rPr>
          <w:rFonts w:ascii="Times New Roman" w:hAnsi="Times New Roman"/>
          <w:sz w:val="24"/>
        </w:rPr>
        <w:t>ja</w:t>
      </w:r>
      <w:r w:rsidRPr="6C9FDD60" w:rsidR="00E87F9C">
        <w:rPr>
          <w:rFonts w:ascii="Times New Roman" w:hAnsi="Times New Roman"/>
          <w:sz w:val="24"/>
        </w:rPr>
        <w:t xml:space="preserve"> ressursikasutuse selgemaks, sest eraldi valmisolekut ei pea enam apteegibussi </w:t>
      </w:r>
      <w:r w:rsidR="00D1055C">
        <w:rPr>
          <w:rFonts w:ascii="Times New Roman" w:hAnsi="Times New Roman"/>
          <w:sz w:val="24"/>
        </w:rPr>
        <w:t xml:space="preserve">teenuse osutamise soovi </w:t>
      </w:r>
      <w:r w:rsidRPr="6C9FDD60" w:rsidR="00E87F9C">
        <w:rPr>
          <w:rFonts w:ascii="Times New Roman" w:hAnsi="Times New Roman"/>
          <w:sz w:val="24"/>
        </w:rPr>
        <w:t>jaoks hoidma</w:t>
      </w:r>
      <w:r w:rsidRPr="6C9FDD60" w:rsidR="00B379F7">
        <w:rPr>
          <w:rFonts w:ascii="Times New Roman" w:hAnsi="Times New Roman"/>
          <w:sz w:val="24"/>
        </w:rPr>
        <w:t>.</w:t>
      </w:r>
    </w:p>
    <w:p w:rsidR="7F9873E2" w:rsidP="00AF5B07" w:rsidRDefault="7F9873E2" w14:paraId="0728DE46" w14:textId="50DD8291">
      <w:pPr>
        <w:rPr>
          <w:rFonts w:ascii="Times New Roman" w:hAnsi="Times New Roman"/>
          <w:sz w:val="24"/>
        </w:rPr>
      </w:pPr>
    </w:p>
    <w:p w:rsidRPr="00A3359F" w:rsidR="00235910" w:rsidP="00AF5B07" w:rsidRDefault="200C2122" w14:paraId="0B37C5EB" w14:textId="6C2D4347">
      <w:pPr>
        <w:rPr>
          <w:b/>
          <w:bCs/>
        </w:rPr>
      </w:pPr>
      <w:r w:rsidRPr="00A3359F">
        <w:rPr>
          <w:rFonts w:ascii="Times New Roman" w:hAnsi="Times New Roman"/>
          <w:b/>
          <w:sz w:val="24"/>
        </w:rPr>
        <w:t>Kavandatav muudatus: sotsiaalhoolekande seaduse muudatusega kaob sotsiaalteenuse osutajal kohustus tegevusloa taotlemisel esitada Terviseameti väljastatud terviseohut</w:t>
      </w:r>
      <w:r w:rsidRPr="00A3359F" w:rsidR="0EDF30BE">
        <w:rPr>
          <w:rFonts w:ascii="Times New Roman" w:hAnsi="Times New Roman"/>
          <w:b/>
          <w:sz w:val="24"/>
        </w:rPr>
        <w:t xml:space="preserve">use hinnang. </w:t>
      </w:r>
    </w:p>
    <w:p w:rsidRPr="00813BC9" w:rsidR="00BA01D6" w:rsidP="00AF5B07" w:rsidRDefault="00BA01D6" w14:paraId="2F8CDE7B" w14:textId="77777777">
      <w:pPr>
        <w:rPr>
          <w:rFonts w:ascii="Times New Roman" w:hAnsi="Times New Roman"/>
          <w:sz w:val="24"/>
        </w:rPr>
      </w:pPr>
    </w:p>
    <w:p w:rsidRPr="00A3359F" w:rsidR="00BA01D6" w:rsidP="00AF5B07" w:rsidRDefault="00BA01D6" w14:paraId="2312C367" w14:textId="6CBADA1D">
      <w:pPr>
        <w:rPr>
          <w:rFonts w:ascii="Times New Roman" w:hAnsi="Times New Roman"/>
          <w:sz w:val="24"/>
          <w:u w:val="single"/>
        </w:rPr>
      </w:pPr>
      <w:r w:rsidRPr="00A3359F">
        <w:rPr>
          <w:rFonts w:ascii="Times New Roman" w:hAnsi="Times New Roman"/>
          <w:sz w:val="24"/>
          <w:u w:val="single"/>
        </w:rPr>
        <w:t>Mõju valdkond</w:t>
      </w:r>
      <w:r w:rsidRPr="00A3359F">
        <w:rPr>
          <w:rFonts w:ascii="Times New Roman" w:hAnsi="Times New Roman"/>
          <w:sz w:val="24"/>
        </w:rPr>
        <w:t>: mõju</w:t>
      </w:r>
      <w:r w:rsidRPr="00A3359F" w:rsidR="00A3359F">
        <w:rPr>
          <w:rFonts w:ascii="Times New Roman" w:hAnsi="Times New Roman"/>
          <w:sz w:val="24"/>
        </w:rPr>
        <w:t xml:space="preserve"> majandus</w:t>
      </w:r>
      <w:r w:rsidR="00A3359F">
        <w:rPr>
          <w:rFonts w:ascii="Times New Roman" w:hAnsi="Times New Roman"/>
          <w:sz w:val="24"/>
        </w:rPr>
        <w:t>ele</w:t>
      </w:r>
    </w:p>
    <w:p w:rsidR="00A97E26" w:rsidP="00AF5B07" w:rsidRDefault="00A97E26" w14:paraId="71E1632A" w14:textId="77777777">
      <w:pPr>
        <w:pStyle w:val="Loendilik"/>
        <w:ind w:left="360"/>
        <w:rPr>
          <w:rFonts w:ascii="Times New Roman" w:hAnsi="Times New Roman"/>
          <w:sz w:val="24"/>
          <w:u w:val="single"/>
        </w:rPr>
      </w:pPr>
    </w:p>
    <w:p w:rsidR="00A3359F" w:rsidP="00AF5B07" w:rsidRDefault="00A97E26" w14:paraId="7B050837" w14:textId="397460A8">
      <w:pPr>
        <w:pStyle w:val="Loendilik"/>
        <w:ind w:left="0"/>
        <w:rPr>
          <w:rFonts w:ascii="Times New Roman" w:hAnsi="Times New Roman"/>
          <w:sz w:val="24"/>
        </w:rPr>
      </w:pPr>
      <w:r w:rsidRPr="0018628F">
        <w:rPr>
          <w:rFonts w:ascii="Times New Roman" w:hAnsi="Times New Roman"/>
          <w:sz w:val="24"/>
          <w:u w:val="single"/>
        </w:rPr>
        <w:t>Sihtrühm</w:t>
      </w:r>
      <w:r>
        <w:rPr>
          <w:rFonts w:ascii="Times New Roman" w:hAnsi="Times New Roman"/>
          <w:sz w:val="24"/>
        </w:rPr>
        <w:t xml:space="preserve">: </w:t>
      </w:r>
      <w:r w:rsidR="00D1055C">
        <w:rPr>
          <w:rFonts w:ascii="Times New Roman" w:hAnsi="Times New Roman"/>
          <w:sz w:val="24"/>
        </w:rPr>
        <w:t>s</w:t>
      </w:r>
      <w:r>
        <w:rPr>
          <w:rFonts w:ascii="Times New Roman" w:hAnsi="Times New Roman"/>
          <w:sz w:val="24"/>
        </w:rPr>
        <w:t>otsiaalteenuse osutajad</w:t>
      </w:r>
    </w:p>
    <w:p w:rsidR="00A3359F" w:rsidP="00AF5B07" w:rsidRDefault="00A3359F" w14:paraId="5CFAA058" w14:textId="77777777">
      <w:pPr>
        <w:pStyle w:val="Loendilik"/>
        <w:ind w:left="0"/>
        <w:rPr>
          <w:rFonts w:ascii="Times New Roman" w:hAnsi="Times New Roman"/>
          <w:sz w:val="24"/>
        </w:rPr>
      </w:pPr>
    </w:p>
    <w:p w:rsidR="00A97E26" w:rsidP="00AF5B07" w:rsidRDefault="00A97E26" w14:paraId="3D1DBCA7" w14:textId="6CBB44C0">
      <w:pPr>
        <w:pStyle w:val="Loendilik"/>
        <w:ind w:left="0"/>
        <w:rPr>
          <w:rFonts w:ascii="Times New Roman" w:hAnsi="Times New Roman"/>
          <w:sz w:val="24"/>
        </w:rPr>
      </w:pPr>
      <w:r>
        <w:rPr>
          <w:rFonts w:ascii="Times New Roman" w:hAnsi="Times New Roman"/>
          <w:sz w:val="24"/>
        </w:rPr>
        <w:t xml:space="preserve">2024. aasta lõpu seisuga oli Eestis 38 asendus- ja perekodu, </w:t>
      </w:r>
      <w:proofErr w:type="spellStart"/>
      <w:r>
        <w:rPr>
          <w:rFonts w:ascii="Times New Roman" w:hAnsi="Times New Roman"/>
          <w:sz w:val="24"/>
        </w:rPr>
        <w:t>üldhooldusteenust</w:t>
      </w:r>
      <w:proofErr w:type="spellEnd"/>
      <w:r>
        <w:rPr>
          <w:rFonts w:ascii="Times New Roman" w:hAnsi="Times New Roman"/>
          <w:sz w:val="24"/>
        </w:rPr>
        <w:t xml:space="preserve"> osutas 180, erihoolekandeteenust 232, turvakoduteenust 14, päevahoiuteenust 9 ja lapsehoiuteenust </w:t>
      </w:r>
      <w:r w:rsidRPr="00487794">
        <w:rPr>
          <w:rFonts w:ascii="Times New Roman" w:hAnsi="Times New Roman"/>
          <w:sz w:val="24"/>
        </w:rPr>
        <w:t>158</w:t>
      </w:r>
      <w:r w:rsidR="00AF5B07">
        <w:rPr>
          <w:rFonts w:ascii="Times New Roman" w:hAnsi="Times New Roman"/>
          <w:sz w:val="24"/>
        </w:rPr>
        <w:t> </w:t>
      </w:r>
      <w:r>
        <w:rPr>
          <w:rFonts w:ascii="Times New Roman" w:hAnsi="Times New Roman"/>
          <w:sz w:val="24"/>
        </w:rPr>
        <w:t>asutust</w:t>
      </w:r>
      <w:r w:rsidR="00A3359F">
        <w:rPr>
          <w:rFonts w:ascii="Times New Roman" w:hAnsi="Times New Roman"/>
          <w:sz w:val="24"/>
        </w:rPr>
        <w:t>.</w:t>
      </w:r>
      <w:r>
        <w:rPr>
          <w:rStyle w:val="Allmrkuseviide"/>
          <w:rFonts w:ascii="Times New Roman" w:hAnsi="Times New Roman"/>
          <w:sz w:val="24"/>
        </w:rPr>
        <w:footnoteReference w:id="12"/>
      </w:r>
      <w:r>
        <w:rPr>
          <w:rFonts w:ascii="Times New Roman" w:hAnsi="Times New Roman"/>
          <w:sz w:val="24"/>
        </w:rPr>
        <w:t xml:space="preserve"> Tervishoiu</w:t>
      </w:r>
      <w:r w:rsidR="00A3359F">
        <w:rPr>
          <w:rFonts w:ascii="Times New Roman" w:hAnsi="Times New Roman"/>
          <w:sz w:val="24"/>
        </w:rPr>
        <w:t>-</w:t>
      </w:r>
      <w:r>
        <w:rPr>
          <w:rFonts w:ascii="Times New Roman" w:hAnsi="Times New Roman"/>
          <w:sz w:val="24"/>
        </w:rPr>
        <w:t xml:space="preserve"> ja sotsiaalhoolekandevaldkonda kuuluvatest ettevõtetest (2024.</w:t>
      </w:r>
      <w:r w:rsidR="00A3359F">
        <w:rPr>
          <w:rFonts w:ascii="Times New Roman" w:hAnsi="Times New Roman"/>
          <w:sz w:val="24"/>
        </w:rPr>
        <w:t xml:space="preserve"> </w:t>
      </w:r>
      <w:r>
        <w:rPr>
          <w:rFonts w:ascii="Times New Roman" w:hAnsi="Times New Roman"/>
          <w:sz w:val="24"/>
        </w:rPr>
        <w:t>a 2709</w:t>
      </w:r>
      <w:r>
        <w:rPr>
          <w:rStyle w:val="Allmrkuseviide"/>
          <w:rFonts w:ascii="Times New Roman" w:hAnsi="Times New Roman"/>
          <w:sz w:val="24"/>
        </w:rPr>
        <w:footnoteReference w:id="13"/>
      </w:r>
      <w:r>
        <w:rPr>
          <w:rFonts w:ascii="Times New Roman" w:hAnsi="Times New Roman"/>
          <w:sz w:val="24"/>
        </w:rPr>
        <w:t>) moodustavad 631 sotsiaalteenuse osutajat 23%</w:t>
      </w:r>
      <w:r w:rsidR="00D1055C">
        <w:rPr>
          <w:rFonts w:ascii="Times New Roman" w:hAnsi="Times New Roman"/>
          <w:sz w:val="24"/>
        </w:rPr>
        <w:t>, s</w:t>
      </w:r>
      <w:r>
        <w:rPr>
          <w:rFonts w:ascii="Times New Roman" w:hAnsi="Times New Roman"/>
          <w:sz w:val="24"/>
        </w:rPr>
        <w:t xml:space="preserve">eega </w:t>
      </w:r>
      <w:r w:rsidR="00D1055C">
        <w:rPr>
          <w:rFonts w:ascii="Times New Roman" w:hAnsi="Times New Roman"/>
          <w:sz w:val="24"/>
        </w:rPr>
        <w:t>on</w:t>
      </w:r>
      <w:r>
        <w:rPr>
          <w:rFonts w:ascii="Times New Roman" w:hAnsi="Times New Roman"/>
          <w:sz w:val="24"/>
        </w:rPr>
        <w:t xml:space="preserve"> sihtrühma suurus keskmi</w:t>
      </w:r>
      <w:r w:rsidR="00D1055C">
        <w:rPr>
          <w:rFonts w:ascii="Times New Roman" w:hAnsi="Times New Roman"/>
          <w:sz w:val="24"/>
        </w:rPr>
        <w:t>ne</w:t>
      </w:r>
      <w:r>
        <w:rPr>
          <w:rFonts w:ascii="Times New Roman" w:hAnsi="Times New Roman"/>
          <w:sz w:val="24"/>
        </w:rPr>
        <w:t xml:space="preserve">. </w:t>
      </w:r>
    </w:p>
    <w:p w:rsidRPr="00547EDF" w:rsidR="00A97E26" w:rsidP="00AF5B07" w:rsidRDefault="00A97E26" w14:paraId="49411789" w14:textId="77777777">
      <w:pPr>
        <w:pStyle w:val="Loendilik"/>
        <w:ind w:left="0"/>
        <w:rPr>
          <w:rFonts w:ascii="Times New Roman" w:hAnsi="Times New Roman"/>
          <w:sz w:val="24"/>
        </w:rPr>
      </w:pPr>
    </w:p>
    <w:p w:rsidR="00E81D5D" w:rsidP="00AF5B07" w:rsidRDefault="00BA01D6" w14:paraId="0473AC1E" w14:textId="190C0882">
      <w:pPr>
        <w:pStyle w:val="Loendilik"/>
        <w:ind w:left="0"/>
        <w:rPr>
          <w:rFonts w:ascii="Times New Roman" w:hAnsi="Times New Roman"/>
          <w:sz w:val="24"/>
        </w:rPr>
      </w:pPr>
      <w:r w:rsidRPr="6D8B494E">
        <w:rPr>
          <w:rFonts w:ascii="Times New Roman" w:hAnsi="Times New Roman"/>
          <w:sz w:val="24"/>
        </w:rPr>
        <w:t xml:space="preserve">Mõju võib pidada väheoluliseks, </w:t>
      </w:r>
      <w:r w:rsidR="00BB5C3F">
        <w:rPr>
          <w:rFonts w:ascii="Times New Roman" w:hAnsi="Times New Roman"/>
          <w:sz w:val="24"/>
        </w:rPr>
        <w:t>kuid po</w:t>
      </w:r>
      <w:r w:rsidR="00183688">
        <w:rPr>
          <w:rFonts w:ascii="Times New Roman" w:hAnsi="Times New Roman"/>
          <w:sz w:val="24"/>
        </w:rPr>
        <w:t xml:space="preserve">sitiivseks. </w:t>
      </w:r>
      <w:r w:rsidR="0074390D">
        <w:rPr>
          <w:rFonts w:ascii="Times New Roman" w:hAnsi="Times New Roman"/>
          <w:sz w:val="24"/>
        </w:rPr>
        <w:t>Kaasnevaid</w:t>
      </w:r>
      <w:r w:rsidRPr="6D8B494E">
        <w:rPr>
          <w:rFonts w:ascii="Times New Roman" w:hAnsi="Times New Roman"/>
          <w:sz w:val="24"/>
        </w:rPr>
        <w:t xml:space="preserve"> riske ega negatiivseid kõrvalmõjusid</w:t>
      </w:r>
      <w:r w:rsidR="0074390D">
        <w:rPr>
          <w:rFonts w:ascii="Times New Roman" w:hAnsi="Times New Roman"/>
          <w:sz w:val="24"/>
        </w:rPr>
        <w:t xml:space="preserve"> ei tuvastatud</w:t>
      </w:r>
      <w:r w:rsidRPr="6D8B494E">
        <w:rPr>
          <w:rFonts w:ascii="Times New Roman" w:hAnsi="Times New Roman"/>
          <w:sz w:val="24"/>
        </w:rPr>
        <w:t xml:space="preserve">. </w:t>
      </w:r>
      <w:r w:rsidRPr="00175754" w:rsidR="00175754">
        <w:rPr>
          <w:rFonts w:ascii="Times New Roman" w:hAnsi="Times New Roman"/>
          <w:sz w:val="24"/>
        </w:rPr>
        <w:t>Muudatuse tulemuse</w:t>
      </w:r>
      <w:r w:rsidR="00A3359F">
        <w:rPr>
          <w:rFonts w:ascii="Times New Roman" w:hAnsi="Times New Roman"/>
          <w:sz w:val="24"/>
        </w:rPr>
        <w:t xml:space="preserve">na </w:t>
      </w:r>
      <w:r w:rsidRPr="00175754" w:rsidR="00175754">
        <w:rPr>
          <w:rFonts w:ascii="Times New Roman" w:hAnsi="Times New Roman"/>
          <w:sz w:val="24"/>
        </w:rPr>
        <w:t>vähene</w:t>
      </w:r>
      <w:r w:rsidR="00A3359F">
        <w:rPr>
          <w:rFonts w:ascii="Times New Roman" w:hAnsi="Times New Roman"/>
          <w:sz w:val="24"/>
        </w:rPr>
        <w:t>vad</w:t>
      </w:r>
      <w:r w:rsidRPr="00175754" w:rsidR="00175754">
        <w:rPr>
          <w:rFonts w:ascii="Times New Roman" w:hAnsi="Times New Roman"/>
          <w:sz w:val="24"/>
        </w:rPr>
        <w:t xml:space="preserve"> halduskoormus ja ajakulu, kuna sotsiaalteenuse osutajad ei pea tegevusloa taotlemisel enam küsima eraldi terviseohutuse hinnangut Terviseametilt. See välistab vajaduse suhelda menetluse käigus paralleelselt nii </w:t>
      </w:r>
      <w:r w:rsidR="00175754">
        <w:rPr>
          <w:rFonts w:ascii="Times New Roman" w:hAnsi="Times New Roman"/>
          <w:sz w:val="24"/>
        </w:rPr>
        <w:t>SKA</w:t>
      </w:r>
      <w:r w:rsidRPr="00175754" w:rsidR="00175754">
        <w:rPr>
          <w:rFonts w:ascii="Times New Roman" w:hAnsi="Times New Roman"/>
          <w:sz w:val="24"/>
        </w:rPr>
        <w:t xml:space="preserve"> kui ka Terviseametiga.</w:t>
      </w:r>
      <w:r w:rsidRPr="6D8B494E">
        <w:rPr>
          <w:rFonts w:ascii="Times New Roman" w:hAnsi="Times New Roman"/>
          <w:sz w:val="24"/>
        </w:rPr>
        <w:t xml:space="preserve"> Kuna muudatus </w:t>
      </w:r>
      <w:r w:rsidR="00687EDF">
        <w:rPr>
          <w:rFonts w:ascii="Times New Roman" w:hAnsi="Times New Roman"/>
          <w:sz w:val="24"/>
        </w:rPr>
        <w:t>kehtib</w:t>
      </w:r>
      <w:r w:rsidRPr="6D8B494E">
        <w:rPr>
          <w:rFonts w:ascii="Times New Roman" w:hAnsi="Times New Roman"/>
          <w:sz w:val="24"/>
        </w:rPr>
        <w:t xml:space="preserve"> kõigile tegevusloa taotlejatele</w:t>
      </w:r>
      <w:r w:rsidR="00687EDF">
        <w:rPr>
          <w:rFonts w:ascii="Times New Roman" w:hAnsi="Times New Roman"/>
          <w:sz w:val="24"/>
        </w:rPr>
        <w:t xml:space="preserve"> ühtemoodi</w:t>
      </w:r>
      <w:r w:rsidRPr="6D8B494E">
        <w:rPr>
          <w:rFonts w:ascii="Times New Roman" w:hAnsi="Times New Roman"/>
          <w:sz w:val="24"/>
        </w:rPr>
        <w:t xml:space="preserve">, ei mõjuta kavandatud muudatus </w:t>
      </w:r>
      <w:proofErr w:type="spellStart"/>
      <w:r w:rsidRPr="6D8B494E">
        <w:rPr>
          <w:rFonts w:ascii="Times New Roman" w:hAnsi="Times New Roman"/>
          <w:sz w:val="24"/>
        </w:rPr>
        <w:t>ettevõtetevahelist</w:t>
      </w:r>
      <w:proofErr w:type="spellEnd"/>
      <w:r w:rsidRPr="6D8B494E">
        <w:rPr>
          <w:rFonts w:ascii="Times New Roman" w:hAnsi="Times New Roman"/>
          <w:sz w:val="24"/>
        </w:rPr>
        <w:t xml:space="preserve"> konkurentsi, äritegevuse aktiivsust, ettevõtete jätkusuutlikkust või elujõulisust.</w:t>
      </w:r>
    </w:p>
    <w:p w:rsidRPr="00E83E89" w:rsidR="004907E3" w:rsidP="00AF5B07" w:rsidRDefault="004907E3" w14:paraId="55A21095" w14:textId="77777777">
      <w:pPr>
        <w:pStyle w:val="Loendilik"/>
        <w:ind w:left="0"/>
      </w:pPr>
    </w:p>
    <w:p w:rsidRPr="00491E83" w:rsidR="0EDF30BE" w:rsidP="00AF5B07" w:rsidRDefault="0EDF30BE" w14:paraId="38786487" w14:textId="052B5693">
      <w:r w:rsidRPr="0042208E">
        <w:rPr>
          <w:rFonts w:ascii="Times New Roman" w:hAnsi="Times New Roman"/>
          <w:sz w:val="24"/>
          <w:u w:val="single"/>
        </w:rPr>
        <w:t>Mõju valdkond</w:t>
      </w:r>
      <w:r w:rsidRPr="0042208E">
        <w:rPr>
          <w:rFonts w:ascii="Times New Roman" w:hAnsi="Times New Roman"/>
          <w:sz w:val="24"/>
        </w:rPr>
        <w:t>: riigivalitsemine</w:t>
      </w:r>
    </w:p>
    <w:p w:rsidRPr="00235910" w:rsidR="007F0AFA" w:rsidP="00AF5B07" w:rsidRDefault="007F0AFA" w14:paraId="47E4E7B8" w14:textId="77777777">
      <w:pPr>
        <w:pStyle w:val="Loendilik"/>
        <w:ind w:left="360"/>
      </w:pPr>
    </w:p>
    <w:p w:rsidR="007F0AFA" w:rsidP="00AF5B07" w:rsidRDefault="007F0AFA" w14:paraId="338533C2" w14:textId="77777777">
      <w:pPr>
        <w:pStyle w:val="Loendilik"/>
        <w:ind w:left="0"/>
        <w:rPr>
          <w:rFonts w:ascii="Times New Roman" w:hAnsi="Times New Roman"/>
          <w:color w:val="FF0000"/>
          <w:sz w:val="24"/>
        </w:rPr>
      </w:pPr>
      <w:r w:rsidRPr="0018628F">
        <w:rPr>
          <w:rFonts w:ascii="Times New Roman" w:hAnsi="Times New Roman"/>
          <w:sz w:val="24"/>
          <w:u w:val="single"/>
        </w:rPr>
        <w:t>Sihtrühm</w:t>
      </w:r>
      <w:r w:rsidRPr="6D8B494E">
        <w:rPr>
          <w:rFonts w:ascii="Times New Roman" w:hAnsi="Times New Roman"/>
          <w:sz w:val="24"/>
        </w:rPr>
        <w:t xml:space="preserve">: </w:t>
      </w:r>
      <w:r w:rsidRPr="00502EFC">
        <w:rPr>
          <w:rFonts w:ascii="Times New Roman" w:hAnsi="Times New Roman"/>
          <w:sz w:val="24"/>
        </w:rPr>
        <w:t xml:space="preserve">Terviseamet, SKA, </w:t>
      </w:r>
      <w:proofErr w:type="spellStart"/>
      <w:r w:rsidRPr="00502EFC">
        <w:rPr>
          <w:rFonts w:ascii="Times New Roman" w:hAnsi="Times New Roman"/>
          <w:sz w:val="24"/>
        </w:rPr>
        <w:t>KOV-id</w:t>
      </w:r>
      <w:proofErr w:type="spellEnd"/>
      <w:r w:rsidRPr="00502EFC">
        <w:rPr>
          <w:rFonts w:ascii="Times New Roman" w:hAnsi="Times New Roman"/>
          <w:sz w:val="24"/>
        </w:rPr>
        <w:t xml:space="preserve"> (kõik 79)</w:t>
      </w:r>
    </w:p>
    <w:p w:rsidR="007F0AFA" w:rsidP="00AF5B07" w:rsidRDefault="007F0AFA" w14:paraId="3CACBE15" w14:textId="77777777">
      <w:pPr>
        <w:pStyle w:val="Loendilik"/>
        <w:ind w:left="0"/>
        <w:rPr>
          <w:rFonts w:ascii="Times New Roman" w:hAnsi="Times New Roman"/>
          <w:color w:val="FF0000"/>
          <w:sz w:val="24"/>
        </w:rPr>
      </w:pPr>
    </w:p>
    <w:p w:rsidR="004907E3" w:rsidP="00AF5B07" w:rsidRDefault="004907E3" w14:paraId="5AB30CCD" w14:textId="221C9F4A">
      <w:pPr>
        <w:pStyle w:val="Loendilik"/>
        <w:ind w:left="0"/>
        <w:rPr>
          <w:rFonts w:ascii="Times New Roman" w:hAnsi="Times New Roman"/>
          <w:sz w:val="24"/>
        </w:rPr>
      </w:pPr>
      <w:r w:rsidRPr="6D8B494E">
        <w:rPr>
          <w:rFonts w:ascii="Times New Roman" w:hAnsi="Times New Roman"/>
          <w:sz w:val="24"/>
        </w:rPr>
        <w:t xml:space="preserve">Mõju võib pidada väheoluliseks, kuna mõju ulatus </w:t>
      </w:r>
      <w:r>
        <w:rPr>
          <w:rFonts w:ascii="Times New Roman" w:hAnsi="Times New Roman"/>
          <w:sz w:val="24"/>
        </w:rPr>
        <w:t>on väike,</w:t>
      </w:r>
      <w:r w:rsidR="0042208E">
        <w:rPr>
          <w:rFonts w:ascii="Times New Roman" w:hAnsi="Times New Roman"/>
          <w:sz w:val="24"/>
        </w:rPr>
        <w:t xml:space="preserve"> avaldumise</w:t>
      </w:r>
      <w:r w:rsidRPr="6D8B494E">
        <w:rPr>
          <w:rFonts w:ascii="Times New Roman" w:hAnsi="Times New Roman"/>
          <w:sz w:val="24"/>
        </w:rPr>
        <w:t xml:space="preserve"> sagedus </w:t>
      </w:r>
      <w:r>
        <w:rPr>
          <w:rFonts w:ascii="Times New Roman" w:hAnsi="Times New Roman"/>
          <w:sz w:val="24"/>
        </w:rPr>
        <w:t>keskmine ning</w:t>
      </w:r>
      <w:r w:rsidRPr="6D8B494E">
        <w:rPr>
          <w:rFonts w:ascii="Times New Roman" w:hAnsi="Times New Roman"/>
          <w:sz w:val="24"/>
        </w:rPr>
        <w:t xml:space="preserve"> </w:t>
      </w:r>
      <w:r>
        <w:rPr>
          <w:rFonts w:ascii="Times New Roman" w:hAnsi="Times New Roman"/>
          <w:sz w:val="24"/>
        </w:rPr>
        <w:t>ebasoovitavaid mõjusid ei kaasne</w:t>
      </w:r>
      <w:r w:rsidRPr="6D8B494E">
        <w:rPr>
          <w:rFonts w:ascii="Times New Roman" w:hAnsi="Times New Roman"/>
          <w:sz w:val="24"/>
        </w:rPr>
        <w:t xml:space="preserve">. </w:t>
      </w:r>
      <w:r>
        <w:rPr>
          <w:rFonts w:ascii="Times New Roman" w:hAnsi="Times New Roman"/>
          <w:sz w:val="24"/>
        </w:rPr>
        <w:t xml:space="preserve">Tegemist on positiivse muudatusega, kuna tegevusloa menetlus muutub kiiremaks ja selgemaks. </w:t>
      </w:r>
      <w:r w:rsidRPr="00937FAB">
        <w:rPr>
          <w:rFonts w:ascii="Times New Roman" w:hAnsi="Times New Roman"/>
          <w:sz w:val="24"/>
        </w:rPr>
        <w:t xml:space="preserve">Terviseameti </w:t>
      </w:r>
      <w:del w:author="Pilleriin Lindsalu - JUSTDIGI" w:date="2025-08-14T15:42:00Z" w16du:dateUtc="2025-08-14T12:42:00Z" w:id="11">
        <w:r w:rsidRPr="00937FAB" w:rsidDel="0046034B">
          <w:rPr>
            <w:rFonts w:ascii="Times New Roman" w:hAnsi="Times New Roman"/>
            <w:sz w:val="24"/>
          </w:rPr>
          <w:delText xml:space="preserve">halduskoormus </w:delText>
        </w:r>
      </w:del>
      <w:ins w:author="Pilleriin Lindsalu - JUSTDIGI" w:date="2025-08-14T15:42:00Z" w16du:dateUtc="2025-08-14T12:42:00Z" w:id="12">
        <w:r w:rsidR="0046034B">
          <w:rPr>
            <w:rFonts w:ascii="Times New Roman" w:hAnsi="Times New Roman"/>
            <w:sz w:val="24"/>
          </w:rPr>
          <w:t>töö</w:t>
        </w:r>
        <w:r w:rsidRPr="00937FAB" w:rsidR="0046034B">
          <w:rPr>
            <w:rFonts w:ascii="Times New Roman" w:hAnsi="Times New Roman"/>
            <w:sz w:val="24"/>
          </w:rPr>
          <w:t xml:space="preserve">koormus </w:t>
        </w:r>
      </w:ins>
      <w:r w:rsidRPr="00937FAB">
        <w:rPr>
          <w:rFonts w:ascii="Times New Roman" w:hAnsi="Times New Roman"/>
          <w:sz w:val="24"/>
        </w:rPr>
        <w:t xml:space="preserve">väheneb, kuna kaob kohustus koostada terviseohutuse hinnanguid tegevusloa menetluse jaoks. </w:t>
      </w:r>
      <w:r>
        <w:rPr>
          <w:rFonts w:ascii="Times New Roman" w:hAnsi="Times New Roman"/>
          <w:sz w:val="24"/>
        </w:rPr>
        <w:t>2024. aastal koostas Terviseamet</w:t>
      </w:r>
      <w:r w:rsidR="00BB3209">
        <w:rPr>
          <w:rFonts w:ascii="Times New Roman" w:hAnsi="Times New Roman"/>
          <w:sz w:val="24"/>
        </w:rPr>
        <w:t xml:space="preserve"> </w:t>
      </w:r>
      <w:r w:rsidRPr="007B6C14">
        <w:rPr>
          <w:rFonts w:ascii="Times New Roman" w:hAnsi="Times New Roman"/>
          <w:sz w:val="24"/>
        </w:rPr>
        <w:t>sotsiaalhoolekande teenuste tegevusloa taotlejatele</w:t>
      </w:r>
      <w:r>
        <w:rPr>
          <w:rFonts w:ascii="Times New Roman" w:hAnsi="Times New Roman"/>
          <w:sz w:val="24"/>
        </w:rPr>
        <w:t xml:space="preserve"> 182 terviseohutuse hinnangut</w:t>
      </w:r>
      <w:r w:rsidR="001554B1">
        <w:rPr>
          <w:rStyle w:val="Allmrkuseviide"/>
          <w:rFonts w:ascii="Times New Roman" w:hAnsi="Times New Roman"/>
          <w:sz w:val="24"/>
        </w:rPr>
        <w:footnoteReference w:id="14"/>
      </w:r>
      <w:r>
        <w:rPr>
          <w:rFonts w:ascii="Times New Roman" w:hAnsi="Times New Roman"/>
          <w:sz w:val="24"/>
        </w:rPr>
        <w:t xml:space="preserve">. </w:t>
      </w:r>
      <w:r w:rsidRPr="00937FAB">
        <w:rPr>
          <w:rFonts w:ascii="Times New Roman" w:hAnsi="Times New Roman"/>
          <w:sz w:val="24"/>
        </w:rPr>
        <w:t xml:space="preserve">Ressurssi saab suunata sisulisematele järelevalveülesannetele. SKA jaoks muutub menetlus lihtsamaks, sest loobutakse eraldi hinnangu kontrollimisest ning tuginetakse </w:t>
      </w:r>
      <w:proofErr w:type="spellStart"/>
      <w:r w:rsidRPr="00937FAB">
        <w:rPr>
          <w:rFonts w:ascii="Times New Roman" w:hAnsi="Times New Roman"/>
          <w:sz w:val="24"/>
        </w:rPr>
        <w:t>EHR-i</w:t>
      </w:r>
      <w:proofErr w:type="spellEnd"/>
      <w:r w:rsidRPr="00937FAB">
        <w:rPr>
          <w:rFonts w:ascii="Times New Roman" w:hAnsi="Times New Roman"/>
          <w:sz w:val="24"/>
        </w:rPr>
        <w:t xml:space="preserve"> andmetele.</w:t>
      </w:r>
      <w:r w:rsidRPr="00813BC9">
        <w:rPr>
          <w:rFonts w:ascii="Times New Roman" w:hAnsi="Times New Roman"/>
          <w:sz w:val="24"/>
        </w:rPr>
        <w:t xml:space="preserve">  </w:t>
      </w:r>
    </w:p>
    <w:p w:rsidR="004907E3" w:rsidP="00AF5B07" w:rsidRDefault="004907E3" w14:paraId="21FEEA7E" w14:textId="77777777">
      <w:pPr>
        <w:pStyle w:val="Loendilik"/>
        <w:ind w:left="0"/>
        <w:rPr>
          <w:rFonts w:ascii="Times New Roman" w:hAnsi="Times New Roman"/>
          <w:sz w:val="24"/>
        </w:rPr>
      </w:pPr>
    </w:p>
    <w:p w:rsidRPr="00813BC9" w:rsidR="6D8B494E" w:rsidP="00AF5B07" w:rsidRDefault="004907E3" w14:paraId="1D3F5AA4" w14:textId="47342988">
      <w:pPr>
        <w:pStyle w:val="Loendilik"/>
        <w:ind w:left="0"/>
        <w:rPr>
          <w:rFonts w:ascii="Times New Roman" w:hAnsi="Times New Roman"/>
          <w:sz w:val="24"/>
        </w:rPr>
      </w:pPr>
      <w:r w:rsidRPr="00B02166">
        <w:rPr>
          <w:rFonts w:ascii="Times New Roman" w:hAnsi="Times New Roman"/>
          <w:sz w:val="24"/>
        </w:rPr>
        <w:t xml:space="preserve">Muudatus suurendab </w:t>
      </w:r>
      <w:proofErr w:type="spellStart"/>
      <w:r w:rsidRPr="00B02166">
        <w:rPr>
          <w:rFonts w:ascii="Times New Roman" w:hAnsi="Times New Roman"/>
          <w:sz w:val="24"/>
        </w:rPr>
        <w:t>KOV-ide</w:t>
      </w:r>
      <w:proofErr w:type="spellEnd"/>
      <w:r w:rsidRPr="00B02166">
        <w:rPr>
          <w:rFonts w:ascii="Times New Roman" w:hAnsi="Times New Roman"/>
          <w:sz w:val="24"/>
        </w:rPr>
        <w:t xml:space="preserve"> rolli juhtudel, kui sotsiaalteenuse osutaja peab teen</w:t>
      </w:r>
      <w:r>
        <w:rPr>
          <w:rFonts w:ascii="Times New Roman" w:hAnsi="Times New Roman"/>
          <w:sz w:val="24"/>
        </w:rPr>
        <w:t xml:space="preserve">use osutamise hoone või </w:t>
      </w:r>
      <w:r w:rsidRPr="00B02166">
        <w:rPr>
          <w:rFonts w:ascii="Times New Roman" w:hAnsi="Times New Roman"/>
          <w:sz w:val="24"/>
        </w:rPr>
        <w:t>ruumide kasutamise otstarvet muutma. KOV menetleb kasutusteatis</w:t>
      </w:r>
      <w:r w:rsidR="0042208E">
        <w:rPr>
          <w:rFonts w:ascii="Times New Roman" w:hAnsi="Times New Roman"/>
          <w:sz w:val="24"/>
        </w:rPr>
        <w:t>t</w:t>
      </w:r>
      <w:r w:rsidRPr="00B02166">
        <w:rPr>
          <w:rFonts w:ascii="Times New Roman" w:hAnsi="Times New Roman"/>
          <w:sz w:val="24"/>
        </w:rPr>
        <w:t>, kontrollib ehitusseadustiku nõuete täitmist ja kaasab</w:t>
      </w:r>
      <w:r>
        <w:rPr>
          <w:rFonts w:ascii="Times New Roman" w:hAnsi="Times New Roman"/>
          <w:sz w:val="24"/>
        </w:rPr>
        <w:t xml:space="preserve"> </w:t>
      </w:r>
      <w:r w:rsidRPr="00B02166">
        <w:rPr>
          <w:rFonts w:ascii="Times New Roman" w:hAnsi="Times New Roman"/>
          <w:sz w:val="24"/>
        </w:rPr>
        <w:t xml:space="preserve">Terviseameti, kes hindab ruumide vastavust tervisekaitsenõuetele. Tegevusloa menetluses Terviseamet enam eraldi hinnangut ei anna. Mõju </w:t>
      </w:r>
      <w:proofErr w:type="spellStart"/>
      <w:r w:rsidRPr="00B02166">
        <w:rPr>
          <w:rFonts w:ascii="Times New Roman" w:hAnsi="Times New Roman"/>
          <w:sz w:val="24"/>
        </w:rPr>
        <w:t>KOV</w:t>
      </w:r>
      <w:r w:rsidR="0042208E">
        <w:rPr>
          <w:rFonts w:ascii="Times New Roman" w:hAnsi="Times New Roman"/>
          <w:sz w:val="24"/>
        </w:rPr>
        <w:t>-</w:t>
      </w:r>
      <w:r w:rsidRPr="00B02166">
        <w:rPr>
          <w:rFonts w:ascii="Times New Roman" w:hAnsi="Times New Roman"/>
          <w:sz w:val="24"/>
        </w:rPr>
        <w:t>idele</w:t>
      </w:r>
      <w:proofErr w:type="spellEnd"/>
      <w:r w:rsidRPr="00B02166">
        <w:rPr>
          <w:rFonts w:ascii="Times New Roman" w:hAnsi="Times New Roman"/>
          <w:sz w:val="24"/>
        </w:rPr>
        <w:t xml:space="preserve"> on keskmine, kuid ebasoovitavate mõjude risk on väike ning seda aitab maandada selge juhendmaterjal teenuseosutajatele ja vajaduse</w:t>
      </w:r>
      <w:r w:rsidR="0042208E">
        <w:rPr>
          <w:rFonts w:ascii="Times New Roman" w:hAnsi="Times New Roman"/>
          <w:sz w:val="24"/>
        </w:rPr>
        <w:t xml:space="preserve"> korral</w:t>
      </w:r>
      <w:r w:rsidRPr="00B02166">
        <w:rPr>
          <w:rFonts w:ascii="Times New Roman" w:hAnsi="Times New Roman"/>
          <w:sz w:val="24"/>
        </w:rPr>
        <w:t xml:space="preserve"> ka </w:t>
      </w:r>
      <w:proofErr w:type="spellStart"/>
      <w:r w:rsidRPr="00B02166">
        <w:rPr>
          <w:rFonts w:ascii="Times New Roman" w:hAnsi="Times New Roman"/>
          <w:sz w:val="24"/>
        </w:rPr>
        <w:t>KOV</w:t>
      </w:r>
      <w:r w:rsidR="0042208E">
        <w:rPr>
          <w:rFonts w:ascii="Times New Roman" w:hAnsi="Times New Roman"/>
          <w:sz w:val="24"/>
        </w:rPr>
        <w:t>-</w:t>
      </w:r>
      <w:r w:rsidRPr="00B02166">
        <w:rPr>
          <w:rFonts w:ascii="Times New Roman" w:hAnsi="Times New Roman"/>
          <w:sz w:val="24"/>
        </w:rPr>
        <w:t>idele</w:t>
      </w:r>
      <w:proofErr w:type="spellEnd"/>
      <w:r w:rsidRPr="00B02166">
        <w:rPr>
          <w:rFonts w:ascii="Times New Roman" w:hAnsi="Times New Roman"/>
          <w:sz w:val="24"/>
        </w:rPr>
        <w:t>.</w:t>
      </w:r>
    </w:p>
    <w:p w:rsidR="6D8B494E" w:rsidP="00AF5B07" w:rsidRDefault="6D8B494E" w14:paraId="48EDF0ED" w14:textId="553DFC9A">
      <w:pPr>
        <w:rPr>
          <w:rFonts w:ascii="Times New Roman" w:hAnsi="Times New Roman"/>
          <w:sz w:val="24"/>
          <w:u w:val="single"/>
        </w:rPr>
      </w:pPr>
    </w:p>
    <w:p w:rsidRPr="0042208E" w:rsidR="46E27B42" w:rsidP="00AF5B07" w:rsidRDefault="009A5D0F" w14:paraId="29D21879" w14:textId="747480DC">
      <w:pPr>
        <w:rPr>
          <w:b/>
        </w:rPr>
      </w:pPr>
      <w:r w:rsidRPr="0042208E">
        <w:rPr>
          <w:rFonts w:ascii="Times New Roman" w:hAnsi="Times New Roman"/>
          <w:b/>
          <w:sz w:val="24"/>
        </w:rPr>
        <w:t xml:space="preserve">Kavandatav muudatus: </w:t>
      </w:r>
      <w:r w:rsidR="0042208E">
        <w:rPr>
          <w:rFonts w:ascii="Times New Roman" w:hAnsi="Times New Roman"/>
          <w:b/>
          <w:sz w:val="24"/>
        </w:rPr>
        <w:t>t</w:t>
      </w:r>
      <w:r w:rsidRPr="0042208E" w:rsidR="0ED2CB54">
        <w:rPr>
          <w:rFonts w:ascii="Times New Roman" w:hAnsi="Times New Roman"/>
          <w:b/>
          <w:sz w:val="24"/>
        </w:rPr>
        <w:t xml:space="preserve">ubakaseaduse </w:t>
      </w:r>
      <w:r w:rsidRPr="0042208E" w:rsidR="0ED2CB54">
        <w:rPr>
          <w:rFonts w:ascii="Times New Roman" w:hAnsi="Times New Roman"/>
          <w:b/>
          <w:bCs/>
          <w:sz w:val="24"/>
        </w:rPr>
        <w:t>muudatus</w:t>
      </w:r>
      <w:r w:rsidRPr="0042208E" w:rsidR="00895E96">
        <w:rPr>
          <w:rFonts w:ascii="Times New Roman" w:hAnsi="Times New Roman"/>
          <w:b/>
          <w:bCs/>
          <w:sz w:val="24"/>
        </w:rPr>
        <w:t xml:space="preserve">ega </w:t>
      </w:r>
      <w:r w:rsidRPr="0042208E" w:rsidR="46E27B42">
        <w:rPr>
          <w:rFonts w:ascii="Times New Roman" w:hAnsi="Times New Roman"/>
          <w:b/>
          <w:bCs/>
          <w:sz w:val="24"/>
        </w:rPr>
        <w:t>vähenda</w:t>
      </w:r>
      <w:r w:rsidRPr="0042208E" w:rsidR="00895E96">
        <w:rPr>
          <w:rFonts w:ascii="Times New Roman" w:hAnsi="Times New Roman"/>
          <w:b/>
          <w:bCs/>
          <w:sz w:val="24"/>
        </w:rPr>
        <w:t>takse</w:t>
      </w:r>
      <w:r w:rsidRPr="0042208E" w:rsidR="46E27B42">
        <w:rPr>
          <w:rFonts w:ascii="Times New Roman" w:hAnsi="Times New Roman"/>
          <w:b/>
          <w:sz w:val="24"/>
        </w:rPr>
        <w:t xml:space="preserve"> </w:t>
      </w:r>
      <w:r w:rsidR="0042208E">
        <w:rPr>
          <w:rFonts w:ascii="Times New Roman" w:hAnsi="Times New Roman"/>
          <w:b/>
          <w:sz w:val="24"/>
        </w:rPr>
        <w:t xml:space="preserve">selliste </w:t>
      </w:r>
      <w:r w:rsidRPr="0042208E" w:rsidR="46E27B42">
        <w:rPr>
          <w:rFonts w:ascii="Times New Roman" w:hAnsi="Times New Roman"/>
          <w:b/>
          <w:sz w:val="24"/>
        </w:rPr>
        <w:t>asutuste ja ettevõtete arvu</w:t>
      </w:r>
      <w:r w:rsidRPr="0042208E" w:rsidR="00090B6E">
        <w:rPr>
          <w:rFonts w:ascii="Times New Roman" w:hAnsi="Times New Roman"/>
          <w:b/>
          <w:sz w:val="24"/>
        </w:rPr>
        <w:t>,</w:t>
      </w:r>
      <w:r w:rsidRPr="0042208E" w:rsidR="46E27B42">
        <w:rPr>
          <w:rFonts w:ascii="Times New Roman" w:hAnsi="Times New Roman"/>
          <w:b/>
          <w:sz w:val="24"/>
        </w:rPr>
        <w:t xml:space="preserve"> kus </w:t>
      </w:r>
      <w:r w:rsidR="0042208E">
        <w:rPr>
          <w:rFonts w:ascii="Times New Roman" w:hAnsi="Times New Roman"/>
          <w:b/>
          <w:sz w:val="24"/>
        </w:rPr>
        <w:t xml:space="preserve">suitsetamine </w:t>
      </w:r>
      <w:r w:rsidRPr="0042208E" w:rsidR="46E27B42">
        <w:rPr>
          <w:rFonts w:ascii="Times New Roman" w:hAnsi="Times New Roman"/>
          <w:b/>
          <w:sz w:val="24"/>
        </w:rPr>
        <w:t>on lubatud suits</w:t>
      </w:r>
      <w:r w:rsidR="0042208E">
        <w:rPr>
          <w:rFonts w:ascii="Times New Roman" w:hAnsi="Times New Roman"/>
          <w:b/>
          <w:sz w:val="24"/>
        </w:rPr>
        <w:t>etamis</w:t>
      </w:r>
      <w:r w:rsidRPr="0042208E" w:rsidR="46E27B42">
        <w:rPr>
          <w:rFonts w:ascii="Times New Roman" w:hAnsi="Times New Roman"/>
          <w:b/>
          <w:sz w:val="24"/>
        </w:rPr>
        <w:t xml:space="preserve">ruumides </w:t>
      </w:r>
      <w:r w:rsidR="0042208E">
        <w:rPr>
          <w:rFonts w:ascii="Times New Roman" w:hAnsi="Times New Roman"/>
          <w:b/>
          <w:sz w:val="24"/>
        </w:rPr>
        <w:t>ja vähendatakse seeläbi järelevalvet</w:t>
      </w:r>
      <w:r w:rsidRPr="0042208E" w:rsidR="46E27B42">
        <w:rPr>
          <w:rFonts w:ascii="Times New Roman" w:hAnsi="Times New Roman"/>
          <w:b/>
          <w:sz w:val="24"/>
        </w:rPr>
        <w:t>.</w:t>
      </w:r>
    </w:p>
    <w:p w:rsidR="46E27B42" w:rsidP="00AF5B07" w:rsidRDefault="46E27B42" w14:paraId="0585827A" w14:textId="7BABB200">
      <w:r w:rsidRPr="7F9873E2">
        <w:rPr>
          <w:rFonts w:ascii="Times New Roman" w:hAnsi="Times New Roman"/>
          <w:sz w:val="24"/>
        </w:rPr>
        <w:t xml:space="preserve"> </w:t>
      </w:r>
    </w:p>
    <w:p w:rsidRPr="0042208E" w:rsidR="00813EA2" w:rsidP="00AF5B07" w:rsidRDefault="00813EA2" w14:paraId="6A3CE69B" w14:textId="0BC605AF">
      <w:pPr>
        <w:tabs>
          <w:tab w:val="left" w:pos="851"/>
        </w:tabs>
        <w:rPr>
          <w:rFonts w:ascii="Times New Roman" w:hAnsi="Times New Roman"/>
          <w:sz w:val="24"/>
        </w:rPr>
      </w:pPr>
      <w:r w:rsidRPr="0042208E">
        <w:rPr>
          <w:rFonts w:ascii="Times New Roman" w:hAnsi="Times New Roman"/>
          <w:sz w:val="24"/>
          <w:u w:val="single"/>
        </w:rPr>
        <w:t>Mõju valdkond:</w:t>
      </w:r>
      <w:r w:rsidRPr="0042208E">
        <w:rPr>
          <w:rFonts w:ascii="Times New Roman" w:hAnsi="Times New Roman"/>
          <w:sz w:val="24"/>
        </w:rPr>
        <w:t xml:space="preserve"> sotsiaalne mõju</w:t>
      </w:r>
    </w:p>
    <w:p w:rsidR="007F0AFA" w:rsidP="00AF5B07" w:rsidRDefault="007F0AFA" w14:paraId="3F33B225" w14:textId="77777777">
      <w:pPr>
        <w:pStyle w:val="Loendilik"/>
        <w:tabs>
          <w:tab w:val="left" w:pos="851"/>
        </w:tabs>
        <w:rPr>
          <w:rFonts w:ascii="Times New Roman" w:hAnsi="Times New Roman"/>
          <w:sz w:val="24"/>
        </w:rPr>
      </w:pPr>
    </w:p>
    <w:p w:rsidR="0042208E" w:rsidP="00AF5B07" w:rsidRDefault="007F0AFA" w14:paraId="3B9C42B1" w14:textId="77777777">
      <w:pPr>
        <w:pStyle w:val="Loendilik"/>
        <w:ind w:left="0"/>
        <w:rPr>
          <w:rFonts w:ascii="Times New Roman" w:hAnsi="Times New Roman"/>
          <w:sz w:val="24"/>
        </w:rPr>
      </w:pPr>
      <w:r w:rsidRPr="0018628F">
        <w:rPr>
          <w:rFonts w:ascii="Times New Roman" w:hAnsi="Times New Roman"/>
          <w:sz w:val="24"/>
          <w:u w:val="single"/>
        </w:rPr>
        <w:t>Sihtrühm</w:t>
      </w:r>
      <w:r w:rsidRPr="00502EFC">
        <w:rPr>
          <w:rFonts w:ascii="Times New Roman" w:hAnsi="Times New Roman"/>
          <w:sz w:val="24"/>
        </w:rPr>
        <w:t>: inimesed</w:t>
      </w:r>
    </w:p>
    <w:p w:rsidR="0042208E" w:rsidP="00AF5B07" w:rsidRDefault="0042208E" w14:paraId="2B03F662" w14:textId="77777777">
      <w:pPr>
        <w:pStyle w:val="Loendilik"/>
        <w:ind w:left="0"/>
        <w:rPr>
          <w:rFonts w:ascii="Times New Roman" w:hAnsi="Times New Roman"/>
          <w:sz w:val="24"/>
        </w:rPr>
      </w:pPr>
    </w:p>
    <w:p w:rsidR="007F0AFA" w:rsidP="00AF5B07" w:rsidRDefault="009C408F" w14:paraId="7D6E8342" w14:textId="1A9314E2">
      <w:pPr>
        <w:pStyle w:val="Loendilik"/>
        <w:ind w:left="0"/>
        <w:rPr>
          <w:rFonts w:ascii="Times New Roman" w:hAnsi="Times New Roman"/>
          <w:sz w:val="24"/>
        </w:rPr>
      </w:pPr>
      <w:r w:rsidRPr="00502EFC">
        <w:rPr>
          <w:rFonts w:ascii="Times New Roman" w:hAnsi="Times New Roman"/>
          <w:sz w:val="24"/>
        </w:rPr>
        <w:t>Eesti täiskasvanud rahvastiku ter</w:t>
      </w:r>
      <w:r w:rsidRPr="00502EFC" w:rsidR="00B97BD4">
        <w:rPr>
          <w:rFonts w:ascii="Times New Roman" w:hAnsi="Times New Roman"/>
          <w:sz w:val="24"/>
        </w:rPr>
        <w:t xml:space="preserve">visekäitumise </w:t>
      </w:r>
      <w:r w:rsidRPr="00502EFC" w:rsidR="00F54E5C">
        <w:rPr>
          <w:rFonts w:ascii="Times New Roman" w:hAnsi="Times New Roman"/>
          <w:sz w:val="24"/>
        </w:rPr>
        <w:t xml:space="preserve">2024. aasta </w:t>
      </w:r>
      <w:r w:rsidRPr="00502EFC" w:rsidR="00B97BD4">
        <w:rPr>
          <w:rFonts w:ascii="Times New Roman" w:hAnsi="Times New Roman"/>
          <w:sz w:val="24"/>
        </w:rPr>
        <w:t>uuring</w:t>
      </w:r>
      <w:r w:rsidRPr="00502EFC" w:rsidR="00F54E5C">
        <w:rPr>
          <w:rFonts w:ascii="Times New Roman" w:hAnsi="Times New Roman"/>
          <w:sz w:val="24"/>
        </w:rPr>
        <w:t>u põhjal oli</w:t>
      </w:r>
      <w:r w:rsidRPr="00502EFC" w:rsidR="00F81366">
        <w:rPr>
          <w:rFonts w:ascii="Times New Roman" w:hAnsi="Times New Roman"/>
          <w:sz w:val="24"/>
        </w:rPr>
        <w:t xml:space="preserve"> </w:t>
      </w:r>
      <w:r w:rsidRPr="00502EFC" w:rsidR="00F54E5C">
        <w:rPr>
          <w:rFonts w:ascii="Times New Roman" w:hAnsi="Times New Roman"/>
          <w:sz w:val="24"/>
        </w:rPr>
        <w:t>t</w:t>
      </w:r>
      <w:r w:rsidRPr="00502EFC" w:rsidR="00E84543">
        <w:rPr>
          <w:rFonts w:ascii="Times New Roman" w:hAnsi="Times New Roman"/>
          <w:sz w:val="24"/>
        </w:rPr>
        <w:t xml:space="preserve">ubakasuitsule eksponeeritud ühiskondlikes ruumides 17,8% </w:t>
      </w:r>
      <w:r w:rsidRPr="00502EFC" w:rsidR="00A72142">
        <w:rPr>
          <w:rFonts w:ascii="Times New Roman" w:hAnsi="Times New Roman"/>
          <w:sz w:val="24"/>
        </w:rPr>
        <w:t>elanikest</w:t>
      </w:r>
      <w:r w:rsidR="0042208E">
        <w:rPr>
          <w:rFonts w:ascii="Times New Roman" w:hAnsi="Times New Roman"/>
          <w:sz w:val="24"/>
        </w:rPr>
        <w:t>.</w:t>
      </w:r>
      <w:r w:rsidRPr="00502EFC" w:rsidR="005339EE">
        <w:rPr>
          <w:rStyle w:val="Allmrkuseviide"/>
          <w:rFonts w:ascii="Times New Roman" w:hAnsi="Times New Roman"/>
          <w:sz w:val="24"/>
        </w:rPr>
        <w:footnoteReference w:id="15"/>
      </w:r>
      <w:r w:rsidRPr="00502EFC" w:rsidR="00A72142">
        <w:rPr>
          <w:rFonts w:ascii="Times New Roman" w:hAnsi="Times New Roman"/>
          <w:sz w:val="24"/>
        </w:rPr>
        <w:t xml:space="preserve"> </w:t>
      </w:r>
      <w:r w:rsidRPr="00502EFC" w:rsidR="009E025B">
        <w:rPr>
          <w:rFonts w:ascii="Times New Roman" w:hAnsi="Times New Roman"/>
          <w:sz w:val="24"/>
        </w:rPr>
        <w:t xml:space="preserve">Suitsetajaid oli samal aastal </w:t>
      </w:r>
      <w:r w:rsidRPr="00502EFC" w:rsidR="009A1485">
        <w:rPr>
          <w:rFonts w:ascii="Times New Roman" w:hAnsi="Times New Roman"/>
          <w:sz w:val="24"/>
        </w:rPr>
        <w:t>ligi 20%</w:t>
      </w:r>
      <w:r w:rsidR="0042208E">
        <w:rPr>
          <w:rFonts w:ascii="Times New Roman" w:hAnsi="Times New Roman"/>
          <w:sz w:val="24"/>
        </w:rPr>
        <w:t>.</w:t>
      </w:r>
      <w:r w:rsidRPr="00502EFC" w:rsidR="008658B9">
        <w:rPr>
          <w:rStyle w:val="Allmrkuseviide"/>
          <w:rFonts w:ascii="Times New Roman" w:hAnsi="Times New Roman"/>
          <w:sz w:val="24"/>
        </w:rPr>
        <w:footnoteReference w:id="16"/>
      </w:r>
      <w:r w:rsidR="009A1485">
        <w:rPr>
          <w:rFonts w:ascii="Times New Roman" w:hAnsi="Times New Roman"/>
          <w:sz w:val="24"/>
        </w:rPr>
        <w:t xml:space="preserve"> </w:t>
      </w:r>
    </w:p>
    <w:p w:rsidR="007F0AFA" w:rsidP="00AF5B07" w:rsidRDefault="007F0AFA" w14:paraId="2455E3F1" w14:textId="77777777">
      <w:pPr>
        <w:pStyle w:val="Loendilik"/>
        <w:ind w:left="0"/>
        <w:rPr>
          <w:rFonts w:ascii="Times New Roman" w:hAnsi="Times New Roman"/>
          <w:sz w:val="24"/>
        </w:rPr>
      </w:pPr>
    </w:p>
    <w:p w:rsidRPr="00E83E89" w:rsidR="00A13A56" w:rsidP="00AF5B07" w:rsidRDefault="0056582D" w14:paraId="775503EB" w14:textId="1D281794">
      <w:pPr>
        <w:pStyle w:val="Loendilik"/>
        <w:ind w:left="0"/>
      </w:pPr>
      <w:r w:rsidRPr="0056582D">
        <w:rPr>
          <w:rFonts w:ascii="Times New Roman" w:hAnsi="Times New Roman"/>
          <w:sz w:val="24"/>
        </w:rPr>
        <w:t>Muudatus</w:t>
      </w:r>
      <w:r w:rsidR="00F63B6E">
        <w:rPr>
          <w:rFonts w:ascii="Times New Roman" w:hAnsi="Times New Roman"/>
          <w:sz w:val="24"/>
        </w:rPr>
        <w:t>ega</w:t>
      </w:r>
      <w:r w:rsidRPr="0056582D">
        <w:rPr>
          <w:rFonts w:ascii="Times New Roman" w:hAnsi="Times New Roman"/>
          <w:sz w:val="24"/>
        </w:rPr>
        <w:t xml:space="preserve"> vähenda</w:t>
      </w:r>
      <w:r w:rsidR="00F63B6E">
        <w:rPr>
          <w:rFonts w:ascii="Times New Roman" w:hAnsi="Times New Roman"/>
          <w:sz w:val="24"/>
        </w:rPr>
        <w:t>takse</w:t>
      </w:r>
      <w:r w:rsidRPr="0056582D">
        <w:rPr>
          <w:rFonts w:ascii="Times New Roman" w:hAnsi="Times New Roman"/>
          <w:sz w:val="24"/>
        </w:rPr>
        <w:t xml:space="preserve"> </w:t>
      </w:r>
      <w:r w:rsidR="0042208E">
        <w:rPr>
          <w:rFonts w:ascii="Times New Roman" w:hAnsi="Times New Roman"/>
          <w:sz w:val="24"/>
        </w:rPr>
        <w:t xml:space="preserve">selliste </w:t>
      </w:r>
      <w:r w:rsidRPr="0056582D">
        <w:rPr>
          <w:rFonts w:ascii="Times New Roman" w:hAnsi="Times New Roman"/>
          <w:sz w:val="24"/>
        </w:rPr>
        <w:t>kohtade hulka, kus on lubatud suitsetada eraldi suits</w:t>
      </w:r>
      <w:r w:rsidR="0042208E">
        <w:rPr>
          <w:rFonts w:ascii="Times New Roman" w:hAnsi="Times New Roman"/>
          <w:sz w:val="24"/>
        </w:rPr>
        <w:t>etamis</w:t>
      </w:r>
      <w:r w:rsidRPr="0056582D">
        <w:rPr>
          <w:rFonts w:ascii="Times New Roman" w:hAnsi="Times New Roman"/>
          <w:sz w:val="24"/>
        </w:rPr>
        <w:t>ruumis, mis omakorda vähendab passiivse suitsetamisega seotud terviserisk</w:t>
      </w:r>
      <w:r w:rsidR="00934512">
        <w:rPr>
          <w:rFonts w:ascii="Times New Roman" w:hAnsi="Times New Roman"/>
          <w:sz w:val="24"/>
        </w:rPr>
        <w:t>ide</w:t>
      </w:r>
      <w:r w:rsidRPr="0056582D">
        <w:rPr>
          <w:rFonts w:ascii="Times New Roman" w:hAnsi="Times New Roman"/>
          <w:sz w:val="24"/>
        </w:rPr>
        <w:t xml:space="preserve"> (</w:t>
      </w:r>
      <w:r>
        <w:rPr>
          <w:rFonts w:ascii="Times New Roman" w:hAnsi="Times New Roman"/>
          <w:sz w:val="24"/>
        </w:rPr>
        <w:t xml:space="preserve">nt </w:t>
      </w:r>
      <w:r w:rsidRPr="0056582D">
        <w:rPr>
          <w:rFonts w:ascii="Times New Roman" w:hAnsi="Times New Roman"/>
          <w:sz w:val="24"/>
        </w:rPr>
        <w:t>hingamisteede ärritus</w:t>
      </w:r>
      <w:r w:rsidR="00BB3209">
        <w:rPr>
          <w:rFonts w:ascii="Times New Roman" w:hAnsi="Times New Roman"/>
          <w:sz w:val="24"/>
        </w:rPr>
        <w:t>e</w:t>
      </w:r>
      <w:r w:rsidRPr="0056582D">
        <w:rPr>
          <w:rFonts w:ascii="Times New Roman" w:hAnsi="Times New Roman"/>
          <w:sz w:val="24"/>
        </w:rPr>
        <w:t xml:space="preserve">, </w:t>
      </w:r>
      <w:r w:rsidR="00A03C69">
        <w:rPr>
          <w:rFonts w:ascii="Times New Roman" w:hAnsi="Times New Roman"/>
          <w:sz w:val="24"/>
        </w:rPr>
        <w:t>südame-veresoonkonnahaigus</w:t>
      </w:r>
      <w:r w:rsidR="0042208E">
        <w:rPr>
          <w:rFonts w:ascii="Times New Roman" w:hAnsi="Times New Roman"/>
          <w:sz w:val="24"/>
        </w:rPr>
        <w:t>ed</w:t>
      </w:r>
      <w:r w:rsidR="00934512">
        <w:rPr>
          <w:rFonts w:ascii="Times New Roman" w:hAnsi="Times New Roman"/>
          <w:sz w:val="24"/>
        </w:rPr>
        <w:t>) tekke</w:t>
      </w:r>
      <w:r w:rsidR="0042208E">
        <w:rPr>
          <w:rFonts w:ascii="Times New Roman" w:hAnsi="Times New Roman"/>
          <w:sz w:val="24"/>
        </w:rPr>
        <w:t xml:space="preserve"> </w:t>
      </w:r>
      <w:r w:rsidR="00934512">
        <w:rPr>
          <w:rFonts w:ascii="Times New Roman" w:hAnsi="Times New Roman"/>
          <w:sz w:val="24"/>
        </w:rPr>
        <w:t>riski</w:t>
      </w:r>
      <w:r w:rsidR="00A03C69">
        <w:rPr>
          <w:rFonts w:ascii="Times New Roman" w:hAnsi="Times New Roman"/>
          <w:sz w:val="24"/>
        </w:rPr>
        <w:t xml:space="preserve"> </w:t>
      </w:r>
      <w:r w:rsidRPr="0056582D">
        <w:rPr>
          <w:rFonts w:ascii="Times New Roman" w:hAnsi="Times New Roman"/>
          <w:sz w:val="24"/>
        </w:rPr>
        <w:t xml:space="preserve">ja parandab </w:t>
      </w:r>
      <w:proofErr w:type="spellStart"/>
      <w:r w:rsidRPr="0056582D">
        <w:rPr>
          <w:rFonts w:ascii="Times New Roman" w:hAnsi="Times New Roman"/>
          <w:sz w:val="24"/>
        </w:rPr>
        <w:t>siseõhu</w:t>
      </w:r>
      <w:proofErr w:type="spellEnd"/>
      <w:r w:rsidRPr="0056582D">
        <w:rPr>
          <w:rFonts w:ascii="Times New Roman" w:hAnsi="Times New Roman"/>
          <w:sz w:val="24"/>
        </w:rPr>
        <w:t xml:space="preserve"> kvaliteeti.</w:t>
      </w:r>
      <w:r w:rsidR="00BF2AAA">
        <w:rPr>
          <w:rFonts w:ascii="Times New Roman" w:hAnsi="Times New Roman"/>
          <w:sz w:val="24"/>
        </w:rPr>
        <w:t xml:space="preserve"> </w:t>
      </w:r>
      <w:r w:rsidR="00D11B64">
        <w:rPr>
          <w:rFonts w:ascii="Times New Roman" w:hAnsi="Times New Roman"/>
          <w:sz w:val="24"/>
        </w:rPr>
        <w:t>S</w:t>
      </w:r>
      <w:r w:rsidR="00045924">
        <w:rPr>
          <w:rFonts w:ascii="Times New Roman" w:hAnsi="Times New Roman"/>
          <w:sz w:val="24"/>
        </w:rPr>
        <w:t xml:space="preserve">uitsetajatele </w:t>
      </w:r>
      <w:r w:rsidR="00D11B64">
        <w:rPr>
          <w:rFonts w:ascii="Times New Roman" w:hAnsi="Times New Roman"/>
          <w:sz w:val="24"/>
        </w:rPr>
        <w:t xml:space="preserve">väheneb </w:t>
      </w:r>
      <w:r w:rsidR="00045924">
        <w:rPr>
          <w:rFonts w:ascii="Times New Roman" w:hAnsi="Times New Roman"/>
          <w:sz w:val="24"/>
        </w:rPr>
        <w:t>mugavus suitsetada siseruumides</w:t>
      </w:r>
      <w:r w:rsidR="00934512">
        <w:rPr>
          <w:rFonts w:ascii="Times New Roman" w:hAnsi="Times New Roman"/>
          <w:sz w:val="24"/>
        </w:rPr>
        <w:t>, kuid p</w:t>
      </w:r>
      <w:r w:rsidR="009E3481">
        <w:rPr>
          <w:rFonts w:ascii="Times New Roman" w:hAnsi="Times New Roman"/>
          <w:sz w:val="24"/>
        </w:rPr>
        <w:t>ik</w:t>
      </w:r>
      <w:r w:rsidR="00BB3209">
        <w:rPr>
          <w:rFonts w:ascii="Times New Roman" w:hAnsi="Times New Roman"/>
          <w:sz w:val="24"/>
        </w:rPr>
        <w:t>as</w:t>
      </w:r>
      <w:r w:rsidR="009E3481">
        <w:rPr>
          <w:rFonts w:ascii="Times New Roman" w:hAnsi="Times New Roman"/>
          <w:sz w:val="24"/>
        </w:rPr>
        <w:t xml:space="preserve"> perspektiivis toet</w:t>
      </w:r>
      <w:r w:rsidR="00BB3209">
        <w:rPr>
          <w:rFonts w:ascii="Times New Roman" w:hAnsi="Times New Roman"/>
          <w:sz w:val="24"/>
        </w:rPr>
        <w:t>ab muudatus</w:t>
      </w:r>
      <w:r w:rsidR="009E3481">
        <w:rPr>
          <w:rFonts w:ascii="Times New Roman" w:hAnsi="Times New Roman"/>
          <w:sz w:val="24"/>
        </w:rPr>
        <w:t xml:space="preserve"> </w:t>
      </w:r>
      <w:r w:rsidR="002E0671">
        <w:rPr>
          <w:rFonts w:ascii="Times New Roman" w:hAnsi="Times New Roman"/>
          <w:sz w:val="24"/>
        </w:rPr>
        <w:t>suitsetamisest loobumisel</w:t>
      </w:r>
      <w:r w:rsidR="00997F82">
        <w:rPr>
          <w:rFonts w:ascii="Times New Roman" w:hAnsi="Times New Roman"/>
          <w:sz w:val="24"/>
        </w:rPr>
        <w:t xml:space="preserve"> ning </w:t>
      </w:r>
      <w:r w:rsidR="00BB3209">
        <w:rPr>
          <w:rFonts w:ascii="Times New Roman" w:hAnsi="Times New Roman"/>
          <w:sz w:val="24"/>
        </w:rPr>
        <w:t>võib seeläbi tuua</w:t>
      </w:r>
      <w:r w:rsidR="00997F82">
        <w:rPr>
          <w:rFonts w:ascii="Times New Roman" w:hAnsi="Times New Roman"/>
          <w:sz w:val="24"/>
        </w:rPr>
        <w:t xml:space="preserve"> positiivse tervisemõju</w:t>
      </w:r>
      <w:r w:rsidR="002E0671">
        <w:rPr>
          <w:rFonts w:ascii="Times New Roman" w:hAnsi="Times New Roman"/>
          <w:sz w:val="24"/>
        </w:rPr>
        <w:t>.</w:t>
      </w:r>
    </w:p>
    <w:p w:rsidRPr="00813BC9" w:rsidR="00813EA2" w:rsidP="00AF5B07" w:rsidRDefault="00813EA2" w14:paraId="5287F7BF" w14:textId="77777777">
      <w:pPr>
        <w:rPr>
          <w:rFonts w:ascii="Times New Roman" w:hAnsi="Times New Roman"/>
          <w:sz w:val="24"/>
        </w:rPr>
      </w:pPr>
    </w:p>
    <w:p w:rsidRPr="0042208E" w:rsidR="46E27B42" w:rsidP="00AF5B07" w:rsidRDefault="2BD2FC7F" w14:paraId="274538CD" w14:textId="1DF44086">
      <w:pPr>
        <w:rPr>
          <w:rFonts w:ascii="Times New Roman" w:hAnsi="Times New Roman"/>
          <w:szCs w:val="22"/>
        </w:rPr>
      </w:pPr>
      <w:r w:rsidRPr="0042208E">
        <w:rPr>
          <w:rFonts w:ascii="Times New Roman" w:hAnsi="Times New Roman"/>
          <w:sz w:val="24"/>
          <w:u w:val="single"/>
        </w:rPr>
        <w:t>Mõju valdkond</w:t>
      </w:r>
      <w:r w:rsidRPr="0042208E" w:rsidR="00203496">
        <w:rPr>
          <w:rFonts w:ascii="Times New Roman" w:hAnsi="Times New Roman"/>
          <w:sz w:val="24"/>
          <w:u w:val="single"/>
        </w:rPr>
        <w:t>:</w:t>
      </w:r>
      <w:r w:rsidRPr="0042208E" w:rsidR="00203496">
        <w:rPr>
          <w:rFonts w:ascii="Times New Roman" w:hAnsi="Times New Roman"/>
          <w:sz w:val="24"/>
        </w:rPr>
        <w:t xml:space="preserve"> </w:t>
      </w:r>
      <w:r w:rsidRPr="0042208E" w:rsidR="0ED2CB54">
        <w:rPr>
          <w:rFonts w:ascii="Times New Roman" w:hAnsi="Times New Roman"/>
          <w:sz w:val="24"/>
        </w:rPr>
        <w:t>mõju</w:t>
      </w:r>
      <w:r w:rsidRPr="0042208E" w:rsidR="0042208E">
        <w:rPr>
          <w:rFonts w:ascii="Times New Roman" w:hAnsi="Times New Roman"/>
          <w:sz w:val="24"/>
        </w:rPr>
        <w:t xml:space="preserve"> majandus</w:t>
      </w:r>
      <w:r w:rsidR="0042208E">
        <w:rPr>
          <w:rFonts w:ascii="Times New Roman" w:hAnsi="Times New Roman"/>
          <w:sz w:val="24"/>
        </w:rPr>
        <w:t>ele</w:t>
      </w:r>
    </w:p>
    <w:p w:rsidRPr="0057201A" w:rsidR="003444E3" w:rsidP="00AF5B07" w:rsidRDefault="003444E3" w14:paraId="106866B7" w14:textId="77777777">
      <w:pPr>
        <w:pStyle w:val="Loendilik"/>
        <w:ind w:left="360"/>
        <w:rPr>
          <w:rFonts w:ascii="Times New Roman" w:hAnsi="Times New Roman"/>
          <w:szCs w:val="22"/>
        </w:rPr>
      </w:pPr>
    </w:p>
    <w:p w:rsidR="0042208E" w:rsidP="00AF5B07" w:rsidRDefault="003444E3" w14:paraId="43548DBC" w14:textId="77777777">
      <w:pPr>
        <w:rPr>
          <w:rFonts w:ascii="Times New Roman" w:hAnsi="Times New Roman"/>
          <w:sz w:val="24"/>
        </w:rPr>
      </w:pPr>
      <w:r w:rsidRPr="005D3FB8">
        <w:rPr>
          <w:rFonts w:ascii="Times New Roman" w:hAnsi="Times New Roman"/>
          <w:sz w:val="24"/>
          <w:u w:val="single"/>
        </w:rPr>
        <w:t>Sihtrühm</w:t>
      </w:r>
      <w:r w:rsidRPr="005D3FB8">
        <w:rPr>
          <w:rFonts w:ascii="Times New Roman" w:hAnsi="Times New Roman"/>
          <w:sz w:val="24"/>
        </w:rPr>
        <w:t xml:space="preserve">: </w:t>
      </w:r>
      <w:commentRangeStart w:id="13"/>
      <w:r w:rsidRPr="005D3FB8">
        <w:rPr>
          <w:rFonts w:ascii="Times New Roman" w:hAnsi="Times New Roman"/>
          <w:sz w:val="24"/>
        </w:rPr>
        <w:t xml:space="preserve">toitlustus-, tervishoiu- ja kultuuriasutused, spordi- ja </w:t>
      </w:r>
      <w:proofErr w:type="spellStart"/>
      <w:r w:rsidRPr="005D3FB8">
        <w:rPr>
          <w:rFonts w:ascii="Times New Roman" w:hAnsi="Times New Roman"/>
          <w:sz w:val="24"/>
        </w:rPr>
        <w:t>puhkerajatised</w:t>
      </w:r>
      <w:proofErr w:type="spellEnd"/>
      <w:r w:rsidRPr="005D3FB8">
        <w:rPr>
          <w:rFonts w:ascii="Times New Roman" w:hAnsi="Times New Roman"/>
          <w:sz w:val="24"/>
        </w:rPr>
        <w:t>, kõrgkoolid, ettevõtted</w:t>
      </w:r>
      <w:r w:rsidRPr="7F9873E2">
        <w:rPr>
          <w:rFonts w:ascii="Times New Roman" w:hAnsi="Times New Roman"/>
          <w:sz w:val="24"/>
        </w:rPr>
        <w:t xml:space="preserve"> </w:t>
      </w:r>
      <w:commentRangeEnd w:id="13"/>
      <w:r w:rsidR="00375457">
        <w:rPr>
          <w:rStyle w:val="Kommentaariviide"/>
        </w:rPr>
        <w:commentReference w:id="13"/>
      </w:r>
    </w:p>
    <w:p w:rsidR="0042208E" w:rsidP="00AF5B07" w:rsidRDefault="0042208E" w14:paraId="0AE903F2" w14:textId="77777777">
      <w:pPr>
        <w:rPr>
          <w:rFonts w:ascii="Times New Roman" w:hAnsi="Times New Roman"/>
          <w:sz w:val="24"/>
        </w:rPr>
      </w:pPr>
    </w:p>
    <w:p w:rsidR="003444E3" w:rsidP="00AF5B07" w:rsidRDefault="003444E3" w14:paraId="0422F81C" w14:textId="63E28A72">
      <w:pPr>
        <w:rPr>
          <w:rFonts w:ascii="Times New Roman" w:hAnsi="Times New Roman"/>
          <w:sz w:val="24"/>
        </w:rPr>
      </w:pPr>
      <w:r w:rsidRPr="00A82DFD">
        <w:rPr>
          <w:rFonts w:ascii="Times New Roman" w:hAnsi="Times New Roman"/>
          <w:sz w:val="24"/>
        </w:rPr>
        <w:t>Statistikaameti järgi tegutses 2024. aastal tervishoiu</w:t>
      </w:r>
      <w:r w:rsidR="005D3FB8">
        <w:rPr>
          <w:rFonts w:ascii="Times New Roman" w:hAnsi="Times New Roman"/>
          <w:sz w:val="24"/>
        </w:rPr>
        <w:t>-</w:t>
      </w:r>
      <w:r w:rsidRPr="00A82DFD">
        <w:rPr>
          <w:rFonts w:ascii="Times New Roman" w:hAnsi="Times New Roman"/>
          <w:sz w:val="24"/>
        </w:rPr>
        <w:t xml:space="preserve"> ja sotsiaalhoolekandevaldkonnas 2709, majutuses ja toitlustuses 4825 ning kunsti, meelelahutuse ja vaba aja valdkonnas 5797 ettevõtet</w:t>
      </w:r>
      <w:r w:rsidR="005D3FB8">
        <w:rPr>
          <w:rFonts w:ascii="Times New Roman" w:hAnsi="Times New Roman"/>
          <w:sz w:val="24"/>
        </w:rPr>
        <w:t>.</w:t>
      </w:r>
      <w:r w:rsidRPr="00A82DFD">
        <w:rPr>
          <w:rStyle w:val="Allmrkuseviide"/>
          <w:rFonts w:ascii="Times New Roman" w:hAnsi="Times New Roman"/>
          <w:sz w:val="24"/>
        </w:rPr>
        <w:footnoteReference w:id="17"/>
      </w:r>
      <w:r w:rsidRPr="00A82DFD">
        <w:rPr>
          <w:rFonts w:ascii="Times New Roman" w:hAnsi="Times New Roman"/>
          <w:sz w:val="24"/>
        </w:rPr>
        <w:t xml:space="preserve"> </w:t>
      </w:r>
      <w:proofErr w:type="spellStart"/>
      <w:r w:rsidRPr="00A82DFD">
        <w:rPr>
          <w:rFonts w:ascii="Times New Roman" w:hAnsi="Times New Roman"/>
          <w:sz w:val="24"/>
        </w:rPr>
        <w:t>EHIS-e</w:t>
      </w:r>
      <w:proofErr w:type="spellEnd"/>
      <w:r w:rsidRPr="00A82DFD">
        <w:rPr>
          <w:rFonts w:ascii="Times New Roman" w:hAnsi="Times New Roman"/>
          <w:sz w:val="24"/>
        </w:rPr>
        <w:t xml:space="preserve"> järgi oli 2024. aastal Eestis 18 kõrgkooli</w:t>
      </w:r>
      <w:r w:rsidR="005D3FB8">
        <w:rPr>
          <w:rFonts w:ascii="Times New Roman" w:hAnsi="Times New Roman"/>
          <w:sz w:val="24"/>
        </w:rPr>
        <w:t>.</w:t>
      </w:r>
      <w:r w:rsidRPr="00A82DFD">
        <w:rPr>
          <w:rStyle w:val="Allmrkuseviide"/>
          <w:rFonts w:ascii="Times New Roman" w:hAnsi="Times New Roman"/>
          <w:sz w:val="24"/>
        </w:rPr>
        <w:footnoteReference w:id="18"/>
      </w:r>
      <w:r w:rsidRPr="00A82DFD">
        <w:rPr>
          <w:rFonts w:ascii="Times New Roman" w:hAnsi="Times New Roman"/>
          <w:sz w:val="24"/>
        </w:rPr>
        <w:t xml:space="preserve"> Muudatuse sihtrühm on keskmine, kuid suur osa siht</w:t>
      </w:r>
      <w:r w:rsidR="005D3FB8">
        <w:rPr>
          <w:rFonts w:ascii="Times New Roman" w:hAnsi="Times New Roman"/>
          <w:sz w:val="24"/>
        </w:rPr>
        <w:t>rühmast</w:t>
      </w:r>
      <w:r w:rsidRPr="00A82DFD">
        <w:rPr>
          <w:rFonts w:ascii="Times New Roman" w:hAnsi="Times New Roman"/>
          <w:sz w:val="24"/>
        </w:rPr>
        <w:t xml:space="preserve"> on </w:t>
      </w:r>
      <w:r w:rsidR="005D3FB8">
        <w:rPr>
          <w:rFonts w:ascii="Times New Roman" w:hAnsi="Times New Roman"/>
          <w:sz w:val="24"/>
        </w:rPr>
        <w:t xml:space="preserve">juba </w:t>
      </w:r>
      <w:r w:rsidRPr="00A82DFD">
        <w:rPr>
          <w:rFonts w:ascii="Times New Roman" w:hAnsi="Times New Roman"/>
          <w:sz w:val="24"/>
        </w:rPr>
        <w:t>rakendanud suitsuvaba keskkonna nõudeid vabatahtlikult.</w:t>
      </w:r>
      <w:r w:rsidR="00F94F5A">
        <w:rPr>
          <w:rFonts w:ascii="Times New Roman" w:hAnsi="Times New Roman"/>
          <w:sz w:val="24"/>
        </w:rPr>
        <w:t xml:space="preserve"> Täpne </w:t>
      </w:r>
      <w:r w:rsidR="005D3FB8">
        <w:rPr>
          <w:rFonts w:ascii="Times New Roman" w:hAnsi="Times New Roman"/>
          <w:sz w:val="24"/>
        </w:rPr>
        <w:t>suitsetamisruume</w:t>
      </w:r>
      <w:r w:rsidR="00F94F5A">
        <w:rPr>
          <w:rFonts w:ascii="Times New Roman" w:hAnsi="Times New Roman"/>
          <w:sz w:val="24"/>
        </w:rPr>
        <w:t xml:space="preserve"> </w:t>
      </w:r>
      <w:r w:rsidR="00497E77">
        <w:rPr>
          <w:rFonts w:ascii="Times New Roman" w:hAnsi="Times New Roman"/>
          <w:sz w:val="24"/>
        </w:rPr>
        <w:t>omavate asutuste arv on teadmata.</w:t>
      </w:r>
    </w:p>
    <w:p w:rsidRPr="00A82DFD" w:rsidR="003444E3" w:rsidP="00AF5B07" w:rsidRDefault="003444E3" w14:paraId="7FC4EA94" w14:textId="77777777">
      <w:pPr>
        <w:rPr>
          <w:rFonts w:ascii="Times New Roman" w:hAnsi="Times New Roman"/>
          <w:sz w:val="24"/>
        </w:rPr>
      </w:pPr>
    </w:p>
    <w:p w:rsidRPr="00B158D2" w:rsidR="46E27B42" w:rsidP="00AF5B07" w:rsidRDefault="0ED2CB54" w14:paraId="7337B7D4" w14:textId="28CEED7F">
      <w:pPr>
        <w:rPr>
          <w:rFonts w:ascii="Times New Roman" w:hAnsi="Times New Roman"/>
          <w:sz w:val="24"/>
        </w:rPr>
      </w:pPr>
      <w:r w:rsidRPr="6D8B494E">
        <w:rPr>
          <w:rFonts w:ascii="Times New Roman" w:hAnsi="Times New Roman"/>
          <w:sz w:val="24"/>
        </w:rPr>
        <w:t>Mõju võib pidada</w:t>
      </w:r>
      <w:r w:rsidR="00434934">
        <w:rPr>
          <w:rFonts w:ascii="Times New Roman" w:hAnsi="Times New Roman"/>
          <w:sz w:val="24"/>
        </w:rPr>
        <w:t xml:space="preserve"> oluliseks</w:t>
      </w:r>
      <w:r w:rsidRPr="6D8B494E">
        <w:rPr>
          <w:rFonts w:ascii="Times New Roman" w:hAnsi="Times New Roman"/>
          <w:sz w:val="24"/>
        </w:rPr>
        <w:t xml:space="preserve">, </w:t>
      </w:r>
      <w:r w:rsidR="00434934">
        <w:rPr>
          <w:rFonts w:ascii="Times New Roman" w:hAnsi="Times New Roman"/>
          <w:sz w:val="24"/>
        </w:rPr>
        <w:t>ku</w:t>
      </w:r>
      <w:r w:rsidR="00647DDB">
        <w:rPr>
          <w:rFonts w:ascii="Times New Roman" w:hAnsi="Times New Roman"/>
          <w:sz w:val="24"/>
        </w:rPr>
        <w:t>na</w:t>
      </w:r>
      <w:r w:rsidRPr="6D8B494E">
        <w:rPr>
          <w:rFonts w:ascii="Times New Roman" w:hAnsi="Times New Roman"/>
          <w:sz w:val="24"/>
        </w:rPr>
        <w:t xml:space="preserve"> mõju ulatus </w:t>
      </w:r>
      <w:r w:rsidR="00434934">
        <w:rPr>
          <w:rFonts w:ascii="Times New Roman" w:hAnsi="Times New Roman"/>
          <w:sz w:val="24"/>
        </w:rPr>
        <w:t xml:space="preserve">ja </w:t>
      </w:r>
      <w:r w:rsidR="005D3FB8">
        <w:rPr>
          <w:rFonts w:ascii="Times New Roman" w:hAnsi="Times New Roman"/>
          <w:sz w:val="24"/>
        </w:rPr>
        <w:t xml:space="preserve">avaldumise </w:t>
      </w:r>
      <w:r w:rsidR="00434934">
        <w:rPr>
          <w:rFonts w:ascii="Times New Roman" w:hAnsi="Times New Roman"/>
          <w:sz w:val="24"/>
        </w:rPr>
        <w:t xml:space="preserve">sagedus </w:t>
      </w:r>
      <w:r w:rsidRPr="6D8B494E">
        <w:rPr>
          <w:rFonts w:ascii="Times New Roman" w:hAnsi="Times New Roman"/>
          <w:sz w:val="24"/>
        </w:rPr>
        <w:t>on keskmi</w:t>
      </w:r>
      <w:r w:rsidR="002A4A9A">
        <w:rPr>
          <w:rFonts w:ascii="Times New Roman" w:hAnsi="Times New Roman"/>
          <w:sz w:val="24"/>
        </w:rPr>
        <w:t>s</w:t>
      </w:r>
      <w:r w:rsidRPr="6D8B494E">
        <w:rPr>
          <w:rFonts w:ascii="Times New Roman" w:hAnsi="Times New Roman"/>
          <w:sz w:val="24"/>
        </w:rPr>
        <w:t>e</w:t>
      </w:r>
      <w:r w:rsidR="002A4A9A">
        <w:rPr>
          <w:rFonts w:ascii="Times New Roman" w:hAnsi="Times New Roman"/>
          <w:sz w:val="24"/>
        </w:rPr>
        <w:t>d</w:t>
      </w:r>
      <w:r w:rsidRPr="6D8B494E">
        <w:rPr>
          <w:rFonts w:ascii="Times New Roman" w:hAnsi="Times New Roman"/>
          <w:sz w:val="24"/>
        </w:rPr>
        <w:t xml:space="preserve"> ning muudatusega kaasne</w:t>
      </w:r>
      <w:r w:rsidR="00FE2F2C">
        <w:rPr>
          <w:rFonts w:ascii="Times New Roman" w:hAnsi="Times New Roman"/>
          <w:sz w:val="24"/>
        </w:rPr>
        <w:t xml:space="preserve">vad </w:t>
      </w:r>
      <w:r w:rsidR="00695590">
        <w:rPr>
          <w:rFonts w:ascii="Times New Roman" w:hAnsi="Times New Roman"/>
          <w:sz w:val="24"/>
        </w:rPr>
        <w:t>võimalikud</w:t>
      </w:r>
      <w:r w:rsidRPr="6D8B494E">
        <w:rPr>
          <w:rFonts w:ascii="Times New Roman" w:hAnsi="Times New Roman"/>
          <w:sz w:val="24"/>
        </w:rPr>
        <w:t xml:space="preserve"> negatiivsed kõrvalmõjud. </w:t>
      </w:r>
      <w:commentRangeStart w:id="14"/>
      <w:r w:rsidRPr="6D8B494E">
        <w:rPr>
          <w:rFonts w:ascii="Times New Roman" w:hAnsi="Times New Roman"/>
          <w:sz w:val="24"/>
        </w:rPr>
        <w:t>Ettevõtjatele</w:t>
      </w:r>
      <w:r w:rsidR="00504082">
        <w:rPr>
          <w:rFonts w:ascii="Times New Roman" w:hAnsi="Times New Roman"/>
          <w:sz w:val="24"/>
        </w:rPr>
        <w:t xml:space="preserve">, kes peavad </w:t>
      </w:r>
      <w:r w:rsidR="00BA06A5">
        <w:rPr>
          <w:rFonts w:ascii="Times New Roman" w:hAnsi="Times New Roman"/>
          <w:sz w:val="24"/>
        </w:rPr>
        <w:t>olemasolevaid ruume</w:t>
      </w:r>
      <w:r w:rsidR="00253A60">
        <w:rPr>
          <w:rFonts w:ascii="Times New Roman" w:hAnsi="Times New Roman"/>
          <w:sz w:val="24"/>
        </w:rPr>
        <w:t xml:space="preserve"> ümber kujundama</w:t>
      </w:r>
      <w:r w:rsidR="00BA06A5">
        <w:rPr>
          <w:rFonts w:ascii="Times New Roman" w:hAnsi="Times New Roman"/>
          <w:sz w:val="24"/>
        </w:rPr>
        <w:t xml:space="preserve">, </w:t>
      </w:r>
      <w:r w:rsidR="005C761F">
        <w:rPr>
          <w:rFonts w:ascii="Times New Roman" w:hAnsi="Times New Roman"/>
          <w:sz w:val="24"/>
        </w:rPr>
        <w:t xml:space="preserve">kaasnevad </w:t>
      </w:r>
      <w:r w:rsidRPr="6D8B494E">
        <w:rPr>
          <w:rFonts w:ascii="Times New Roman" w:hAnsi="Times New Roman"/>
          <w:sz w:val="24"/>
        </w:rPr>
        <w:t>muudatuse rakendamiseks täiendavad kulutus</w:t>
      </w:r>
      <w:r w:rsidR="005C761F">
        <w:rPr>
          <w:rFonts w:ascii="Times New Roman" w:hAnsi="Times New Roman"/>
          <w:sz w:val="24"/>
        </w:rPr>
        <w:t>ed</w:t>
      </w:r>
      <w:r w:rsidR="00F81B3E">
        <w:rPr>
          <w:rFonts w:ascii="Times New Roman" w:hAnsi="Times New Roman"/>
          <w:sz w:val="24"/>
        </w:rPr>
        <w:t>.</w:t>
      </w:r>
      <w:r w:rsidR="005C761F">
        <w:rPr>
          <w:rFonts w:ascii="Times New Roman" w:hAnsi="Times New Roman"/>
          <w:sz w:val="24"/>
        </w:rPr>
        <w:t xml:space="preserve"> </w:t>
      </w:r>
      <w:r w:rsidRPr="00734399" w:rsidR="00734399">
        <w:rPr>
          <w:rFonts w:ascii="Times New Roman" w:hAnsi="Times New Roman"/>
          <w:sz w:val="24"/>
        </w:rPr>
        <w:t>Lisaks võivad suits</w:t>
      </w:r>
      <w:r w:rsidR="005D3FB8">
        <w:rPr>
          <w:rFonts w:ascii="Times New Roman" w:hAnsi="Times New Roman"/>
          <w:sz w:val="24"/>
        </w:rPr>
        <w:t>etamis</w:t>
      </w:r>
      <w:r w:rsidRPr="00734399" w:rsidR="00734399">
        <w:rPr>
          <w:rFonts w:ascii="Times New Roman" w:hAnsi="Times New Roman"/>
          <w:sz w:val="24"/>
        </w:rPr>
        <w:t>ruumide sulgemisega kaasneda täiendavad kulud, kui asutus soovib pakkuda alternatiivina suitsetamise võimalust välialal.</w:t>
      </w:r>
      <w:commentRangeEnd w:id="14"/>
      <w:r w:rsidR="00AE2876">
        <w:rPr>
          <w:rStyle w:val="Kommentaariviide"/>
        </w:rPr>
        <w:commentReference w:id="14"/>
      </w:r>
    </w:p>
    <w:p w:rsidRPr="00A82DFD" w:rsidR="00A82DFD" w:rsidP="00AF5B07" w:rsidRDefault="00A82DFD" w14:paraId="61456923" w14:textId="77777777">
      <w:pPr>
        <w:rPr>
          <w:rFonts w:ascii="Times New Roman" w:hAnsi="Times New Roman"/>
          <w:sz w:val="24"/>
        </w:rPr>
      </w:pPr>
    </w:p>
    <w:p w:rsidRPr="005D3FB8" w:rsidR="46E27B42" w:rsidP="00AF5B07" w:rsidRDefault="0ED2CB54" w14:paraId="7E0BA5C3" w14:textId="4ED2306A">
      <w:pPr>
        <w:rPr>
          <w:rFonts w:ascii="Times New Roman" w:hAnsi="Times New Roman"/>
          <w:sz w:val="24"/>
        </w:rPr>
      </w:pPr>
      <w:r w:rsidRPr="005D3FB8">
        <w:rPr>
          <w:rFonts w:ascii="Times New Roman" w:hAnsi="Times New Roman"/>
          <w:sz w:val="24"/>
          <w:u w:val="single"/>
        </w:rPr>
        <w:t>Mõju valdkond</w:t>
      </w:r>
      <w:r w:rsidRPr="005D3FB8">
        <w:rPr>
          <w:rFonts w:ascii="Times New Roman" w:hAnsi="Times New Roman"/>
          <w:sz w:val="24"/>
        </w:rPr>
        <w:t>: riigivalitsemine</w:t>
      </w:r>
    </w:p>
    <w:p w:rsidR="003444E3" w:rsidP="00AF5B07" w:rsidRDefault="003444E3" w14:paraId="0E503358" w14:textId="77777777">
      <w:pPr>
        <w:rPr>
          <w:rFonts w:ascii="Times New Roman" w:hAnsi="Times New Roman"/>
          <w:sz w:val="24"/>
        </w:rPr>
      </w:pPr>
    </w:p>
    <w:p w:rsidR="003444E3" w:rsidP="00AF5B07" w:rsidRDefault="003444E3" w14:paraId="291DFD72" w14:textId="13B94785">
      <w:pPr>
        <w:rPr>
          <w:rFonts w:ascii="Times New Roman" w:hAnsi="Times New Roman"/>
          <w:sz w:val="24"/>
        </w:rPr>
      </w:pPr>
      <w:r w:rsidRPr="0018628F">
        <w:rPr>
          <w:rFonts w:ascii="Times New Roman" w:hAnsi="Times New Roman"/>
          <w:sz w:val="24"/>
          <w:u w:val="single"/>
        </w:rPr>
        <w:t>Sihtrühm</w:t>
      </w:r>
      <w:r w:rsidRPr="00813BC9">
        <w:rPr>
          <w:rFonts w:ascii="Times New Roman" w:hAnsi="Times New Roman"/>
          <w:sz w:val="24"/>
        </w:rPr>
        <w:t>: Terviseamet</w:t>
      </w:r>
      <w:r w:rsidR="00B158D2">
        <w:rPr>
          <w:rFonts w:ascii="Times New Roman" w:hAnsi="Times New Roman"/>
          <w:sz w:val="24"/>
        </w:rPr>
        <w:t xml:space="preserve">, </w:t>
      </w:r>
      <w:proofErr w:type="spellStart"/>
      <w:r w:rsidR="00B158D2">
        <w:rPr>
          <w:rFonts w:ascii="Times New Roman" w:hAnsi="Times New Roman"/>
          <w:sz w:val="24"/>
        </w:rPr>
        <w:t>KOV-id</w:t>
      </w:r>
      <w:proofErr w:type="spellEnd"/>
    </w:p>
    <w:p w:rsidR="003444E3" w:rsidP="00AF5B07" w:rsidRDefault="003444E3" w14:paraId="48B75620" w14:textId="77777777"/>
    <w:p w:rsidRPr="00B51288" w:rsidR="46E27B42" w:rsidP="00AF5B07" w:rsidRDefault="0ED2CB54" w14:paraId="2DEF981A" w14:textId="324D531A">
      <w:pPr>
        <w:rPr>
          <w:rFonts w:ascii="Times New Roman" w:hAnsi="Times New Roman"/>
          <w:sz w:val="24"/>
        </w:rPr>
      </w:pPr>
      <w:r w:rsidRPr="6D8B494E">
        <w:rPr>
          <w:rFonts w:ascii="Times New Roman" w:hAnsi="Times New Roman"/>
          <w:sz w:val="24"/>
        </w:rPr>
        <w:t xml:space="preserve">Mõju võib pidada väheoluliseks, kuna mõju ulatus ja </w:t>
      </w:r>
      <w:r w:rsidR="005D3FB8">
        <w:rPr>
          <w:rFonts w:ascii="Times New Roman" w:hAnsi="Times New Roman"/>
          <w:sz w:val="24"/>
        </w:rPr>
        <w:t xml:space="preserve">avaldumise </w:t>
      </w:r>
      <w:r w:rsidRPr="6D8B494E">
        <w:rPr>
          <w:rFonts w:ascii="Times New Roman" w:hAnsi="Times New Roman"/>
          <w:sz w:val="24"/>
        </w:rPr>
        <w:t xml:space="preserve">sagedus on väikesed, muudatusega ei kaasne olulisi riske ega negatiivseid kõrvalmõjusid. </w:t>
      </w:r>
      <w:r w:rsidR="00647DDB">
        <w:rPr>
          <w:rFonts w:ascii="Times New Roman" w:hAnsi="Times New Roman"/>
          <w:sz w:val="24"/>
        </w:rPr>
        <w:t>Positiivse</w:t>
      </w:r>
      <w:r w:rsidRPr="6D8B494E">
        <w:rPr>
          <w:rFonts w:ascii="Times New Roman" w:hAnsi="Times New Roman"/>
          <w:sz w:val="24"/>
        </w:rPr>
        <w:t xml:space="preserve"> mõjuna võib </w:t>
      </w:r>
      <w:r w:rsidR="005D3FB8">
        <w:rPr>
          <w:rFonts w:ascii="Times New Roman" w:hAnsi="Times New Roman"/>
          <w:sz w:val="24"/>
        </w:rPr>
        <w:t xml:space="preserve">välja </w:t>
      </w:r>
      <w:r w:rsidRPr="6D8B494E">
        <w:rPr>
          <w:rFonts w:ascii="Times New Roman" w:hAnsi="Times New Roman"/>
          <w:sz w:val="24"/>
        </w:rPr>
        <w:t xml:space="preserve">tuua ülesannete ja ressursikasutuse vähenemise Terviseametile, </w:t>
      </w:r>
      <w:r w:rsidR="00647DDB">
        <w:rPr>
          <w:rFonts w:ascii="Times New Roman" w:hAnsi="Times New Roman"/>
          <w:sz w:val="24"/>
        </w:rPr>
        <w:t>muu</w:t>
      </w:r>
      <w:r w:rsidR="005D3FB8">
        <w:rPr>
          <w:rFonts w:ascii="Times New Roman" w:hAnsi="Times New Roman"/>
          <w:sz w:val="24"/>
        </w:rPr>
        <w:t xml:space="preserve"> </w:t>
      </w:r>
      <w:r w:rsidR="00647DDB">
        <w:rPr>
          <w:rFonts w:ascii="Times New Roman" w:hAnsi="Times New Roman"/>
          <w:sz w:val="24"/>
        </w:rPr>
        <w:t xml:space="preserve">hulgas väheneb </w:t>
      </w:r>
      <w:r w:rsidRPr="00D266B7">
        <w:rPr>
          <w:rFonts w:ascii="Times New Roman" w:hAnsi="Times New Roman"/>
          <w:sz w:val="24"/>
        </w:rPr>
        <w:t>järelevalveobjektide hulk.</w:t>
      </w:r>
      <w:r w:rsidR="005D3FB8">
        <w:rPr>
          <w:rFonts w:ascii="Times New Roman" w:hAnsi="Times New Roman"/>
          <w:sz w:val="24"/>
        </w:rPr>
        <w:t xml:space="preserve"> </w:t>
      </w:r>
      <w:r w:rsidR="00643846">
        <w:rPr>
          <w:rFonts w:ascii="Times New Roman" w:hAnsi="Times New Roman"/>
          <w:sz w:val="24"/>
        </w:rPr>
        <w:t xml:space="preserve">Kuivõrd </w:t>
      </w:r>
      <w:r w:rsidR="00430020">
        <w:rPr>
          <w:rFonts w:ascii="Times New Roman" w:hAnsi="Times New Roman"/>
          <w:sz w:val="24"/>
        </w:rPr>
        <w:t xml:space="preserve">seni on järelevalve olnud </w:t>
      </w:r>
      <w:proofErr w:type="spellStart"/>
      <w:r w:rsidR="00430020">
        <w:rPr>
          <w:rFonts w:ascii="Times New Roman" w:hAnsi="Times New Roman"/>
          <w:sz w:val="24"/>
        </w:rPr>
        <w:t>kaebustepõhine</w:t>
      </w:r>
      <w:proofErr w:type="spellEnd"/>
      <w:r w:rsidR="00430020">
        <w:rPr>
          <w:rFonts w:ascii="Times New Roman" w:hAnsi="Times New Roman"/>
          <w:sz w:val="24"/>
        </w:rPr>
        <w:t xml:space="preserve"> ning </w:t>
      </w:r>
      <w:r w:rsidR="00643846">
        <w:rPr>
          <w:rFonts w:ascii="Times New Roman" w:hAnsi="Times New Roman"/>
          <w:sz w:val="24"/>
        </w:rPr>
        <w:t xml:space="preserve">aasta jooksul </w:t>
      </w:r>
      <w:r w:rsidR="00AF5B07">
        <w:rPr>
          <w:rFonts w:ascii="Times New Roman" w:hAnsi="Times New Roman"/>
          <w:sz w:val="24"/>
        </w:rPr>
        <w:t>esitata</w:t>
      </w:r>
      <w:r w:rsidR="00643846">
        <w:rPr>
          <w:rFonts w:ascii="Times New Roman" w:hAnsi="Times New Roman"/>
          <w:sz w:val="24"/>
        </w:rPr>
        <w:t>kse vaid mõni kaebus, on mõju marginaalne.</w:t>
      </w:r>
      <w:r w:rsidRPr="00D266B7">
        <w:rPr>
          <w:rFonts w:ascii="Times New Roman" w:hAnsi="Times New Roman"/>
          <w:sz w:val="24"/>
        </w:rPr>
        <w:t xml:space="preserve"> </w:t>
      </w:r>
      <w:proofErr w:type="spellStart"/>
      <w:r w:rsidRPr="6D8B494E">
        <w:rPr>
          <w:rFonts w:ascii="Times New Roman" w:hAnsi="Times New Roman"/>
          <w:sz w:val="24"/>
        </w:rPr>
        <w:t>K</w:t>
      </w:r>
      <w:r w:rsidR="005D3FB8">
        <w:rPr>
          <w:rFonts w:ascii="Times New Roman" w:hAnsi="Times New Roman"/>
          <w:sz w:val="24"/>
        </w:rPr>
        <w:t>OV-ide</w:t>
      </w:r>
      <w:proofErr w:type="spellEnd"/>
      <w:r w:rsidR="005D3FB8">
        <w:rPr>
          <w:rFonts w:ascii="Times New Roman" w:hAnsi="Times New Roman"/>
          <w:sz w:val="24"/>
        </w:rPr>
        <w:t xml:space="preserve"> </w:t>
      </w:r>
      <w:r w:rsidRPr="6D8B494E">
        <w:rPr>
          <w:rFonts w:ascii="Times New Roman" w:hAnsi="Times New Roman"/>
          <w:sz w:val="24"/>
        </w:rPr>
        <w:t>järelevalveülesan</w:t>
      </w:r>
      <w:r w:rsidR="005D3FB8">
        <w:rPr>
          <w:rFonts w:ascii="Times New Roman" w:hAnsi="Times New Roman"/>
          <w:sz w:val="24"/>
        </w:rPr>
        <w:t>ded</w:t>
      </w:r>
      <w:r w:rsidRPr="6D8B494E">
        <w:rPr>
          <w:rFonts w:ascii="Times New Roman" w:hAnsi="Times New Roman"/>
          <w:sz w:val="24"/>
        </w:rPr>
        <w:t xml:space="preserve"> ja järelevalveobjektide hulk ei muutu.</w:t>
      </w:r>
    </w:p>
    <w:p w:rsidR="00AF5B07" w:rsidP="00AF5B07" w:rsidRDefault="00AF5B07" w14:paraId="5814D572" w14:textId="77777777">
      <w:pPr>
        <w:rPr>
          <w:rFonts w:ascii="Times New Roman" w:hAnsi="Times New Roman"/>
          <w:b/>
          <w:sz w:val="24"/>
        </w:rPr>
      </w:pPr>
    </w:p>
    <w:p w:rsidRPr="005D3FB8" w:rsidR="6D2518BD" w:rsidP="00AF5B07" w:rsidRDefault="6D2518BD" w14:paraId="72199493" w14:textId="6228F390">
      <w:pPr>
        <w:rPr>
          <w:rFonts w:ascii="Times New Roman" w:hAnsi="Times New Roman"/>
          <w:b/>
          <w:color w:val="000000" w:themeColor="text1"/>
          <w:sz w:val="24"/>
        </w:rPr>
      </w:pPr>
      <w:r w:rsidRPr="005D3FB8">
        <w:rPr>
          <w:rFonts w:ascii="Times New Roman" w:hAnsi="Times New Roman"/>
          <w:b/>
          <w:sz w:val="24"/>
        </w:rPr>
        <w:t xml:space="preserve">Kavandatav muudatus: </w:t>
      </w:r>
      <w:r w:rsidR="005D3FB8">
        <w:rPr>
          <w:rFonts w:ascii="Times New Roman" w:hAnsi="Times New Roman"/>
          <w:b/>
          <w:sz w:val="24"/>
        </w:rPr>
        <w:t>t</w:t>
      </w:r>
      <w:r w:rsidRPr="005D3FB8">
        <w:rPr>
          <w:rFonts w:ascii="Times New Roman" w:hAnsi="Times New Roman"/>
          <w:b/>
          <w:sz w:val="24"/>
        </w:rPr>
        <w:t xml:space="preserve">urismiseaduse muudatusega </w:t>
      </w:r>
      <w:r w:rsidRPr="005D3FB8">
        <w:rPr>
          <w:rFonts w:ascii="Times New Roman" w:hAnsi="Times New Roman"/>
          <w:b/>
          <w:color w:val="000000" w:themeColor="text1"/>
          <w:sz w:val="24"/>
        </w:rPr>
        <w:t xml:space="preserve">vähendatakse terviseohutusega seonduvaid nõudeid majutusteenuste osutamisel </w:t>
      </w:r>
      <w:r w:rsidR="005D3FB8">
        <w:rPr>
          <w:rFonts w:ascii="Times New Roman" w:hAnsi="Times New Roman"/>
          <w:b/>
          <w:color w:val="000000" w:themeColor="text1"/>
          <w:sz w:val="24"/>
        </w:rPr>
        <w:t xml:space="preserve">ja kaotatakse </w:t>
      </w:r>
      <w:r w:rsidRPr="005D3FB8">
        <w:rPr>
          <w:rFonts w:ascii="Times New Roman" w:hAnsi="Times New Roman"/>
          <w:b/>
          <w:color w:val="000000" w:themeColor="text1"/>
          <w:sz w:val="24"/>
        </w:rPr>
        <w:t>dubleeriv järelevalve</w:t>
      </w:r>
      <w:r w:rsidRPr="005D3FB8" w:rsidR="5FE0758D">
        <w:rPr>
          <w:rFonts w:ascii="Times New Roman" w:hAnsi="Times New Roman"/>
          <w:b/>
          <w:color w:val="000000" w:themeColor="text1"/>
          <w:sz w:val="24"/>
        </w:rPr>
        <w:t>.</w:t>
      </w:r>
    </w:p>
    <w:p w:rsidRPr="00813BC9" w:rsidR="00FC67CF" w:rsidP="00AF5B07" w:rsidRDefault="00FC67CF" w14:paraId="226F8668" w14:textId="77777777">
      <w:pPr>
        <w:pStyle w:val="Loendilik"/>
        <w:ind w:left="360"/>
        <w:rPr>
          <w:rFonts w:ascii="Times New Roman" w:hAnsi="Times New Roman"/>
          <w:b/>
          <w:bCs/>
          <w:color w:val="000000" w:themeColor="text1"/>
          <w:sz w:val="24"/>
        </w:rPr>
      </w:pPr>
    </w:p>
    <w:p w:rsidRPr="005D3FB8" w:rsidR="5FE0758D" w:rsidP="00AF5B07" w:rsidRDefault="5FE0758D" w14:paraId="5AECF7BA" w14:textId="3F871A75">
      <w:pPr>
        <w:rPr>
          <w:rFonts w:ascii="Times New Roman" w:hAnsi="Times New Roman"/>
          <w:sz w:val="24"/>
        </w:rPr>
      </w:pPr>
      <w:r w:rsidRPr="005D3FB8">
        <w:rPr>
          <w:rFonts w:ascii="Times New Roman" w:hAnsi="Times New Roman"/>
          <w:sz w:val="24"/>
          <w:u w:val="single"/>
        </w:rPr>
        <w:t>Mõju valdkond</w:t>
      </w:r>
      <w:r w:rsidRPr="005D3FB8">
        <w:rPr>
          <w:rFonts w:ascii="Times New Roman" w:hAnsi="Times New Roman"/>
          <w:sz w:val="24"/>
        </w:rPr>
        <w:t>: sotsiaal</w:t>
      </w:r>
      <w:r w:rsidRPr="005D3FB8" w:rsidR="00FC67CF">
        <w:rPr>
          <w:rFonts w:ascii="Times New Roman" w:hAnsi="Times New Roman"/>
          <w:sz w:val="24"/>
        </w:rPr>
        <w:t>ne</w:t>
      </w:r>
      <w:r w:rsidRPr="005D3FB8">
        <w:rPr>
          <w:rFonts w:ascii="Times New Roman" w:hAnsi="Times New Roman"/>
          <w:sz w:val="24"/>
        </w:rPr>
        <w:t xml:space="preserve"> mõju </w:t>
      </w:r>
    </w:p>
    <w:p w:rsidR="00F80A79" w:rsidP="00AF5B07" w:rsidRDefault="00F80A79" w14:paraId="73E4570E" w14:textId="77777777">
      <w:pPr>
        <w:pStyle w:val="Loendilik"/>
        <w:ind w:left="360"/>
        <w:rPr>
          <w:rFonts w:ascii="Times New Roman" w:hAnsi="Times New Roman"/>
          <w:sz w:val="24"/>
          <w:u w:val="single"/>
        </w:rPr>
      </w:pPr>
    </w:p>
    <w:p w:rsidR="005D3FB8" w:rsidP="00AF5B07" w:rsidRDefault="00F80A79" w14:paraId="442FDCF1" w14:textId="77777777">
      <w:pPr>
        <w:pStyle w:val="Loendilik"/>
        <w:ind w:left="0"/>
        <w:rPr>
          <w:rFonts w:ascii="Times New Roman" w:hAnsi="Times New Roman"/>
          <w:sz w:val="24"/>
        </w:rPr>
      </w:pPr>
      <w:r w:rsidRPr="0018628F">
        <w:rPr>
          <w:rFonts w:ascii="Times New Roman" w:hAnsi="Times New Roman"/>
          <w:sz w:val="24"/>
          <w:u w:val="single"/>
        </w:rPr>
        <w:t>Sihtrühm</w:t>
      </w:r>
      <w:r w:rsidRPr="00965131">
        <w:rPr>
          <w:rFonts w:ascii="Times New Roman" w:hAnsi="Times New Roman"/>
          <w:sz w:val="24"/>
        </w:rPr>
        <w:t>:</w:t>
      </w:r>
      <w:r w:rsidRPr="6D8B494E">
        <w:rPr>
          <w:rFonts w:ascii="Times New Roman" w:hAnsi="Times New Roman"/>
          <w:sz w:val="24"/>
        </w:rPr>
        <w:t xml:space="preserve"> </w:t>
      </w:r>
      <w:r w:rsidRPr="005A33A1">
        <w:rPr>
          <w:rFonts w:ascii="Times New Roman" w:hAnsi="Times New Roman"/>
          <w:sz w:val="24"/>
        </w:rPr>
        <w:t xml:space="preserve">majutusasutustes </w:t>
      </w:r>
      <w:proofErr w:type="spellStart"/>
      <w:r w:rsidRPr="005A33A1">
        <w:rPr>
          <w:rFonts w:ascii="Times New Roman" w:hAnsi="Times New Roman"/>
          <w:sz w:val="24"/>
        </w:rPr>
        <w:t>peatujad</w:t>
      </w:r>
      <w:proofErr w:type="spellEnd"/>
      <w:r>
        <w:rPr>
          <w:rFonts w:ascii="Times New Roman" w:hAnsi="Times New Roman"/>
          <w:sz w:val="24"/>
        </w:rPr>
        <w:t xml:space="preserve"> (sh turistid)</w:t>
      </w:r>
    </w:p>
    <w:p w:rsidR="005D3FB8" w:rsidP="00AF5B07" w:rsidRDefault="005D3FB8" w14:paraId="09BE146C" w14:textId="77777777">
      <w:pPr>
        <w:pStyle w:val="Loendilik"/>
        <w:ind w:left="0"/>
        <w:rPr>
          <w:rFonts w:ascii="Times New Roman" w:hAnsi="Times New Roman"/>
          <w:sz w:val="24"/>
        </w:rPr>
      </w:pPr>
    </w:p>
    <w:p w:rsidR="00F80A79" w:rsidP="00AF5B07" w:rsidRDefault="00F80A79" w14:paraId="1F5C201D" w14:textId="0E843F9A">
      <w:pPr>
        <w:pStyle w:val="Loendilik"/>
        <w:ind w:left="0"/>
        <w:rPr>
          <w:rFonts w:ascii="Times New Roman" w:hAnsi="Times New Roman"/>
          <w:sz w:val="24"/>
        </w:rPr>
      </w:pPr>
      <w:r>
        <w:rPr>
          <w:rFonts w:ascii="Times New Roman" w:hAnsi="Times New Roman"/>
          <w:sz w:val="24"/>
        </w:rPr>
        <w:t xml:space="preserve">Statistikaameti andmete järgi oli 2024. aastal majutatute arv Eesti majutuskohtades </w:t>
      </w:r>
      <w:r w:rsidR="005D3FB8">
        <w:rPr>
          <w:rFonts w:ascii="Times New Roman" w:hAnsi="Times New Roman"/>
          <w:sz w:val="24"/>
        </w:rPr>
        <w:t xml:space="preserve">ühes </w:t>
      </w:r>
      <w:r>
        <w:rPr>
          <w:rFonts w:ascii="Times New Roman" w:hAnsi="Times New Roman"/>
          <w:sz w:val="24"/>
        </w:rPr>
        <w:t>kuu</w:t>
      </w:r>
      <w:r w:rsidR="00B749E4">
        <w:rPr>
          <w:rFonts w:ascii="Times New Roman" w:hAnsi="Times New Roman"/>
          <w:sz w:val="24"/>
        </w:rPr>
        <w:t xml:space="preserve">s keskmiselt Eesti elanike hulgas </w:t>
      </w:r>
      <w:r w:rsidR="005C691E">
        <w:rPr>
          <w:rFonts w:ascii="Times New Roman" w:hAnsi="Times New Roman"/>
          <w:sz w:val="24"/>
        </w:rPr>
        <w:t xml:space="preserve">enam kui 146 000 ning </w:t>
      </w:r>
      <w:r w:rsidR="00A56BD6">
        <w:rPr>
          <w:rFonts w:ascii="Times New Roman" w:hAnsi="Times New Roman"/>
          <w:sz w:val="24"/>
        </w:rPr>
        <w:t xml:space="preserve">kõikide riikide elanikke arvestades </w:t>
      </w:r>
      <w:r w:rsidR="005D2EC9">
        <w:rPr>
          <w:rFonts w:ascii="Times New Roman" w:hAnsi="Times New Roman"/>
          <w:sz w:val="24"/>
        </w:rPr>
        <w:t xml:space="preserve">umbes </w:t>
      </w:r>
      <w:r w:rsidR="00A56BD6">
        <w:rPr>
          <w:rFonts w:ascii="Times New Roman" w:hAnsi="Times New Roman"/>
          <w:sz w:val="24"/>
        </w:rPr>
        <w:t>300</w:t>
      </w:r>
      <w:r w:rsidR="005D3FB8">
        <w:rPr>
          <w:rFonts w:ascii="Times New Roman" w:hAnsi="Times New Roman"/>
          <w:sz w:val="24"/>
        </w:rPr>
        <w:t> </w:t>
      </w:r>
      <w:r w:rsidR="00A56BD6">
        <w:rPr>
          <w:rFonts w:ascii="Times New Roman" w:hAnsi="Times New Roman"/>
          <w:sz w:val="24"/>
        </w:rPr>
        <w:t>000</w:t>
      </w:r>
      <w:r w:rsidR="005D3FB8">
        <w:rPr>
          <w:rFonts w:ascii="Times New Roman" w:hAnsi="Times New Roman"/>
          <w:sz w:val="24"/>
        </w:rPr>
        <w:t>.</w:t>
      </w:r>
      <w:r>
        <w:rPr>
          <w:rStyle w:val="Allmrkuseviide"/>
          <w:rFonts w:ascii="Times New Roman" w:hAnsi="Times New Roman"/>
          <w:sz w:val="24"/>
        </w:rPr>
        <w:footnoteReference w:id="19"/>
      </w:r>
      <w:r w:rsidR="003130FA">
        <w:rPr>
          <w:rFonts w:ascii="Times New Roman" w:hAnsi="Times New Roman"/>
          <w:sz w:val="24"/>
        </w:rPr>
        <w:t xml:space="preserve"> </w:t>
      </w:r>
      <w:r w:rsidR="00A56BD6">
        <w:rPr>
          <w:rFonts w:ascii="Times New Roman" w:hAnsi="Times New Roman"/>
          <w:sz w:val="24"/>
        </w:rPr>
        <w:t>Sihtrühma suurus on keskmine.</w:t>
      </w:r>
    </w:p>
    <w:p w:rsidR="00A6531F" w:rsidP="00AF5B07" w:rsidRDefault="00A6531F" w14:paraId="6EA983E2" w14:textId="77777777">
      <w:pPr>
        <w:pStyle w:val="Loendilik"/>
        <w:ind w:left="0"/>
        <w:rPr>
          <w:rFonts w:ascii="Times New Roman" w:hAnsi="Times New Roman"/>
          <w:sz w:val="24"/>
        </w:rPr>
      </w:pPr>
    </w:p>
    <w:p w:rsidRPr="00813BC9" w:rsidR="6C9FDD60" w:rsidP="00AF5B07" w:rsidRDefault="5FE0758D" w14:paraId="273225E1" w14:textId="1975CABE">
      <w:pPr>
        <w:pStyle w:val="Loendilik"/>
        <w:ind w:left="0"/>
        <w:rPr>
          <w:rFonts w:ascii="Times New Roman" w:hAnsi="Times New Roman"/>
        </w:rPr>
      </w:pPr>
      <w:r w:rsidRPr="0017386A">
        <w:rPr>
          <w:rFonts w:ascii="Times New Roman" w:hAnsi="Times New Roman"/>
          <w:sz w:val="24"/>
        </w:rPr>
        <w:t xml:space="preserve">Mõju võib pidada väheoluliseks, sest </w:t>
      </w:r>
      <w:r w:rsidRPr="0017386A" w:rsidR="00A56BD6">
        <w:rPr>
          <w:rFonts w:ascii="Times New Roman" w:hAnsi="Times New Roman"/>
          <w:sz w:val="24"/>
        </w:rPr>
        <w:t>muudatus ei mõjuta sihtrühma toimimist</w:t>
      </w:r>
      <w:r w:rsidRPr="0017386A" w:rsidR="00A6531F">
        <w:rPr>
          <w:rFonts w:ascii="Times New Roman" w:hAnsi="Times New Roman"/>
          <w:sz w:val="24"/>
        </w:rPr>
        <w:t xml:space="preserve"> ning </w:t>
      </w:r>
      <w:r w:rsidRPr="0017386A" w:rsidR="00B84ABE">
        <w:rPr>
          <w:rFonts w:ascii="Times New Roman" w:hAnsi="Times New Roman"/>
          <w:sz w:val="24"/>
        </w:rPr>
        <w:t xml:space="preserve">mõju </w:t>
      </w:r>
      <w:r w:rsidRPr="0017386A" w:rsidR="00A56BD6">
        <w:rPr>
          <w:rFonts w:ascii="Times New Roman" w:hAnsi="Times New Roman"/>
          <w:sz w:val="24"/>
        </w:rPr>
        <w:t>avaldub harva. Ka ebasoovitavate mõjude kaasnemise risk on väike, kuna kehtetuks tunnistatakse sätted, mis</w:t>
      </w:r>
      <w:r w:rsidRPr="0017386A" w:rsidR="005D3FB8">
        <w:rPr>
          <w:rFonts w:ascii="Times New Roman" w:hAnsi="Times New Roman"/>
          <w:sz w:val="24"/>
        </w:rPr>
        <w:t xml:space="preserve"> </w:t>
      </w:r>
      <w:r w:rsidRPr="0017386A" w:rsidR="00A56BD6">
        <w:rPr>
          <w:rFonts w:ascii="Times New Roman" w:hAnsi="Times New Roman"/>
          <w:sz w:val="24"/>
        </w:rPr>
        <w:t>kehtivate regulatsioonidega</w:t>
      </w:r>
      <w:r w:rsidRPr="0017386A" w:rsidR="005D3FB8">
        <w:rPr>
          <w:rFonts w:ascii="Times New Roman" w:hAnsi="Times New Roman"/>
          <w:sz w:val="24"/>
        </w:rPr>
        <w:t xml:space="preserve"> kattuvad</w:t>
      </w:r>
      <w:r w:rsidRPr="0017386A" w:rsidR="00A56BD6">
        <w:rPr>
          <w:rFonts w:ascii="Times New Roman" w:hAnsi="Times New Roman"/>
          <w:sz w:val="24"/>
        </w:rPr>
        <w:t>.</w:t>
      </w:r>
      <w:r w:rsidRPr="0017386A">
        <w:rPr>
          <w:rFonts w:ascii="Times New Roman" w:hAnsi="Times New Roman"/>
          <w:sz w:val="24"/>
        </w:rPr>
        <w:t xml:space="preserve"> </w:t>
      </w:r>
      <w:r w:rsidRPr="0017386A" w:rsidR="00796E95">
        <w:rPr>
          <w:rFonts w:ascii="Times New Roman" w:hAnsi="Times New Roman"/>
          <w:sz w:val="24"/>
        </w:rPr>
        <w:t>Sihtrühma t</w:t>
      </w:r>
      <w:r w:rsidRPr="0017386A" w:rsidR="5EBEDAE8">
        <w:rPr>
          <w:rFonts w:ascii="Times New Roman" w:hAnsi="Times New Roman"/>
          <w:sz w:val="24"/>
        </w:rPr>
        <w:t>ervist oluliselt mõjutavate tegurite kontroll säilib</w:t>
      </w:r>
      <w:r w:rsidRPr="0017386A" w:rsidR="00AE5719">
        <w:rPr>
          <w:rFonts w:ascii="Times New Roman" w:hAnsi="Times New Roman"/>
          <w:sz w:val="24"/>
        </w:rPr>
        <w:t xml:space="preserve"> läbi teiste õigusaktide</w:t>
      </w:r>
      <w:r w:rsidRPr="0017386A" w:rsidR="005D3FB8">
        <w:rPr>
          <w:rFonts w:ascii="Times New Roman" w:hAnsi="Times New Roman"/>
          <w:sz w:val="24"/>
        </w:rPr>
        <w:t xml:space="preserve"> kaudu</w:t>
      </w:r>
      <w:r w:rsidRPr="0017386A">
        <w:rPr>
          <w:rFonts w:ascii="Times New Roman" w:hAnsi="Times New Roman"/>
          <w:sz w:val="24"/>
        </w:rPr>
        <w:t>.</w:t>
      </w:r>
      <w:r w:rsidR="00714CB5">
        <w:rPr>
          <w:rFonts w:ascii="Times New Roman" w:hAnsi="Times New Roman"/>
          <w:sz w:val="24"/>
        </w:rPr>
        <w:t xml:space="preserve"> </w:t>
      </w:r>
    </w:p>
    <w:p w:rsidR="6D8B494E" w:rsidP="00AF5B07" w:rsidRDefault="6D8B494E" w14:paraId="2D29E764" w14:textId="7601FDC4">
      <w:pPr>
        <w:rPr>
          <w:rFonts w:ascii="Times New Roman" w:hAnsi="Times New Roman"/>
          <w:sz w:val="24"/>
        </w:rPr>
      </w:pPr>
    </w:p>
    <w:p w:rsidRPr="0017386A" w:rsidR="00EB2198" w:rsidP="00AF5B07" w:rsidRDefault="00EB2198" w14:paraId="492D080F" w14:textId="4FA16CF1">
      <w:pPr>
        <w:rPr>
          <w:rFonts w:ascii="Times New Roman" w:hAnsi="Times New Roman"/>
          <w:sz w:val="24"/>
        </w:rPr>
      </w:pPr>
      <w:r w:rsidRPr="0017386A">
        <w:rPr>
          <w:rFonts w:ascii="Times New Roman" w:hAnsi="Times New Roman"/>
          <w:sz w:val="24"/>
          <w:u w:val="single"/>
        </w:rPr>
        <w:t>Mõju</w:t>
      </w:r>
      <w:r w:rsidRPr="0017386A" w:rsidR="001D710C">
        <w:rPr>
          <w:rFonts w:ascii="Times New Roman" w:hAnsi="Times New Roman"/>
          <w:sz w:val="24"/>
          <w:u w:val="single"/>
        </w:rPr>
        <w:t xml:space="preserve"> </w:t>
      </w:r>
      <w:r w:rsidRPr="0017386A">
        <w:rPr>
          <w:rFonts w:ascii="Times New Roman" w:hAnsi="Times New Roman"/>
          <w:sz w:val="24"/>
          <w:u w:val="single"/>
        </w:rPr>
        <w:t>valdkond</w:t>
      </w:r>
      <w:r w:rsidRPr="0017386A">
        <w:rPr>
          <w:rFonts w:ascii="Times New Roman" w:hAnsi="Times New Roman"/>
          <w:sz w:val="24"/>
        </w:rPr>
        <w:t>: mõju</w:t>
      </w:r>
      <w:r w:rsidR="0017386A">
        <w:rPr>
          <w:rFonts w:ascii="Times New Roman" w:hAnsi="Times New Roman"/>
          <w:sz w:val="24"/>
        </w:rPr>
        <w:t xml:space="preserve"> majandusele</w:t>
      </w:r>
    </w:p>
    <w:p w:rsidR="00F80A79" w:rsidP="00AF5B07" w:rsidRDefault="00F80A79" w14:paraId="4152A0FE" w14:textId="77777777">
      <w:pPr>
        <w:pStyle w:val="Loendilik"/>
        <w:ind w:left="360"/>
        <w:rPr>
          <w:rFonts w:ascii="Times New Roman" w:hAnsi="Times New Roman"/>
          <w:sz w:val="24"/>
        </w:rPr>
      </w:pPr>
    </w:p>
    <w:p w:rsidR="0017386A" w:rsidP="00AF5B07" w:rsidRDefault="00F80A79" w14:paraId="43A24CF5" w14:textId="77777777">
      <w:pPr>
        <w:pStyle w:val="Loendilik"/>
        <w:ind w:left="0"/>
        <w:rPr>
          <w:rFonts w:ascii="Times New Roman" w:hAnsi="Times New Roman"/>
          <w:sz w:val="24"/>
        </w:rPr>
      </w:pPr>
      <w:r w:rsidRPr="0018628F">
        <w:rPr>
          <w:rFonts w:ascii="Times New Roman" w:hAnsi="Times New Roman"/>
          <w:sz w:val="24"/>
          <w:u w:val="single"/>
        </w:rPr>
        <w:t>Sihtrühm</w:t>
      </w:r>
      <w:r w:rsidRPr="6D8B494E">
        <w:rPr>
          <w:rFonts w:ascii="Times New Roman" w:hAnsi="Times New Roman"/>
          <w:sz w:val="24"/>
        </w:rPr>
        <w:t>: majutussektori ettevõtjad</w:t>
      </w:r>
    </w:p>
    <w:p w:rsidR="0017386A" w:rsidP="00AF5B07" w:rsidRDefault="0017386A" w14:paraId="7A571246" w14:textId="77777777">
      <w:pPr>
        <w:pStyle w:val="Loendilik"/>
        <w:ind w:left="0"/>
        <w:rPr>
          <w:rFonts w:ascii="Times New Roman" w:hAnsi="Times New Roman"/>
          <w:sz w:val="24"/>
        </w:rPr>
      </w:pPr>
    </w:p>
    <w:p w:rsidR="00F80A79" w:rsidP="00AF5B07" w:rsidRDefault="00F80A79" w14:paraId="588A2062" w14:textId="2E34A806">
      <w:pPr>
        <w:pStyle w:val="Loendilik"/>
        <w:ind w:left="0"/>
        <w:rPr>
          <w:rFonts w:ascii="Times New Roman" w:hAnsi="Times New Roman"/>
          <w:sz w:val="24"/>
        </w:rPr>
      </w:pPr>
      <w:r w:rsidRPr="00581CCA">
        <w:rPr>
          <w:rFonts w:ascii="Times New Roman" w:hAnsi="Times New Roman"/>
          <w:sz w:val="24"/>
        </w:rPr>
        <w:t xml:space="preserve">Statistikaameti järgi </w:t>
      </w:r>
      <w:r>
        <w:rPr>
          <w:rFonts w:ascii="Times New Roman" w:hAnsi="Times New Roman"/>
          <w:sz w:val="24"/>
        </w:rPr>
        <w:t xml:space="preserve">oli </w:t>
      </w:r>
      <w:r w:rsidRPr="00581CCA">
        <w:rPr>
          <w:rFonts w:ascii="Times New Roman" w:hAnsi="Times New Roman"/>
          <w:sz w:val="24"/>
        </w:rPr>
        <w:t>202</w:t>
      </w:r>
      <w:r>
        <w:rPr>
          <w:rFonts w:ascii="Times New Roman" w:hAnsi="Times New Roman"/>
          <w:sz w:val="24"/>
        </w:rPr>
        <w:t>4</w:t>
      </w:r>
      <w:r w:rsidRPr="00581CCA">
        <w:rPr>
          <w:rFonts w:ascii="Times New Roman" w:hAnsi="Times New Roman"/>
          <w:sz w:val="24"/>
        </w:rPr>
        <w:t xml:space="preserve">. aastal </w:t>
      </w:r>
      <w:r>
        <w:rPr>
          <w:rFonts w:ascii="Times New Roman" w:hAnsi="Times New Roman"/>
          <w:sz w:val="24"/>
        </w:rPr>
        <w:t>Eestis aasta jooksul majutusasutusi vahemikus 901</w:t>
      </w:r>
      <w:r w:rsidRPr="00B604EE">
        <w:rPr>
          <w:rFonts w:ascii="Times New Roman" w:hAnsi="Times New Roman"/>
          <w:sz w:val="24"/>
        </w:rPr>
        <w:t>–</w:t>
      </w:r>
      <w:r>
        <w:rPr>
          <w:rFonts w:ascii="Times New Roman" w:hAnsi="Times New Roman"/>
          <w:sz w:val="24"/>
        </w:rPr>
        <w:t>1238</w:t>
      </w:r>
      <w:r w:rsidR="0017386A">
        <w:rPr>
          <w:rFonts w:ascii="Times New Roman" w:hAnsi="Times New Roman"/>
          <w:sz w:val="24"/>
        </w:rPr>
        <w:t>.</w:t>
      </w:r>
      <w:r>
        <w:rPr>
          <w:rStyle w:val="Allmrkuseviide"/>
          <w:rFonts w:ascii="Times New Roman" w:hAnsi="Times New Roman"/>
          <w:sz w:val="24"/>
        </w:rPr>
        <w:footnoteReference w:id="20"/>
      </w:r>
      <w:r w:rsidR="00796E95">
        <w:rPr>
          <w:rFonts w:ascii="Times New Roman" w:hAnsi="Times New Roman"/>
          <w:sz w:val="24"/>
        </w:rPr>
        <w:t xml:space="preserve"> Kõikidest ettevõtetest moodustab sihtrühm </w:t>
      </w:r>
      <w:r w:rsidR="00C40391">
        <w:rPr>
          <w:rFonts w:ascii="Times New Roman" w:hAnsi="Times New Roman"/>
          <w:sz w:val="24"/>
        </w:rPr>
        <w:t>alla 1</w:t>
      </w:r>
      <w:r w:rsidR="00490A35">
        <w:rPr>
          <w:rFonts w:ascii="Times New Roman" w:hAnsi="Times New Roman"/>
          <w:sz w:val="24"/>
        </w:rPr>
        <w:t>% ehk siht</w:t>
      </w:r>
      <w:r w:rsidR="007D6C72">
        <w:rPr>
          <w:rFonts w:ascii="Times New Roman" w:hAnsi="Times New Roman"/>
          <w:sz w:val="24"/>
        </w:rPr>
        <w:t>r</w:t>
      </w:r>
      <w:r w:rsidR="00490A35">
        <w:rPr>
          <w:rFonts w:ascii="Times New Roman" w:hAnsi="Times New Roman"/>
          <w:sz w:val="24"/>
        </w:rPr>
        <w:t>ühma suurus on väike</w:t>
      </w:r>
      <w:r w:rsidR="0017386A">
        <w:rPr>
          <w:rFonts w:ascii="Times New Roman" w:hAnsi="Times New Roman"/>
          <w:sz w:val="24"/>
        </w:rPr>
        <w:t>.</w:t>
      </w:r>
      <w:r w:rsidR="00490A35">
        <w:rPr>
          <w:rStyle w:val="Allmrkuseviide"/>
          <w:rFonts w:ascii="Times New Roman" w:hAnsi="Times New Roman"/>
          <w:sz w:val="24"/>
        </w:rPr>
        <w:footnoteReference w:id="21"/>
      </w:r>
    </w:p>
    <w:p w:rsidR="00F80A79" w:rsidP="00AF5B07" w:rsidRDefault="00F80A79" w14:paraId="64E6C0EE" w14:textId="77777777">
      <w:pPr>
        <w:pStyle w:val="Loendilik"/>
        <w:ind w:left="0"/>
        <w:rPr>
          <w:rFonts w:ascii="Times New Roman" w:hAnsi="Times New Roman"/>
          <w:sz w:val="24"/>
        </w:rPr>
      </w:pPr>
    </w:p>
    <w:p w:rsidR="00C452D6" w:rsidP="00AF5B07" w:rsidRDefault="00C452D6" w14:paraId="3699BC95" w14:textId="14B53582">
      <w:pPr>
        <w:pStyle w:val="Loendilik"/>
        <w:ind w:left="0"/>
        <w:rPr>
          <w:rFonts w:ascii="Times New Roman" w:hAnsi="Times New Roman"/>
          <w:sz w:val="24"/>
        </w:rPr>
      </w:pPr>
      <w:r w:rsidRPr="00C452D6">
        <w:rPr>
          <w:rFonts w:ascii="Times New Roman" w:hAnsi="Times New Roman"/>
          <w:sz w:val="24"/>
        </w:rPr>
        <w:t xml:space="preserve">Mõju võib pidada väheoluliseks, kuid ettevõtjatele soodsaks. Muudatusega kaovad mitmed terviseohutuse formaalsed nõuded </w:t>
      </w:r>
      <w:r w:rsidR="0017386A">
        <w:rPr>
          <w:rFonts w:ascii="Times New Roman" w:hAnsi="Times New Roman"/>
          <w:sz w:val="24"/>
        </w:rPr>
        <w:t>ja</w:t>
      </w:r>
      <w:r w:rsidRPr="00C452D6">
        <w:rPr>
          <w:rFonts w:ascii="Times New Roman" w:hAnsi="Times New Roman"/>
          <w:sz w:val="24"/>
        </w:rPr>
        <w:t xml:space="preserve"> dubleeriv järelevalve, mis vähendab halduskoormust ja lihtsustab majutusteenuse pakkumist. Ettevõtjatele ei kaasne muudatuse rakendamisel lisakohustusi </w:t>
      </w:r>
      <w:r w:rsidRPr="00C452D6">
        <w:rPr>
          <w:rFonts w:ascii="Times New Roman" w:hAnsi="Times New Roman"/>
          <w:sz w:val="24"/>
        </w:rPr>
        <w:lastRenderedPageBreak/>
        <w:t>ega kulusid, kuid väheneb vajadus arvestada kontrolliprotseduuridega, mis seni ei olnud seotud sisulise terviseriskiga.</w:t>
      </w:r>
    </w:p>
    <w:p w:rsidR="00B51288" w:rsidP="00AF5B07" w:rsidRDefault="00B51288" w14:paraId="12DF24A7" w14:textId="77777777">
      <w:pPr>
        <w:rPr>
          <w:rFonts w:ascii="Times New Roman" w:hAnsi="Times New Roman"/>
          <w:sz w:val="24"/>
        </w:rPr>
      </w:pPr>
    </w:p>
    <w:p w:rsidRPr="0017386A" w:rsidR="00FA6D1A" w:rsidP="00AF5B07" w:rsidRDefault="001D710C" w14:paraId="5E3E64C9" w14:textId="1663EF47">
      <w:pPr>
        <w:rPr>
          <w:rFonts w:ascii="Times New Roman" w:hAnsi="Times New Roman"/>
          <w:sz w:val="24"/>
        </w:rPr>
      </w:pPr>
      <w:r w:rsidRPr="0017386A">
        <w:rPr>
          <w:rFonts w:ascii="Times New Roman" w:hAnsi="Times New Roman"/>
          <w:sz w:val="24"/>
          <w:u w:val="single"/>
        </w:rPr>
        <w:t>Mõju valdkond</w:t>
      </w:r>
      <w:r w:rsidRPr="0017386A">
        <w:rPr>
          <w:rFonts w:ascii="Times New Roman" w:hAnsi="Times New Roman"/>
          <w:sz w:val="24"/>
        </w:rPr>
        <w:t xml:space="preserve">: </w:t>
      </w:r>
      <w:r w:rsidRPr="0017386A" w:rsidR="00464BB5">
        <w:rPr>
          <w:rFonts w:ascii="Times New Roman" w:hAnsi="Times New Roman"/>
          <w:sz w:val="24"/>
        </w:rPr>
        <w:t>riigivalitsemine</w:t>
      </w:r>
    </w:p>
    <w:p w:rsidR="00F80A79" w:rsidP="00AF5B07" w:rsidRDefault="00F80A79" w14:paraId="3F4442CC" w14:textId="77777777">
      <w:pPr>
        <w:pStyle w:val="Loendilik"/>
        <w:ind w:left="360"/>
        <w:rPr>
          <w:rFonts w:ascii="Times New Roman" w:hAnsi="Times New Roman"/>
          <w:sz w:val="24"/>
        </w:rPr>
      </w:pPr>
    </w:p>
    <w:p w:rsidR="00F80A79" w:rsidP="00AF5B07" w:rsidRDefault="00F80A79" w14:paraId="13577363" w14:textId="77777777">
      <w:pPr>
        <w:pStyle w:val="Loendilik"/>
        <w:ind w:left="0"/>
        <w:rPr>
          <w:rFonts w:ascii="Times New Roman" w:hAnsi="Times New Roman"/>
          <w:sz w:val="24"/>
        </w:rPr>
      </w:pPr>
      <w:r w:rsidRPr="0017386A">
        <w:rPr>
          <w:rFonts w:ascii="Times New Roman" w:hAnsi="Times New Roman"/>
          <w:sz w:val="24"/>
          <w:u w:val="single"/>
        </w:rPr>
        <w:t>Sihtrühm</w:t>
      </w:r>
      <w:r>
        <w:rPr>
          <w:rFonts w:ascii="Times New Roman" w:hAnsi="Times New Roman"/>
          <w:sz w:val="24"/>
        </w:rPr>
        <w:t>: Terviseamet</w:t>
      </w:r>
    </w:p>
    <w:p w:rsidRPr="005A33A1" w:rsidR="00F80A79" w:rsidP="00AF5B07" w:rsidRDefault="00F80A79" w14:paraId="50649548" w14:textId="77777777">
      <w:pPr>
        <w:pStyle w:val="Loendilik"/>
        <w:ind w:left="0"/>
        <w:rPr>
          <w:rFonts w:ascii="Times New Roman" w:hAnsi="Times New Roman"/>
          <w:sz w:val="24"/>
        </w:rPr>
      </w:pPr>
    </w:p>
    <w:p w:rsidRPr="00813BC9" w:rsidR="007E697D" w:rsidP="00AF5B07" w:rsidRDefault="00D21D43" w14:paraId="458B2F50" w14:textId="013BA7B2">
      <w:pPr>
        <w:pStyle w:val="Loendilik"/>
        <w:ind w:left="0"/>
        <w:rPr>
          <w:rFonts w:ascii="Times New Roman" w:hAnsi="Times New Roman"/>
          <w:sz w:val="24"/>
        </w:rPr>
      </w:pPr>
      <w:r>
        <w:rPr>
          <w:rFonts w:ascii="Times New Roman" w:hAnsi="Times New Roman"/>
          <w:sz w:val="24"/>
        </w:rPr>
        <w:t>Mõju Terviseametile on väheoluline</w:t>
      </w:r>
      <w:r w:rsidR="00AC5C8D">
        <w:rPr>
          <w:rFonts w:ascii="Times New Roman" w:hAnsi="Times New Roman"/>
          <w:sz w:val="24"/>
        </w:rPr>
        <w:t>, kuid positiivne</w:t>
      </w:r>
      <w:r>
        <w:rPr>
          <w:rFonts w:ascii="Times New Roman" w:hAnsi="Times New Roman"/>
          <w:sz w:val="24"/>
        </w:rPr>
        <w:t>.</w:t>
      </w:r>
      <w:r w:rsidR="00AC5C8D">
        <w:rPr>
          <w:rFonts w:ascii="Times New Roman" w:hAnsi="Times New Roman"/>
          <w:sz w:val="24"/>
        </w:rPr>
        <w:t xml:space="preserve"> </w:t>
      </w:r>
      <w:r w:rsidRPr="00AC5C8D" w:rsidR="00AC5C8D">
        <w:rPr>
          <w:rFonts w:ascii="Times New Roman" w:hAnsi="Times New Roman"/>
          <w:sz w:val="24"/>
        </w:rPr>
        <w:t xml:space="preserve">Terviseametil kaob seadusest tulenev kohustus </w:t>
      </w:r>
      <w:r w:rsidR="0017386A">
        <w:rPr>
          <w:rFonts w:ascii="Times New Roman" w:hAnsi="Times New Roman"/>
          <w:sz w:val="24"/>
        </w:rPr>
        <w:t>teha</w:t>
      </w:r>
      <w:r w:rsidRPr="00AC5C8D" w:rsidR="00AC5C8D">
        <w:rPr>
          <w:rFonts w:ascii="Times New Roman" w:hAnsi="Times New Roman"/>
          <w:sz w:val="24"/>
        </w:rPr>
        <w:t xml:space="preserve"> üldiseid terviseohutuse kontrolle majutusteenuse osutajate üle, kuigi sisulised sekkumisõigused säilivad teiste õigusaktide alusel</w:t>
      </w:r>
      <w:r w:rsidR="00AC5C8D">
        <w:rPr>
          <w:rFonts w:ascii="Times New Roman" w:hAnsi="Times New Roman"/>
          <w:sz w:val="24"/>
        </w:rPr>
        <w:t>.</w:t>
      </w:r>
      <w:r w:rsidR="00965131">
        <w:rPr>
          <w:rFonts w:ascii="Times New Roman" w:hAnsi="Times New Roman"/>
          <w:sz w:val="24"/>
        </w:rPr>
        <w:t xml:space="preserve"> 2024. aastal te</w:t>
      </w:r>
      <w:r w:rsidR="00AF5B07">
        <w:rPr>
          <w:rFonts w:ascii="Times New Roman" w:hAnsi="Times New Roman"/>
          <w:sz w:val="24"/>
        </w:rPr>
        <w:t>hti</w:t>
      </w:r>
      <w:r w:rsidR="00965131">
        <w:rPr>
          <w:rFonts w:ascii="Times New Roman" w:hAnsi="Times New Roman"/>
          <w:sz w:val="24"/>
        </w:rPr>
        <w:t xml:space="preserve"> majutusasutuse ohukahtluse korral kontroll </w:t>
      </w:r>
      <w:r w:rsidR="00AF5B07">
        <w:rPr>
          <w:rFonts w:ascii="Times New Roman" w:hAnsi="Times New Roman"/>
          <w:sz w:val="24"/>
        </w:rPr>
        <w:t>kümnel</w:t>
      </w:r>
      <w:r w:rsidR="00965131">
        <w:rPr>
          <w:rFonts w:ascii="Times New Roman" w:hAnsi="Times New Roman"/>
          <w:sz w:val="24"/>
        </w:rPr>
        <w:t xml:space="preserve"> alusel.</w:t>
      </w:r>
    </w:p>
    <w:p w:rsidR="00E54969" w:rsidP="00AF5B07" w:rsidRDefault="00E54969" w14:paraId="7F22CA51" w14:textId="77777777">
      <w:pPr>
        <w:rPr>
          <w:rFonts w:ascii="Times New Roman" w:hAnsi="Times New Roman"/>
          <w:sz w:val="24"/>
        </w:rPr>
        <w:sectPr w:rsidR="00E54969">
          <w:type w:val="continuous"/>
          <w:pgSz w:w="11906" w:h="16838" w:orient="portrait"/>
          <w:pgMar w:top="1418" w:right="680" w:bottom="1418" w:left="1701" w:header="680" w:footer="680" w:gutter="0"/>
          <w:cols w:space="708"/>
          <w:formProt w:val="0"/>
          <w:docGrid w:linePitch="360"/>
        </w:sectPr>
      </w:pPr>
    </w:p>
    <w:p w:rsidR="001B0C66" w:rsidP="00AF5B07" w:rsidRDefault="001B0C66" w14:paraId="74B87358" w14:textId="77777777">
      <w:pPr>
        <w:rPr>
          <w:rFonts w:ascii="Times New Roman" w:hAnsi="Times New Roman"/>
          <w:sz w:val="24"/>
        </w:rPr>
      </w:pPr>
    </w:p>
    <w:p w:rsidR="001339A9" w:rsidP="00AF5B07" w:rsidRDefault="00BC618B" w14:paraId="632DE2CA" w14:textId="77777777">
      <w:pPr>
        <w:pStyle w:val="Loendilik"/>
        <w:numPr>
          <w:ilvl w:val="0"/>
          <w:numId w:val="16"/>
        </w:numPr>
        <w:rPr>
          <w:rFonts w:ascii="Times New Roman" w:hAnsi="Times New Roman"/>
          <w:b/>
          <w:sz w:val="24"/>
        </w:rPr>
      </w:pPr>
      <w:r w:rsidRPr="00076EA4">
        <w:rPr>
          <w:rFonts w:ascii="Times New Roman" w:hAnsi="Times New Roman"/>
          <w:b/>
          <w:sz w:val="24"/>
        </w:rPr>
        <w:t>Seaduse rakendamisega seotud riigi ja kohaliku omavalitsuse tegevused, eeldatavad kulud ja tulud</w:t>
      </w:r>
    </w:p>
    <w:p w:rsidRPr="001B0C66" w:rsidR="001B0C66" w:rsidP="00AF5B07" w:rsidRDefault="001B0C66" w14:paraId="726247E8" w14:textId="77777777">
      <w:pPr>
        <w:rPr>
          <w:rFonts w:ascii="Times New Roman" w:hAnsi="Times New Roman"/>
          <w:b/>
          <w:sz w:val="24"/>
        </w:rPr>
      </w:pPr>
    </w:p>
    <w:p w:rsidR="7F9873E2" w:rsidP="00AF5B07" w:rsidRDefault="7F9873E2" w14:paraId="0E9620F7" w14:textId="577549C7">
      <w:pPr>
        <w:rPr>
          <w:rFonts w:ascii="Times New Roman" w:hAnsi="Times New Roman"/>
          <w:sz w:val="24"/>
        </w:rPr>
        <w:sectPr w:rsidR="7F9873E2">
          <w:type w:val="continuous"/>
          <w:pgSz w:w="11906" w:h="16838" w:orient="portrait"/>
          <w:pgMar w:top="1418" w:right="680" w:bottom="1418" w:left="1701" w:header="680" w:footer="680" w:gutter="0"/>
          <w:cols w:space="708"/>
          <w:formProt w:val="0"/>
          <w:docGrid w:linePitch="360"/>
        </w:sectPr>
      </w:pPr>
    </w:p>
    <w:p w:rsidR="20B3DA1A" w:rsidP="00AF5B07" w:rsidRDefault="20B3DA1A" w14:paraId="4223CE59" w14:textId="04370D2D">
      <w:pPr>
        <w:rPr>
          <w:rFonts w:ascii="Times New Roman" w:hAnsi="Times New Roman"/>
          <w:sz w:val="24"/>
        </w:rPr>
      </w:pPr>
      <w:r w:rsidRPr="66D4D857">
        <w:rPr>
          <w:rFonts w:ascii="Times New Roman" w:hAnsi="Times New Roman"/>
          <w:sz w:val="24"/>
        </w:rPr>
        <w:t>Eelnõuga kavandatavate muudatuste rakendamisega ei kaasne lisakulusid riigieelarvest</w:t>
      </w:r>
      <w:r w:rsidRPr="66D4D857" w:rsidR="4629A324">
        <w:rPr>
          <w:rFonts w:ascii="Times New Roman" w:hAnsi="Times New Roman"/>
          <w:sz w:val="24"/>
        </w:rPr>
        <w:t>.</w:t>
      </w:r>
      <w:r w:rsidRPr="66D4D857">
        <w:rPr>
          <w:rFonts w:ascii="Times New Roman" w:hAnsi="Times New Roman"/>
          <w:sz w:val="24"/>
        </w:rPr>
        <w:t xml:space="preserve"> Eelnõuga tehtavate muudatuste rakendamise tulemusena tekib </w:t>
      </w:r>
      <w:r w:rsidRPr="66D4D857" w:rsidR="7101E0E7">
        <w:rPr>
          <w:rFonts w:ascii="Times New Roman" w:hAnsi="Times New Roman"/>
          <w:sz w:val="24"/>
        </w:rPr>
        <w:t xml:space="preserve">mõningane </w:t>
      </w:r>
      <w:r w:rsidR="0017386A">
        <w:rPr>
          <w:rFonts w:ascii="Times New Roman" w:hAnsi="Times New Roman"/>
          <w:sz w:val="24"/>
        </w:rPr>
        <w:t>aja</w:t>
      </w:r>
      <w:r w:rsidRPr="66D4D857" w:rsidR="58FFBEB0">
        <w:rPr>
          <w:rFonts w:ascii="Times New Roman" w:hAnsi="Times New Roman"/>
          <w:sz w:val="24"/>
        </w:rPr>
        <w:t xml:space="preserve"> </w:t>
      </w:r>
      <w:r w:rsidRPr="66D4D857">
        <w:rPr>
          <w:rFonts w:ascii="Times New Roman" w:hAnsi="Times New Roman"/>
          <w:sz w:val="24"/>
        </w:rPr>
        <w:t xml:space="preserve">ja </w:t>
      </w:r>
      <w:r w:rsidR="0017386A">
        <w:rPr>
          <w:rFonts w:ascii="Times New Roman" w:hAnsi="Times New Roman"/>
          <w:sz w:val="24"/>
        </w:rPr>
        <w:t>raha</w:t>
      </w:r>
      <w:r w:rsidRPr="66D4D857" w:rsidR="169140BF">
        <w:rPr>
          <w:rFonts w:ascii="Times New Roman" w:hAnsi="Times New Roman"/>
          <w:sz w:val="24"/>
        </w:rPr>
        <w:t xml:space="preserve"> kokkuhoid</w:t>
      </w:r>
      <w:r w:rsidRPr="0B5B5A57" w:rsidR="1D0B2AC7">
        <w:rPr>
          <w:rFonts w:ascii="Times New Roman" w:hAnsi="Times New Roman"/>
          <w:sz w:val="24"/>
        </w:rPr>
        <w:t>.</w:t>
      </w:r>
      <w:r w:rsidRPr="66D4D857" w:rsidR="1D0B2AC7">
        <w:rPr>
          <w:rFonts w:ascii="Times New Roman" w:hAnsi="Times New Roman"/>
          <w:sz w:val="24"/>
        </w:rPr>
        <w:t xml:space="preserve"> Protsessid muutuvad kiiremaks ja</w:t>
      </w:r>
      <w:r w:rsidRPr="66D4D857" w:rsidR="169140BF">
        <w:rPr>
          <w:rFonts w:ascii="Times New Roman" w:hAnsi="Times New Roman"/>
          <w:sz w:val="24"/>
        </w:rPr>
        <w:t xml:space="preserve"> </w:t>
      </w:r>
      <w:r w:rsidRPr="038B0504" w:rsidR="5AB51D98">
        <w:rPr>
          <w:rFonts w:ascii="Times New Roman" w:hAnsi="Times New Roman"/>
          <w:sz w:val="24"/>
        </w:rPr>
        <w:t>võimalus</w:t>
      </w:r>
      <w:r w:rsidRPr="038B0504" w:rsidR="5C50D0CE">
        <w:rPr>
          <w:rFonts w:ascii="Times New Roman" w:hAnsi="Times New Roman"/>
          <w:sz w:val="24"/>
        </w:rPr>
        <w:t>e</w:t>
      </w:r>
      <w:r w:rsidRPr="66D4D857" w:rsidR="5AB51D98">
        <w:rPr>
          <w:rFonts w:ascii="Times New Roman" w:hAnsi="Times New Roman"/>
          <w:sz w:val="24"/>
        </w:rPr>
        <w:t xml:space="preserve"> </w:t>
      </w:r>
      <w:r w:rsidR="009E05D8">
        <w:rPr>
          <w:rFonts w:ascii="Times New Roman" w:hAnsi="Times New Roman"/>
          <w:sz w:val="24"/>
        </w:rPr>
        <w:t xml:space="preserve">tõttu </w:t>
      </w:r>
      <w:r w:rsidRPr="66D4D857" w:rsidR="5AB51D98">
        <w:rPr>
          <w:rFonts w:ascii="Times New Roman" w:hAnsi="Times New Roman"/>
          <w:sz w:val="24"/>
        </w:rPr>
        <w:t xml:space="preserve">suunata </w:t>
      </w:r>
      <w:r w:rsidRPr="66D4D857" w:rsidR="4656239E">
        <w:rPr>
          <w:rFonts w:ascii="Times New Roman" w:hAnsi="Times New Roman"/>
          <w:sz w:val="24"/>
        </w:rPr>
        <w:t xml:space="preserve">vabanev </w:t>
      </w:r>
      <w:proofErr w:type="spellStart"/>
      <w:r w:rsidRPr="66D4D857" w:rsidR="4656239E">
        <w:rPr>
          <w:rFonts w:ascii="Times New Roman" w:hAnsi="Times New Roman"/>
          <w:sz w:val="24"/>
        </w:rPr>
        <w:t>inim</w:t>
      </w:r>
      <w:proofErr w:type="spellEnd"/>
      <w:r w:rsidRPr="66D4D857" w:rsidR="4656239E">
        <w:rPr>
          <w:rFonts w:ascii="Times New Roman" w:hAnsi="Times New Roman"/>
          <w:sz w:val="24"/>
        </w:rPr>
        <w:t>- ja raha</w:t>
      </w:r>
      <w:r w:rsidRPr="66D4D857" w:rsidR="5AB51D98">
        <w:rPr>
          <w:rFonts w:ascii="Times New Roman" w:hAnsi="Times New Roman"/>
          <w:sz w:val="24"/>
        </w:rPr>
        <w:t>ressurs</w:t>
      </w:r>
      <w:r w:rsidRPr="66D4D857" w:rsidR="2352681E">
        <w:rPr>
          <w:rFonts w:ascii="Times New Roman" w:hAnsi="Times New Roman"/>
          <w:sz w:val="24"/>
        </w:rPr>
        <w:t xml:space="preserve">s </w:t>
      </w:r>
      <w:r w:rsidRPr="66D4D857" w:rsidR="2D3C0E82">
        <w:rPr>
          <w:rFonts w:ascii="Times New Roman" w:hAnsi="Times New Roman"/>
          <w:sz w:val="24"/>
        </w:rPr>
        <w:t>prioriteetsematele teg</w:t>
      </w:r>
      <w:r w:rsidR="0017386A">
        <w:rPr>
          <w:rFonts w:ascii="Times New Roman" w:hAnsi="Times New Roman"/>
          <w:sz w:val="24"/>
        </w:rPr>
        <w:t>e</w:t>
      </w:r>
      <w:r w:rsidRPr="66D4D857" w:rsidR="2D3C0E82">
        <w:rPr>
          <w:rFonts w:ascii="Times New Roman" w:hAnsi="Times New Roman"/>
          <w:sz w:val="24"/>
        </w:rPr>
        <w:t xml:space="preserve">vustele </w:t>
      </w:r>
      <w:r w:rsidRPr="66D4D857" w:rsidR="3C0F42A4">
        <w:rPr>
          <w:rFonts w:ascii="Times New Roman" w:hAnsi="Times New Roman"/>
          <w:sz w:val="24"/>
        </w:rPr>
        <w:t>lahendatakse eelarvevajadusi</w:t>
      </w:r>
      <w:r w:rsidRPr="66D4D857" w:rsidR="18CF7D41">
        <w:rPr>
          <w:rFonts w:ascii="Times New Roman" w:hAnsi="Times New Roman"/>
          <w:sz w:val="24"/>
        </w:rPr>
        <w:t>.</w:t>
      </w:r>
      <w:r w:rsidRPr="66D4D857" w:rsidR="404577A1">
        <w:rPr>
          <w:rFonts w:ascii="Times New Roman" w:hAnsi="Times New Roman"/>
          <w:sz w:val="24"/>
        </w:rPr>
        <w:t xml:space="preserve"> </w:t>
      </w:r>
      <w:proofErr w:type="spellStart"/>
      <w:r w:rsidR="0017386A">
        <w:rPr>
          <w:rFonts w:ascii="Times New Roman" w:hAnsi="Times New Roman"/>
          <w:sz w:val="24"/>
        </w:rPr>
        <w:t>KOV-idele</w:t>
      </w:r>
      <w:proofErr w:type="spellEnd"/>
      <w:r w:rsidRPr="66D4D857" w:rsidR="0E2C925D">
        <w:rPr>
          <w:rFonts w:ascii="Times New Roman" w:hAnsi="Times New Roman"/>
          <w:sz w:val="24"/>
        </w:rPr>
        <w:t xml:space="preserve"> kavandatavad muudatused </w:t>
      </w:r>
      <w:r w:rsidRPr="430213AF" w:rsidR="185531BD">
        <w:rPr>
          <w:rFonts w:ascii="Times New Roman" w:hAnsi="Times New Roman"/>
          <w:sz w:val="24"/>
        </w:rPr>
        <w:t xml:space="preserve">lisanduvaid </w:t>
      </w:r>
      <w:r w:rsidRPr="66D4D857" w:rsidR="0E2C925D">
        <w:rPr>
          <w:rFonts w:ascii="Times New Roman" w:hAnsi="Times New Roman"/>
          <w:sz w:val="24"/>
        </w:rPr>
        <w:t>tegevu</w:t>
      </w:r>
      <w:r w:rsidRPr="66D4D857" w:rsidR="2C8E1F22">
        <w:rPr>
          <w:rFonts w:ascii="Times New Roman" w:hAnsi="Times New Roman"/>
          <w:sz w:val="24"/>
        </w:rPr>
        <w:t>s</w:t>
      </w:r>
      <w:r w:rsidRPr="66D4D857" w:rsidR="0E2C925D">
        <w:rPr>
          <w:rFonts w:ascii="Times New Roman" w:hAnsi="Times New Roman"/>
          <w:sz w:val="24"/>
        </w:rPr>
        <w:t xml:space="preserve">i </w:t>
      </w:r>
      <w:r w:rsidRPr="430213AF" w:rsidR="4260607E">
        <w:rPr>
          <w:rFonts w:ascii="Times New Roman" w:hAnsi="Times New Roman"/>
          <w:sz w:val="24"/>
        </w:rPr>
        <w:t xml:space="preserve">või kohustusi </w:t>
      </w:r>
      <w:r w:rsidRPr="66D4D857" w:rsidR="0E2C925D">
        <w:rPr>
          <w:rFonts w:ascii="Times New Roman" w:hAnsi="Times New Roman"/>
          <w:sz w:val="24"/>
        </w:rPr>
        <w:t xml:space="preserve">kaasa ei too. </w:t>
      </w:r>
    </w:p>
    <w:p w:rsidR="7F9873E2" w:rsidP="00AF5B07" w:rsidRDefault="7F9873E2" w14:paraId="60E40D3B" w14:textId="394CDEEA">
      <w:pPr>
        <w:rPr>
          <w:rFonts w:ascii="Times New Roman" w:hAnsi="Times New Roman"/>
          <w:sz w:val="24"/>
        </w:rPr>
      </w:pPr>
    </w:p>
    <w:p w:rsidR="001339A9" w:rsidP="00AF5B07" w:rsidRDefault="001339A9" w14:paraId="12DCAD57" w14:textId="77777777">
      <w:pPr>
        <w:pStyle w:val="Loendilik"/>
        <w:numPr>
          <w:ilvl w:val="0"/>
          <w:numId w:val="16"/>
        </w:numPr>
        <w:rPr>
          <w:rFonts w:ascii="Times New Roman" w:hAnsi="Times New Roman"/>
          <w:b/>
          <w:sz w:val="24"/>
        </w:rPr>
      </w:pPr>
      <w:r w:rsidRPr="00076EA4">
        <w:rPr>
          <w:rFonts w:ascii="Times New Roman" w:hAnsi="Times New Roman"/>
          <w:b/>
          <w:sz w:val="24"/>
        </w:rPr>
        <w:t>Rakendusaktid</w:t>
      </w:r>
    </w:p>
    <w:p w:rsidR="00F20812" w:rsidP="00AF5B07" w:rsidRDefault="00F20812" w14:paraId="4282494E" w14:textId="77777777">
      <w:pPr>
        <w:rPr>
          <w:rFonts w:ascii="Times New Roman" w:hAnsi="Times New Roman"/>
          <w:b/>
          <w:sz w:val="24"/>
        </w:rPr>
      </w:pPr>
    </w:p>
    <w:p w:rsidR="00F20812" w:rsidP="5B60A4A8" w:rsidRDefault="00F20812" w14:paraId="32ED9D76" w14:textId="1A85C387">
      <w:pPr>
        <w:rPr>
          <w:rFonts w:ascii="Times New Roman" w:hAnsi="Times New Roman"/>
          <w:sz w:val="24"/>
          <w:szCs w:val="24"/>
        </w:rPr>
      </w:pPr>
      <w:commentRangeStart w:id="2084653192"/>
      <w:r w:rsidRPr="13A9AFE0" w:rsidR="3DED40D9">
        <w:rPr>
          <w:rFonts w:ascii="Times New Roman" w:hAnsi="Times New Roman"/>
          <w:sz w:val="24"/>
          <w:szCs w:val="24"/>
        </w:rPr>
        <w:t>Seadusemuudatustega kaasneb järgmiste rakendusaktide muutmine</w:t>
      </w:r>
      <w:r w:rsidRPr="13A9AFE0" w:rsidR="3DED40D9">
        <w:rPr>
          <w:rFonts w:ascii="Times New Roman" w:hAnsi="Times New Roman"/>
          <w:sz w:val="24"/>
          <w:szCs w:val="24"/>
        </w:rPr>
        <w:t>:</w:t>
      </w:r>
      <w:commentRangeEnd w:id="2084653192"/>
      <w:r>
        <w:rPr>
          <w:rStyle w:val="CommentReference"/>
        </w:rPr>
        <w:commentReference w:id="2084653192"/>
      </w:r>
    </w:p>
    <w:p w:rsidRPr="00357B6E" w:rsidR="00C5774B" w:rsidP="13A9AFE0" w:rsidRDefault="00BC4914" w14:paraId="75A90488" w14:textId="05582E43">
      <w:pPr>
        <w:rPr>
          <w:rFonts w:ascii="Times New Roman" w:hAnsi="Times New Roman"/>
          <w:sz w:val="24"/>
          <w:szCs w:val="24"/>
        </w:rPr>
      </w:pPr>
      <w:r w:rsidRPr="13A9AFE0" w:rsidR="4EC7583E">
        <w:rPr>
          <w:rFonts w:ascii="Times New Roman" w:hAnsi="Times New Roman"/>
          <w:sz w:val="24"/>
          <w:szCs w:val="24"/>
        </w:rPr>
        <w:t xml:space="preserve">1) </w:t>
      </w:r>
      <w:commentRangeStart w:id="2002194608"/>
      <w:r w:rsidRPr="13A9AFE0" w:rsidR="4EEAFDD1">
        <w:rPr>
          <w:rFonts w:ascii="Times New Roman" w:hAnsi="Times New Roman"/>
          <w:sz w:val="24"/>
          <w:szCs w:val="24"/>
        </w:rPr>
        <w:t>s</w:t>
      </w:r>
      <w:r w:rsidRPr="13A9AFE0" w:rsidR="22804AE1">
        <w:rPr>
          <w:rFonts w:ascii="Times New Roman" w:hAnsi="Times New Roman"/>
          <w:sz w:val="24"/>
          <w:szCs w:val="24"/>
        </w:rPr>
        <w:t xml:space="preserve">otsiaalministri </w:t>
      </w:r>
      <w:r w:rsidRPr="13A9AFE0" w:rsidR="55EFBE26">
        <w:rPr>
          <w:rFonts w:ascii="Times New Roman" w:hAnsi="Times New Roman"/>
          <w:sz w:val="24"/>
          <w:szCs w:val="24"/>
        </w:rPr>
        <w:t>17.</w:t>
      </w:r>
      <w:r w:rsidRPr="13A9AFE0" w:rsidR="5C9E9F1D">
        <w:rPr>
          <w:rFonts w:ascii="Times New Roman" w:hAnsi="Times New Roman"/>
          <w:sz w:val="24"/>
          <w:szCs w:val="24"/>
        </w:rPr>
        <w:t xml:space="preserve"> veebruari </w:t>
      </w:r>
      <w:commentRangeStart w:id="288346747"/>
      <w:r w:rsidRPr="13A9AFE0" w:rsidR="5C9E9F1D">
        <w:rPr>
          <w:rFonts w:ascii="Times New Roman" w:hAnsi="Times New Roman"/>
          <w:sz w:val="24"/>
          <w:szCs w:val="24"/>
        </w:rPr>
        <w:t>2</w:t>
      </w:r>
      <w:r w:rsidRPr="13A9AFE0" w:rsidR="55EFBE26">
        <w:rPr>
          <w:rFonts w:ascii="Times New Roman" w:hAnsi="Times New Roman"/>
          <w:sz w:val="24"/>
          <w:szCs w:val="24"/>
        </w:rPr>
        <w:t>004</w:t>
      </w:r>
      <w:commentRangeEnd w:id="288346747"/>
      <w:r>
        <w:rPr>
          <w:rStyle w:val="CommentReference"/>
        </w:rPr>
        <w:commentReference w:id="288346747"/>
      </w:r>
      <w:r w:rsidRPr="13A9AFE0" w:rsidR="5C9E9F1D">
        <w:rPr>
          <w:rFonts w:ascii="Times New Roman" w:hAnsi="Times New Roman"/>
          <w:sz w:val="24"/>
          <w:szCs w:val="24"/>
        </w:rPr>
        <w:t>. a</w:t>
      </w:r>
      <w:r w:rsidRPr="13A9AFE0" w:rsidR="55EFBE26">
        <w:rPr>
          <w:rFonts w:ascii="Times New Roman" w:hAnsi="Times New Roman"/>
          <w:sz w:val="24"/>
          <w:szCs w:val="24"/>
        </w:rPr>
        <w:t xml:space="preserve"> määrus nr 24 „Apteegiteenuse osutamise tingimused ja kord“</w:t>
      </w:r>
      <w:r w:rsidRPr="13A9AFE0" w:rsidR="22804AE1">
        <w:rPr>
          <w:rFonts w:ascii="Times New Roman" w:hAnsi="Times New Roman"/>
          <w:sz w:val="24"/>
          <w:szCs w:val="24"/>
        </w:rPr>
        <w:t>;</w:t>
      </w:r>
      <w:commentRangeEnd w:id="2002194608"/>
      <w:r>
        <w:rPr>
          <w:rStyle w:val="CommentReference"/>
        </w:rPr>
        <w:commentReference w:id="2002194608"/>
      </w:r>
    </w:p>
    <w:p w:rsidRPr="00357B6E" w:rsidR="005F5C24" w:rsidP="00AF5B07" w:rsidRDefault="006C0008" w14:paraId="2BD3EB1D" w14:textId="22F369ED">
      <w:pPr>
        <w:rPr>
          <w:rFonts w:ascii="Times New Roman" w:hAnsi="Times New Roman"/>
          <w:sz w:val="24"/>
        </w:rPr>
      </w:pPr>
      <w:r>
        <w:rPr>
          <w:rFonts w:ascii="Times New Roman" w:hAnsi="Times New Roman"/>
          <w:sz w:val="24"/>
        </w:rPr>
        <w:t>2</w:t>
      </w:r>
      <w:r w:rsidR="005F5C24">
        <w:rPr>
          <w:rFonts w:ascii="Times New Roman" w:hAnsi="Times New Roman"/>
          <w:sz w:val="24"/>
        </w:rPr>
        <w:t xml:space="preserve">) </w:t>
      </w:r>
      <w:r w:rsidR="0018628F">
        <w:rPr>
          <w:rFonts w:ascii="Times New Roman" w:hAnsi="Times New Roman"/>
          <w:sz w:val="24"/>
        </w:rPr>
        <w:t>e</w:t>
      </w:r>
      <w:r w:rsidRPr="00BA37D0" w:rsidR="00BA37D0">
        <w:rPr>
          <w:rFonts w:ascii="Times New Roman" w:hAnsi="Times New Roman"/>
          <w:sz w:val="24"/>
        </w:rPr>
        <w:t>ttevõtlus- ja infotehnoloogiaminist</w:t>
      </w:r>
      <w:r w:rsidR="00BA37D0">
        <w:rPr>
          <w:rFonts w:ascii="Times New Roman" w:hAnsi="Times New Roman"/>
          <w:sz w:val="24"/>
        </w:rPr>
        <w:t>ri 21.</w:t>
      </w:r>
      <w:r w:rsidR="0018628F">
        <w:rPr>
          <w:rFonts w:ascii="Times New Roman" w:hAnsi="Times New Roman"/>
          <w:sz w:val="24"/>
        </w:rPr>
        <w:t xml:space="preserve"> aprilli </w:t>
      </w:r>
      <w:r w:rsidR="00BA37D0">
        <w:rPr>
          <w:rFonts w:ascii="Times New Roman" w:hAnsi="Times New Roman"/>
          <w:sz w:val="24"/>
        </w:rPr>
        <w:t>20</w:t>
      </w:r>
      <w:r w:rsidR="00DD483C">
        <w:rPr>
          <w:rFonts w:ascii="Times New Roman" w:hAnsi="Times New Roman"/>
          <w:sz w:val="24"/>
        </w:rPr>
        <w:t>21</w:t>
      </w:r>
      <w:r w:rsidR="0018628F">
        <w:rPr>
          <w:rFonts w:ascii="Times New Roman" w:hAnsi="Times New Roman"/>
          <w:sz w:val="24"/>
        </w:rPr>
        <w:t>.</w:t>
      </w:r>
      <w:r w:rsidR="00AF5B07">
        <w:rPr>
          <w:rFonts w:ascii="Times New Roman" w:hAnsi="Times New Roman"/>
          <w:sz w:val="24"/>
        </w:rPr>
        <w:t> </w:t>
      </w:r>
      <w:r w:rsidR="0018628F">
        <w:rPr>
          <w:rFonts w:ascii="Times New Roman" w:hAnsi="Times New Roman"/>
          <w:sz w:val="24"/>
        </w:rPr>
        <w:t>a</w:t>
      </w:r>
      <w:r w:rsidR="00DD483C">
        <w:rPr>
          <w:rFonts w:ascii="Times New Roman" w:hAnsi="Times New Roman"/>
          <w:sz w:val="24"/>
        </w:rPr>
        <w:t xml:space="preserve"> määrus nr 17 „</w:t>
      </w:r>
      <w:r w:rsidRPr="00D96704" w:rsidR="00D96704">
        <w:rPr>
          <w:rFonts w:ascii="Times New Roman" w:hAnsi="Times New Roman"/>
          <w:sz w:val="24"/>
        </w:rPr>
        <w:t>Majutusteenuse osutamise nõuded</w:t>
      </w:r>
      <w:r w:rsidR="00DD483C">
        <w:rPr>
          <w:rFonts w:ascii="Times New Roman" w:hAnsi="Times New Roman"/>
          <w:sz w:val="24"/>
        </w:rPr>
        <w:t>“.</w:t>
      </w:r>
    </w:p>
    <w:p w:rsidR="00414B6A" w:rsidP="00AF5B07" w:rsidRDefault="00414B6A" w14:paraId="4B39793F" w14:textId="77777777">
      <w:pPr>
        <w:rPr>
          <w:rFonts w:ascii="Times New Roman" w:hAnsi="Times New Roman"/>
          <w:sz w:val="24"/>
        </w:rPr>
      </w:pPr>
    </w:p>
    <w:p w:rsidRPr="00357B6E" w:rsidR="00414B6A" w:rsidP="00AF5B07" w:rsidRDefault="00A83BCB" w14:paraId="691B55D8" w14:textId="7452198F">
      <w:pPr>
        <w:rPr>
          <w:rFonts w:ascii="Times New Roman" w:hAnsi="Times New Roman"/>
          <w:sz w:val="24"/>
        </w:rPr>
      </w:pPr>
      <w:r>
        <w:rPr>
          <w:rFonts w:ascii="Times New Roman" w:hAnsi="Times New Roman"/>
          <w:sz w:val="24"/>
        </w:rPr>
        <w:t>Rakendusaktide kavandid on lisatud seletuskirjale</w:t>
      </w:r>
      <w:r w:rsidR="0018628F">
        <w:rPr>
          <w:rFonts w:ascii="Times New Roman" w:hAnsi="Times New Roman"/>
          <w:sz w:val="24"/>
        </w:rPr>
        <w:t>.</w:t>
      </w:r>
    </w:p>
    <w:p w:rsidR="7F9873E2" w:rsidP="00AF5B07" w:rsidRDefault="7F9873E2" w14:paraId="09808A1C" w14:textId="165AFED8">
      <w:pPr>
        <w:rPr>
          <w:rFonts w:ascii="Times New Roman" w:hAnsi="Times New Roman"/>
          <w:color w:val="FF0000"/>
          <w:sz w:val="24"/>
          <w:vertAlign w:val="superscript"/>
        </w:rPr>
      </w:pPr>
    </w:p>
    <w:p w:rsidRPr="00C5774B" w:rsidR="001B0C66" w:rsidP="5B60A4A8" w:rsidRDefault="001339A9" w14:paraId="701FCF03" w14:textId="77777777">
      <w:pPr>
        <w:pStyle w:val="Loendilik"/>
        <w:numPr>
          <w:ilvl w:val="0"/>
          <w:numId w:val="16"/>
        </w:numPr>
        <w:rPr>
          <w:rFonts w:ascii="Times New Roman" w:hAnsi="Times New Roman"/>
          <w:b w:val="1"/>
          <w:bCs w:val="1"/>
          <w:sz w:val="24"/>
          <w:szCs w:val="24"/>
        </w:rPr>
      </w:pPr>
      <w:commentRangeStart w:id="265175762"/>
      <w:r w:rsidRPr="5B60A4A8" w:rsidR="001339A9">
        <w:rPr>
          <w:rFonts w:ascii="Times New Roman" w:hAnsi="Times New Roman"/>
          <w:b w:val="1"/>
          <w:bCs w:val="1"/>
          <w:sz w:val="24"/>
          <w:szCs w:val="24"/>
        </w:rPr>
        <w:t>Seaduse jõustumine</w:t>
      </w:r>
      <w:commentRangeEnd w:id="265175762"/>
      <w:r>
        <w:rPr>
          <w:rStyle w:val="CommentReference"/>
        </w:rPr>
        <w:commentReference w:id="265175762"/>
      </w:r>
    </w:p>
    <w:p w:rsidR="00AF5B07" w:rsidP="00AF5B07" w:rsidRDefault="00AF5B07" w14:paraId="251C2F68" w14:textId="77777777">
      <w:pPr>
        <w:rPr>
          <w:rFonts w:ascii="Times New Roman" w:hAnsi="Times New Roman"/>
          <w:sz w:val="24"/>
        </w:rPr>
      </w:pPr>
    </w:p>
    <w:p w:rsidR="001D6AFC" w:rsidP="5B60A4A8" w:rsidRDefault="315156A3" w14:paraId="0F559ECD" w14:textId="6F337BAB">
      <w:pPr>
        <w:rPr>
          <w:ins w:author="Maarja-Liis Lall - JUSTDIGI" w:date="2025-08-18T19:19:49.364Z" w16du:dateUtc="2025-08-18T19:19:49.364Z" w:id="872402925"/>
          <w:rFonts w:ascii="Times New Roman" w:hAnsi="Times New Roman"/>
          <w:sz w:val="24"/>
          <w:szCs w:val="24"/>
        </w:rPr>
      </w:pPr>
      <w:r w:rsidRPr="5B60A4A8" w:rsidR="315156A3">
        <w:rPr>
          <w:rFonts w:ascii="Times New Roman" w:hAnsi="Times New Roman"/>
          <w:sz w:val="24"/>
          <w:szCs w:val="24"/>
        </w:rPr>
        <w:t>Seadus jõustub 2026</w:t>
      </w:r>
      <w:r w:rsidRPr="5B60A4A8" w:rsidR="315156A3">
        <w:rPr>
          <w:rFonts w:ascii="Times New Roman" w:hAnsi="Times New Roman"/>
          <w:sz w:val="24"/>
          <w:szCs w:val="24"/>
        </w:rPr>
        <w:t>. aasta 1. märtsil.</w:t>
      </w:r>
      <w:r w:rsidRPr="5B60A4A8" w:rsidR="6DEC88F8">
        <w:rPr>
          <w:rFonts w:ascii="Times New Roman" w:hAnsi="Times New Roman"/>
          <w:sz w:val="24"/>
          <w:szCs w:val="24"/>
        </w:rPr>
        <w:t xml:space="preserve"> Seaduse § 6 jõustub 202</w:t>
      </w:r>
      <w:r w:rsidRPr="5B60A4A8" w:rsidR="007F7944">
        <w:rPr>
          <w:rFonts w:ascii="Times New Roman" w:hAnsi="Times New Roman"/>
          <w:sz w:val="24"/>
          <w:szCs w:val="24"/>
        </w:rPr>
        <w:t>7</w:t>
      </w:r>
      <w:r w:rsidRPr="5B60A4A8" w:rsidR="6DEC88F8">
        <w:rPr>
          <w:rFonts w:ascii="Times New Roman" w:hAnsi="Times New Roman"/>
          <w:sz w:val="24"/>
          <w:szCs w:val="24"/>
        </w:rPr>
        <w:t>. aasta 1. jaanuaril.</w:t>
      </w:r>
    </w:p>
    <w:p w:rsidR="5B60A4A8" w:rsidP="5B60A4A8" w:rsidRDefault="5B60A4A8" w14:paraId="7951890F" w14:textId="22E0BF7D">
      <w:pPr>
        <w:rPr>
          <w:rFonts w:ascii="Times New Roman" w:hAnsi="Times New Roman"/>
          <w:sz w:val="24"/>
          <w:szCs w:val="24"/>
        </w:rPr>
      </w:pPr>
    </w:p>
    <w:p w:rsidR="001D6AFC" w:rsidP="00AF5B07" w:rsidRDefault="001D6AFC" w14:paraId="62B9E9EC" w14:textId="77777777">
      <w:pPr>
        <w:rPr>
          <w:rFonts w:ascii="Times New Roman" w:hAnsi="Times New Roman"/>
          <w:sz w:val="24"/>
          <w:lang w:eastAsia="et-EE"/>
        </w:rPr>
        <w:sectPr w:rsidR="001D6AFC">
          <w:type w:val="continuous"/>
          <w:pgSz w:w="11906" w:h="16838" w:orient="portrait"/>
          <w:pgMar w:top="1418" w:right="680" w:bottom="1418" w:left="1701" w:header="680" w:footer="680" w:gutter="0"/>
          <w:cols w:space="708"/>
          <w:docGrid w:linePitch="360"/>
        </w:sectPr>
      </w:pPr>
    </w:p>
    <w:p w:rsidR="7F9873E2" w:rsidP="00AF5B07" w:rsidRDefault="7F9873E2" w14:paraId="6A1192E1" w14:textId="15459138">
      <w:pPr>
        <w:rPr>
          <w:rFonts w:ascii="Times New Roman" w:hAnsi="Times New Roman"/>
          <w:sz w:val="24"/>
          <w:lang w:eastAsia="et-EE"/>
        </w:rPr>
        <w:sectPr w:rsidR="7F9873E2">
          <w:type w:val="continuous"/>
          <w:pgSz w:w="11906" w:h="16838" w:orient="portrait"/>
          <w:pgMar w:top="1418" w:right="680" w:bottom="1418" w:left="1701" w:header="680" w:footer="680" w:gutter="0"/>
          <w:cols w:space="708"/>
          <w:formProt w:val="0"/>
          <w:docGrid w:linePitch="360"/>
        </w:sectPr>
      </w:pPr>
    </w:p>
    <w:p w:rsidRPr="00C62BFB" w:rsidR="0097276E" w:rsidP="13A9AFE0" w:rsidRDefault="005A0CB3" w14:paraId="7E816E3A" w14:textId="77777777">
      <w:pPr>
        <w:pStyle w:val="Loendilik"/>
        <w:numPr>
          <w:ilvl w:val="0"/>
          <w:numId w:val="16"/>
        </w:numPr>
        <w:rPr>
          <w:rFonts w:ascii="Times New Roman" w:hAnsi="Times New Roman"/>
          <w:b w:val="1"/>
          <w:bCs w:val="1"/>
          <w:sz w:val="24"/>
          <w:szCs w:val="24"/>
        </w:rPr>
      </w:pPr>
      <w:commentRangeStart w:id="1910100065"/>
      <w:r w:rsidRPr="13A9AFE0" w:rsidR="1D9F2927">
        <w:rPr>
          <w:rFonts w:ascii="Times New Roman" w:hAnsi="Times New Roman"/>
          <w:b w:val="1"/>
          <w:bCs w:val="1"/>
          <w:sz w:val="24"/>
          <w:szCs w:val="24"/>
        </w:rPr>
        <w:t>E</w:t>
      </w:r>
      <w:r w:rsidRPr="13A9AFE0" w:rsidR="2D5771A2">
        <w:rPr>
          <w:rFonts w:ascii="Times New Roman" w:hAnsi="Times New Roman"/>
          <w:b w:val="1"/>
          <w:bCs w:val="1"/>
          <w:sz w:val="24"/>
          <w:szCs w:val="24"/>
        </w:rPr>
        <w:t xml:space="preserve">elnõu </w:t>
      </w:r>
      <w:r w:rsidRPr="13A9AFE0" w:rsidR="146B91A9">
        <w:rPr>
          <w:rFonts w:ascii="Times New Roman" w:hAnsi="Times New Roman"/>
          <w:b w:val="1"/>
          <w:bCs w:val="1"/>
          <w:sz w:val="24"/>
          <w:szCs w:val="24"/>
        </w:rPr>
        <w:t>kooskõlastamine, huvirühmade kaasamine ja avalik konsultatsioon</w:t>
      </w:r>
      <w:commentRangeEnd w:id="1910100065"/>
      <w:r>
        <w:rPr>
          <w:rStyle w:val="CommentReference"/>
        </w:rPr>
        <w:commentReference w:id="1910100065"/>
      </w:r>
    </w:p>
    <w:p w:rsidR="00AF5B07" w:rsidP="00AF5B07" w:rsidRDefault="00AF5B07" w14:paraId="2C62C67E" w14:textId="77777777">
      <w:pPr>
        <w:rPr>
          <w:rFonts w:ascii="Times New Roman" w:hAnsi="Times New Roman"/>
          <w:sz w:val="24"/>
        </w:rPr>
      </w:pPr>
    </w:p>
    <w:p w:rsidRPr="00D10EAA" w:rsidR="00D10EAA" w:rsidP="00D10EAA" w:rsidRDefault="00D10EAA" w14:paraId="7BEE8253" w14:textId="77777777">
      <w:pPr>
        <w:rPr>
          <w:rFonts w:ascii="Times New Roman" w:hAnsi="Times New Roman"/>
          <w:sz w:val="24"/>
        </w:rPr>
      </w:pPr>
      <w:r w:rsidRPr="00D10EAA">
        <w:rPr>
          <w:rFonts w:ascii="Times New Roman" w:hAnsi="Times New Roman"/>
          <w:sz w:val="24"/>
        </w:rPr>
        <w:t>Eelnõu esitatakse eelnõude infosüsteemi EIS kaudu kooskõlastamiseks Justiits- ja Digiministeeriumile, Majandus- ja Kommunikatsiooniministeeriumile, Haridus- ja Teadusministeeriumile ning Kliimaministeeriumile. Eelnõu esitatakse arvamuse avaldamiseks Tarbijakaitse ja Tehnilise Järelevalve Ametile, Eesti Linnade ja Valdade Liidule, Eesti Proviisorapteekide Liidule, Terviseametile, Sotsiaalkindlustusametile, Ravimiametile, Eesti Hotellide ja Restoranide Liidule, Eesti Spaaliidule ja MTÜ-le Eesti Maaturism.</w:t>
      </w:r>
    </w:p>
    <w:p w:rsidRPr="00076EA4" w:rsidR="006E76B7" w:rsidP="00AF5B07" w:rsidRDefault="006E76B7" w14:paraId="2FF365C2" w14:textId="1A5BC1B9">
      <w:pPr>
        <w:rPr>
          <w:rFonts w:ascii="Times New Roman" w:hAnsi="Times New Roman"/>
          <w:sz w:val="24"/>
        </w:rPr>
      </w:pPr>
    </w:p>
    <w:p w:rsidRPr="0097276E" w:rsidR="006E76B7" w:rsidP="00AF5B07" w:rsidRDefault="006E76B7" w14:paraId="27938FD5" w14:textId="77777777">
      <w:pPr>
        <w:rPr>
          <w:rFonts w:ascii="Times New Roman" w:hAnsi="Times New Roman"/>
          <w:sz w:val="24"/>
          <w:lang w:eastAsia="et-EE"/>
        </w:rPr>
      </w:pPr>
    </w:p>
    <w:sectPr w:rsidRPr="0097276E" w:rsidR="006E76B7">
      <w:type w:val="continuous"/>
      <w:pgSz w:w="11906" w:h="16838" w:orient="portrait"/>
      <w:pgMar w:top="1418" w:right="680" w:bottom="1418" w:left="1701" w:header="680" w:footer="680" w:gutter="0"/>
      <w:cols w:space="708"/>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PL" w:author="Pilleriin Lindsalu - JUSTDIGI" w:date="2025-08-14T15:34:00Z" w:id="1">
    <w:p w:rsidR="00CC7303" w:rsidP="00CC7303" w:rsidRDefault="00CC7303" w14:paraId="0597A8CD" w14:textId="77777777">
      <w:pPr>
        <w:pStyle w:val="Kommentaaritekst"/>
        <w:jc w:val="left"/>
      </w:pPr>
      <w:r>
        <w:rPr>
          <w:rStyle w:val="Kommentaariviide"/>
        </w:rPr>
        <w:annotationRef/>
      </w:r>
      <w:r>
        <w:rPr>
          <w:color w:val="000000"/>
        </w:rPr>
        <w:t>Lisasin selle täienduse, et oleks üheselt selge, et loobutakse mürakaartide teadmiseks esitamise kohustusest, mitte mürakaartide koostamisest.</w:t>
      </w:r>
    </w:p>
  </w:comment>
  <w:comment w:initials="PL" w:author="Pilleriin Lindsalu - JUSTDIGI" w:date="2025-08-14T15:35:00Z" w:id="2">
    <w:p w:rsidR="00B1737C" w:rsidP="00B1737C" w:rsidRDefault="00B1737C" w14:paraId="46A55693" w14:textId="77777777">
      <w:pPr>
        <w:pStyle w:val="Kommentaaritekst"/>
        <w:jc w:val="left"/>
      </w:pPr>
      <w:r>
        <w:rPr>
          <w:rStyle w:val="Kommentaariviide"/>
        </w:rPr>
        <w:annotationRef/>
      </w:r>
      <w:r>
        <w:rPr>
          <w:color w:val="000000"/>
        </w:rPr>
        <w:t>Siin tuleks mainida ka EN § 2 p 1 muudatust, mille tulemusel raadiosageduste kasutamise tingimuste kooskõlastamise kohustus sisuliselt laieneb.</w:t>
      </w:r>
    </w:p>
  </w:comment>
  <w:comment w:initials="PL" w:author="Pilleriin Lindsalu - JUSTDIGI" w:date="2025-08-14T15:35:00Z" w:id="3">
    <w:p w:rsidR="002E120A" w:rsidP="002E120A" w:rsidRDefault="002E120A" w14:paraId="6AA2F75E" w14:textId="77777777">
      <w:pPr>
        <w:pStyle w:val="Kommentaaritekst"/>
        <w:jc w:val="left"/>
      </w:pPr>
      <w:r>
        <w:rPr>
          <w:rStyle w:val="Kommentaariviide"/>
        </w:rPr>
        <w:annotationRef/>
      </w:r>
      <w:r>
        <w:rPr>
          <w:color w:val="000000"/>
        </w:rPr>
        <w:t>Tulenevalt mais jõustunud HÕNTE muudatusest palume seletuskirja lõpus esitada info, kuidas mõjutavad kavandatavad muudatused ettevõtjate ja inimeste halduskoormust (vt HÕNTE § 41 lg 2 p 3).</w:t>
      </w:r>
    </w:p>
    <w:p w:rsidR="002E120A" w:rsidP="002E120A" w:rsidRDefault="002E120A" w14:paraId="08F8CF55" w14:textId="77777777">
      <w:pPr>
        <w:pStyle w:val="Kommentaaritekst"/>
        <w:jc w:val="left"/>
      </w:pPr>
    </w:p>
    <w:p w:rsidR="002E120A" w:rsidP="002E120A" w:rsidRDefault="002E120A" w14:paraId="54C4DDDF" w14:textId="77777777">
      <w:pPr>
        <w:pStyle w:val="Kommentaaritekst"/>
        <w:jc w:val="left"/>
      </w:pPr>
      <w:r>
        <w:rPr>
          <w:color w:val="000000"/>
        </w:rPr>
        <w:t>Antud juhul on kavandatavad muudatused suunatud suuresti haldus- ja ka töökoormuse vähendamisele. Kuid juhime tähelepanu, et ettevõtjate halduskoormust suurendab mõningal määral suitsetamise keelu laiendamine ja selleks vajalikud ümberkorraldused. Samuti vajaks halduskoormuse vaatest täiendavat selgitamist eelnõu § 2 punktis 1 kavandatud muudatus.</w:t>
      </w:r>
    </w:p>
  </w:comment>
  <w:comment w:initials="PL" w:author="Pilleriin Lindsalu - JUSTDIGI" w:date="2025-08-14T15:37:00Z" w:id="6">
    <w:p w:rsidR="00206084" w:rsidP="00206084" w:rsidRDefault="00206084" w14:paraId="21E163A2" w14:textId="77777777">
      <w:pPr>
        <w:pStyle w:val="Kommentaaritekst"/>
        <w:jc w:val="left"/>
      </w:pPr>
      <w:r>
        <w:rPr>
          <w:rStyle w:val="Kommentaariviide"/>
        </w:rPr>
        <w:annotationRef/>
      </w:r>
      <w:r>
        <w:rPr>
          <w:color w:val="000000"/>
        </w:rPr>
        <w:t xml:space="preserve">Soovitame sõnastust muuta, et oleks üheselt selge, et see, mis kaob, on TA teavitamise kohustus, mitte mürakaartide koostamise kohustus. </w:t>
      </w:r>
    </w:p>
  </w:comment>
  <w:comment w:initials="PL" w:author="Pilleriin Lindsalu - JUSTDIGI" w:date="2025-08-14T15:38:00Z" w:id="7">
    <w:p w:rsidR="00B845A9" w:rsidP="00B845A9" w:rsidRDefault="00B845A9" w14:paraId="325530EC" w14:textId="77777777">
      <w:pPr>
        <w:pStyle w:val="Kommentaaritekst"/>
        <w:jc w:val="left"/>
      </w:pPr>
      <w:r>
        <w:rPr>
          <w:rStyle w:val="Kommentaariviide"/>
        </w:rPr>
        <w:annotationRef/>
      </w:r>
      <w:r>
        <w:rPr>
          <w:color w:val="000000"/>
        </w:rPr>
        <w:t>Muudatus puudutab ka põhimaanteede, põhiraudteede ja põhilennuväljade omanikke. Palume need mõjutatud isikud samuti välja tuua.</w:t>
      </w:r>
    </w:p>
  </w:comment>
  <w:comment w:initials="PL" w:author="Pilleriin Lindsalu - JUSTDIGI" w:date="2025-08-14T15:39:00Z" w:id="8">
    <w:p w:rsidR="00613D5D" w:rsidP="00613D5D" w:rsidRDefault="00613D5D" w14:paraId="3B80ACB1" w14:textId="77777777">
      <w:pPr>
        <w:pStyle w:val="Kommentaaritekst"/>
        <w:jc w:val="left"/>
      </w:pPr>
      <w:r>
        <w:rPr>
          <w:rStyle w:val="Kommentaariviide"/>
        </w:rPr>
        <w:annotationRef/>
      </w:r>
      <w:r>
        <w:rPr>
          <w:color w:val="000000"/>
        </w:rPr>
        <w:t xml:space="preserve">Palume käsitleda ka eelnõu § 2 punktiga 1 kavandatavat muudatust. </w:t>
      </w:r>
    </w:p>
  </w:comment>
  <w:comment w:initials="PL" w:author="Pilleriin Lindsalu - JUSTDIGI" w:date="2025-08-14T15:40:00Z" w:id="9">
    <w:p w:rsidR="00072108" w:rsidP="00072108" w:rsidRDefault="00072108" w14:paraId="2838818F" w14:textId="77777777">
      <w:pPr>
        <w:pStyle w:val="Kommentaaritekst"/>
        <w:jc w:val="left"/>
      </w:pPr>
      <w:r>
        <w:rPr>
          <w:rStyle w:val="Kommentaariviide"/>
        </w:rPr>
        <w:annotationRef/>
      </w:r>
      <w:r>
        <w:rPr>
          <w:color w:val="000000"/>
        </w:rPr>
        <w:t xml:space="preserve">Soovitame see tekst pigem üldse ära jätta. Kuna massiüritustel käsimüügiravimite müümise võimalust praktikas ei kasutata, siis ei ole regulatsiooni kehtetuks tunnistamisel ka mingit mõju massiüritustel osalejatele. </w:t>
      </w:r>
    </w:p>
  </w:comment>
  <w:comment w:initials="PL" w:author="Pilleriin Lindsalu - JUSTDIGI" w:date="2025-08-14T15:41:00Z" w:id="10">
    <w:p w:rsidR="00DC7870" w:rsidP="00DC7870" w:rsidRDefault="00DC7870" w14:paraId="1B941E5B" w14:textId="77777777">
      <w:pPr>
        <w:pStyle w:val="Kommentaaritekst"/>
        <w:jc w:val="left"/>
      </w:pPr>
      <w:r>
        <w:rPr>
          <w:rStyle w:val="Kommentaariviide"/>
        </w:rPr>
        <w:annotationRef/>
      </w:r>
      <w:r>
        <w:rPr>
          <w:color w:val="000000"/>
        </w:rPr>
        <w:t xml:space="preserve">Sarnaselt eelnevale kommentaarile - kui praktikas pole apteegibussi teenust kunagi osutatud, siis regulatsiooni kehtetuks tunnistamisel ei ole mingit mõju inimestele. </w:t>
      </w:r>
    </w:p>
  </w:comment>
  <w:comment w:initials="PL" w:author="Pilleriin Lindsalu - JUSTDIGI" w:date="2025-08-14T15:42:00Z" w:id="13">
    <w:p w:rsidR="00375457" w:rsidP="00375457" w:rsidRDefault="00375457" w14:paraId="3D7FA144" w14:textId="77777777">
      <w:pPr>
        <w:pStyle w:val="Kommentaaritekst"/>
        <w:jc w:val="left"/>
      </w:pPr>
      <w:r>
        <w:rPr>
          <w:rStyle w:val="Kommentaariviide"/>
        </w:rPr>
        <w:annotationRef/>
      </w:r>
      <w:r>
        <w:rPr>
          <w:color w:val="000000"/>
        </w:rPr>
        <w:t>Loetelusse võiks lisada ka kohalikku rongiteenust ja reisilaevateenust osutavad ettevõtjad.</w:t>
      </w:r>
    </w:p>
  </w:comment>
  <w:comment w:initials="PL" w:author="Pilleriin Lindsalu - JUSTDIGI" w:date="2025-08-14T15:47:00Z" w:id="14">
    <w:p w:rsidR="008B6D2C" w:rsidP="008B6D2C" w:rsidRDefault="00AE2876" w14:paraId="2347EAD0" w14:textId="77777777">
      <w:pPr>
        <w:pStyle w:val="Kommentaaritekst"/>
        <w:jc w:val="left"/>
      </w:pPr>
      <w:r>
        <w:rPr>
          <w:rStyle w:val="Kommentaariviide"/>
        </w:rPr>
        <w:annotationRef/>
      </w:r>
      <w:r w:rsidR="008B6D2C">
        <w:rPr>
          <w:color w:val="000000"/>
        </w:rPr>
        <w:t>Tegemist on ajutise halduskoormuse suurenemisega ettevõtjatele. Tulenevalt teema prioriteetsusest peab igasugune halduskoormuse suurenemine olema võimalikult selgelt ja objektiivselt seletuskirjas välja toodud. Tõenäoliselt ei ole antud juhul ümberkorraldamisega kaasnevat vastavuskulu võimalik rahaliselt välja tuua, sest see on ruumispetsiifiline. Soovitame aga veelkord selgitada, kui kaua aega on ettevõtjatel, et muudatusega kohaneda (jõustumisaeg). Ning ehk on TA-l andmeid, kui palju on praegu asutustes/ettevõtetes suitsuruume, mille üle järelevalvet tehakse?</w:t>
      </w:r>
    </w:p>
    <w:p w:rsidR="008B6D2C" w:rsidP="008B6D2C" w:rsidRDefault="008B6D2C" w14:paraId="1907ECF5" w14:textId="77777777">
      <w:pPr>
        <w:pStyle w:val="Kommentaaritekst"/>
        <w:jc w:val="left"/>
      </w:pPr>
    </w:p>
    <w:p w:rsidR="008B6D2C" w:rsidP="008B6D2C" w:rsidRDefault="008B6D2C" w14:paraId="1B17F929" w14:textId="77777777">
      <w:pPr>
        <w:pStyle w:val="Kommentaaritekst"/>
        <w:jc w:val="left"/>
      </w:pPr>
      <w:r>
        <w:rPr>
          <w:color w:val="000000"/>
        </w:rPr>
        <w:t xml:space="preserve">Nagu ühes eelnevas kommentaaris mainitud, siis palun esitage kokkuvõte mõjust halduskoormusele ka seletuskirja sissejuhatuses. </w:t>
      </w:r>
    </w:p>
  </w:comment>
  <w:comment xmlns:w="http://schemas.openxmlformats.org/wordprocessingml/2006/main" w:initials="MJ" w:author="Maarja-Liis Lall - JUSTDIGI" w:date="2025-08-17T20:55:41" w:id="728375492">
    <w:p xmlns:w14="http://schemas.microsoft.com/office/word/2010/wordml" xmlns:w="http://schemas.openxmlformats.org/wordprocessingml/2006/main" w:rsidR="4D0FEA68" w:rsidRDefault="28509EF6" w14:paraId="63807E65" w14:textId="397557B8">
      <w:pPr>
        <w:pStyle w:val="CommentText"/>
      </w:pPr>
      <w:r>
        <w:rPr>
          <w:rStyle w:val="CommentReference"/>
        </w:rPr>
        <w:annotationRef/>
      </w:r>
      <w:r w:rsidRPr="023C5B37" w:rsidR="5169E262">
        <w:t>Loetelu punktid algavad väikeste tähtedega</w:t>
      </w:r>
    </w:p>
  </w:comment>
  <w:comment xmlns:w="http://schemas.openxmlformats.org/wordprocessingml/2006/main" w:initials="MJ" w:author="Maarja-Liis Lall - JUSTDIGI" w:date="2025-08-17T20:55:59" w:id="1252629962">
    <w:p xmlns:w14="http://schemas.microsoft.com/office/word/2010/wordml" xmlns:w="http://schemas.openxmlformats.org/wordprocessingml/2006/main" w:rsidR="78C9B2D4" w:rsidRDefault="2408DB32" w14:paraId="343F3CF3" w14:textId="0FFE0EA7">
      <w:pPr>
        <w:pStyle w:val="CommentText"/>
      </w:pPr>
      <w:r>
        <w:rPr>
          <w:rStyle w:val="CommentReference"/>
        </w:rPr>
        <w:annotationRef/>
      </w:r>
      <w:r w:rsidRPr="0A2F7C74" w:rsidR="36D06C12">
        <w:t>Kuivõrd loetelu, siis eraldaks semikooloniga</w:t>
      </w:r>
    </w:p>
  </w:comment>
  <w:comment xmlns:w="http://schemas.openxmlformats.org/wordprocessingml/2006/main" w:initials="MJ" w:author="Maarja-Liis Lall - JUSTDIGI" w:date="2025-08-17T20:59:13" w:id="450442806">
    <w:p xmlns:w14="http://schemas.microsoft.com/office/word/2010/wordml" xmlns:w="http://schemas.openxmlformats.org/wordprocessingml/2006/main" w:rsidR="05CDC013" w:rsidRDefault="33E62AC8" w14:paraId="53461BCD" w14:textId="579F8EC3">
      <w:pPr>
        <w:pStyle w:val="CommentText"/>
      </w:pPr>
      <w:r>
        <w:rPr>
          <w:rStyle w:val="CommentReference"/>
        </w:rPr>
        <w:annotationRef/>
      </w:r>
      <w:r w:rsidRPr="6F873926" w:rsidR="3FAB1407">
        <w:t>Loetelule võiks eelneda sissejuhatav lause.</w:t>
      </w:r>
    </w:p>
  </w:comment>
  <w:comment xmlns:w="http://schemas.openxmlformats.org/wordprocessingml/2006/main" w:initials="MJ" w:author="Maarja-Liis Lall - JUSTDIGI" w:date="2025-08-18T21:48:51" w:id="1534362357">
    <w:p xmlns:w14="http://schemas.microsoft.com/office/word/2010/wordml" xmlns:w="http://schemas.openxmlformats.org/wordprocessingml/2006/main" w:rsidR="52CB7317" w:rsidRDefault="1723EF9C" w14:paraId="36F5F5BD" w14:textId="29C56FD9">
      <w:pPr>
        <w:pStyle w:val="CommentText"/>
      </w:pPr>
      <w:r>
        <w:rPr>
          <w:rStyle w:val="CommentReference"/>
        </w:rPr>
        <w:annotationRef/>
      </w:r>
      <w:r w:rsidRPr="145A9619" w:rsidR="4EBE5E1B">
        <w:t>Põhiseaduspärasuse analüüsi palume tuua välja kolmanda osa viimase alaosana. Kui leiame, et riive puudub (analüüsida võiks ka potentsiaalseid riiveid, nt PS § 28 õigus tervise kaitsele, ettevõtlusvabadus (PS § 31) kui pannakse ettevõtjatele kohustus, õigus vabale eneseteostusele (PS § 19 lg 1) nt suitsetamine) või on riived põhiseadusega kooskõlas, siis tuleb ka seda märkida.</w:t>
      </w:r>
    </w:p>
  </w:comment>
  <w:comment xmlns:w="http://schemas.openxmlformats.org/wordprocessingml/2006/main" w:initials="MJ" w:author="Maarja-Liis Lall - JUSTDIGI" w:date="08/18/2025 21:49:05" w:id="1372949390">
    <w:p xmlns:w14="http://schemas.microsoft.com/office/word/2010/wordml" w:rsidR="259EE04D" w:rsidRDefault="2501C7F3" w14:paraId="260B7388" w14:textId="0FFE091F">
      <w:pPr>
        <w:pStyle w:val="CommentText"/>
      </w:pPr>
      <w:r>
        <w:rPr>
          <w:rStyle w:val="CommentReference"/>
        </w:rPr>
        <w:annotationRef/>
      </w:r>
      <w:r w:rsidRPr="1FE5882C" w:rsidR="7A3A2351">
        <w:t>PS komm vlj: PS § 28 lg-st 1 tuleneb ka riigi kohustus rakendada positiivseid meetmeid, et inimeste elukeskkond oleks tervislik ja ohutu (nt välisõhu kvaliteet, ohutu müratase, toiduohutus, kaitse kiirguse ja asbesti eest). Tuleb võtta meetmeid vältimaks inimeste haigestumist (nt nakkushaigustesse, kutsehaigustesse, depressiooni) ning vigastuste teket (nt toodetud ohtliku mänguasja tõttu) ja surma (nt surmaga lõppeda võivaid liiklusõnnetusi). Tervisliku ja ohutu elukeskkonna tagamiseks võetavad meetmed peavad kajastuma õigusaktides (nt nõuded mänguasjade ohutusele, vee kvaliteedile, reisijateveo ohutusele, jäätmekäitlusele; õigusaktis sätestatud keeld käidelda narkootilisi ja psühhotroopseid aineid ja vastav karistus selle keelu rikkumise eest, kohustus anda toote kohta tõest infot). Kuna kehtestatud nõuetest on kasu vaid siis, kui neid järgitakse, tuleb erilist tähelepanu pöörata riikliku järelevalve tõhususele.</w:t>
      </w:r>
    </w:p>
    <w:p xmlns:w14="http://schemas.microsoft.com/office/word/2010/wordml" w:rsidR="1C3F2797" w:rsidRDefault="4CBBBD9A" w14:paraId="1BEEC05E" w14:textId="7DEB325A">
      <w:pPr>
        <w:pStyle w:val="CommentText"/>
      </w:pPr>
    </w:p>
    <w:p xmlns:w14="http://schemas.microsoft.com/office/word/2010/wordml" w:rsidR="3B5CED1A" w:rsidRDefault="0EE8967E" w14:paraId="49A29D22" w14:textId="2F2D2235">
      <w:pPr>
        <w:pStyle w:val="CommentText"/>
      </w:pPr>
      <w:r w:rsidRPr="09115CD2" w:rsidR="395F3B9B">
        <w:t>Isikute tervise kaitse eesmärgil kehtestatud nõuete leevendamisel võidakse riivata isiku õigust</w:t>
      </w:r>
      <w:r w:rsidRPr="09115CD2" w:rsidR="395F3B9B">
        <w:t xml:space="preserve"> tervise kaitsele. Palume riive proportsionaalsust seletuskirjas analüüsida.</w:t>
      </w:r>
    </w:p>
  </w:comment>
  <w:comment xmlns:w="http://schemas.openxmlformats.org/wordprocessingml/2006/main" w:initials="MJ" w:author="Maarja-Liis Lall - JUSTDIGI" w:date="08/18/2025 21:50:40" w:id="1957962294">
    <w:p xmlns:w14="http://schemas.microsoft.com/office/word/2010/wordml" w:rsidR="45D9E680" w:rsidRDefault="351C8281" w14:paraId="4F2A12B4" w14:textId="258CFDAB">
      <w:pPr>
        <w:pStyle w:val="CommentText"/>
      </w:pPr>
      <w:r>
        <w:rPr>
          <w:rStyle w:val="CommentReference"/>
        </w:rPr>
        <w:annotationRef/>
      </w:r>
      <w:r w:rsidRPr="2C70A109" w:rsidR="3ABB1F1E">
        <w:t>Riigikohus on abi andmise tingimustega seonduvalt käsitlenud sotsiaalsete põhiõiguste seost veel ettevõtlusvabaduse (apteegiteenuse kättesaadavuse näitel: RKÜKo 09.12.2013, 3-4-1-2-13; RKÜKo 22.12.2014, 3-4-1-30-14).</w:t>
      </w:r>
    </w:p>
    <w:p xmlns:w14="http://schemas.microsoft.com/office/word/2010/wordml" w:rsidR="3D47686B" w:rsidRDefault="6F4326BF" w14:paraId="67A4D530" w14:textId="7BACBD53">
      <w:pPr>
        <w:pStyle w:val="CommentText"/>
      </w:pPr>
    </w:p>
    <w:p xmlns:w14="http://schemas.microsoft.com/office/word/2010/wordml" w:rsidR="149011DF" w:rsidRDefault="525C7045" w14:paraId="65262A62" w14:textId="0B6D9A9C">
      <w:pPr>
        <w:pStyle w:val="CommentText"/>
      </w:pPr>
      <w:r w:rsidRPr="595FD03F" w:rsidR="29B1BA17">
        <w:t>Palume riive proportsionaalsust (apteegibussi teenuse kaotamine) seletuskirjas analüüsida.</w:t>
      </w:r>
    </w:p>
  </w:comment>
  <w:comment xmlns:w="http://schemas.openxmlformats.org/wordprocessingml/2006/main" w:initials="MJ" w:author="Maarja-Liis Lall - JUSTDIGI" w:date="08/18/2025 21:55:37" w:id="1972910484">
    <w:p xmlns:w14="http://schemas.microsoft.com/office/word/2010/wordml" w:rsidR="19E1DD7F" w:rsidRDefault="2FF1DDB9" w14:paraId="71CB983A" w14:textId="3E6C4311">
      <w:pPr>
        <w:pStyle w:val="CommentText"/>
      </w:pPr>
      <w:r>
        <w:rPr>
          <w:rStyle w:val="CommentReference"/>
        </w:rPr>
        <w:annotationRef/>
      </w:r>
      <w:r w:rsidRPr="4D9190B9" w:rsidR="0E7642F2">
        <w:t xml:space="preserve">Riigikohus ei ole defineerinud vaba eneseteostuse mõistet, kuid on öelnud, et näiteks juhtimisõiguse kaudu realiseerib isik oma PS § 19 lõikes 1 nimetatud õigust vabale eneseteostusele. Vabaks eneseteostuse väljendusviisiks on Riigikohus pidanud ka lepinguvabadust, jahipidamist aga ka nimemuutmist. Ka suitsetades realiseerib isik oma õigust vabale eneseteostusele. Vt magistritööd sel teemal siit: </w:t>
      </w:r>
      <w:hyperlink xmlns:r="http://schemas.openxmlformats.org/officeDocument/2006/relationships" r:id="Rffbe82f2453d4d34">
        <w:r w:rsidRPr="79B5B274" w:rsidR="030D7DEA">
          <w:rPr>
            <w:rStyle w:val="Hyperlink"/>
          </w:rPr>
          <w:t>Angela Arbus magistritöö 30.04.2019</w:t>
        </w:r>
      </w:hyperlink>
    </w:p>
    <w:p xmlns:w14="http://schemas.microsoft.com/office/word/2010/wordml" w:rsidR="5E249FBF" w:rsidRDefault="12887B71" w14:paraId="131F1C3D" w14:textId="0A1D628E">
      <w:pPr>
        <w:pStyle w:val="CommentText"/>
      </w:pPr>
    </w:p>
    <w:p xmlns:w14="http://schemas.microsoft.com/office/word/2010/wordml" w:rsidR="6E115E8F" w:rsidRDefault="0E2F61A4" w14:paraId="45522B1D" w14:textId="6D80C31B">
      <w:pPr>
        <w:pStyle w:val="CommentText"/>
      </w:pPr>
      <w:r w:rsidRPr="7853C858" w:rsidR="27DC2EAB">
        <w:t>Palume riive proportsionaalsust seletuskirjas analüüsida.</w:t>
      </w:r>
    </w:p>
  </w:comment>
  <w:comment xmlns:w="http://schemas.openxmlformats.org/wordprocessingml/2006/main" w:initials="MJ" w:author="Maarja-Liis Lall - JUSTDIGI" w:date="2025-08-18T22:02:15" w:id="518148847">
    <w:p xmlns:w14="http://schemas.microsoft.com/office/word/2010/wordml" xmlns:w="http://schemas.openxmlformats.org/wordprocessingml/2006/main" w:rsidR="02788562" w:rsidRDefault="69CBB2C8" w14:paraId="53393C3B" w14:textId="29C25085">
      <w:pPr>
        <w:pStyle w:val="CommentText"/>
      </w:pPr>
      <w:r>
        <w:rPr>
          <w:rStyle w:val="CommentReference"/>
        </w:rPr>
        <w:annotationRef/>
      </w:r>
      <w:r w:rsidRPr="56FD04AB" w:rsidR="5B1A73BE">
        <w:t>Riigikogu juhatuse 2014. aasta 10. aprilli otsusega nr 70 kehtestatud eelnõu ja seletuskirja vormistamise juhendi kohaselt ei kasutata allajoonimist (lk 2 juhendist). Sama märkus muude allajoonimiste kohta.</w:t>
      </w:r>
    </w:p>
  </w:comment>
  <w:comment xmlns:w="http://schemas.openxmlformats.org/wordprocessingml/2006/main" w:initials="MJ" w:author="Maarja-Liis Lall - JUSTDIGI" w:date="08/18/2025 22:07:37" w:id="2084653192">
    <w:p xmlns:w14="http://schemas.microsoft.com/office/word/2010/wordml" w:rsidR="219C1BC9" w:rsidRDefault="79D3CB89" w14:paraId="4C218BB3" w14:textId="62923F75">
      <w:pPr>
        <w:pStyle w:val="CommentText"/>
      </w:pPr>
      <w:r>
        <w:rPr>
          <w:rStyle w:val="CommentReference"/>
        </w:rPr>
        <w:annotationRef/>
      </w:r>
      <w:r w:rsidRPr="010C3C7B" w:rsidR="3C02A2D7">
        <w:t>HÕNTE § 48 lg 3 p 1 kohaselt on vajalik esitada kavand kui volitusnorm muutub. Kas volitusnormi muudetakse? Kui jah, palume seda selgitada. Volitusnormi muutumise korral on vajalik ka HÕNTE § 48 lg 1 kohane analüüs. EN-s ei ole volitusnormide (mille alusel on viidatud määrused kehtestatud) muutmist hetkel kirjas</w:t>
      </w:r>
    </w:p>
  </w:comment>
  <w:comment xmlns:w="http://schemas.openxmlformats.org/wordprocessingml/2006/main" w:initials="MJ" w:author="Maarja-Liis Lall - JUSTDIGI" w:date="08/18/2025 22:19:21" w:id="2120582534">
    <w:p xmlns:w14="http://schemas.microsoft.com/office/word/2010/wordml" w:rsidR="3FA59080" w:rsidRDefault="49E2E7AF" w14:paraId="499A16D3" w14:textId="1066D0CD">
      <w:pPr>
        <w:pStyle w:val="CommentText"/>
      </w:pPr>
      <w:r>
        <w:rPr>
          <w:rStyle w:val="CommentReference"/>
        </w:rPr>
        <w:annotationRef/>
      </w:r>
      <w:r w:rsidRPr="55052D3A" w:rsidR="0122D192">
        <w:t xml:space="preserve">Palume SK vormistada vastavalt Riigikogu juhatuse 10.04.2014. a otsusega nr 70 kehtestatud eelnõu ja seletuskirja vormistamise juhendile, kättesaadav </w:t>
      </w:r>
      <w:hyperlink xmlns:r="http://schemas.openxmlformats.org/officeDocument/2006/relationships" r:id="R92545844134c4000">
        <w:r w:rsidRPr="09391EBB" w:rsidR="187B5C21">
          <w:rPr>
            <w:rStyle w:val="Hyperlink"/>
          </w:rPr>
          <w:t>HÕNTE käsiraamat | Justiits- ja Digiministeerium</w:t>
        </w:r>
      </w:hyperlink>
      <w:r w:rsidRPr="77CF91CD" w:rsidR="57072E71">
        <w:t xml:space="preserve">, sh </w:t>
      </w:r>
    </w:p>
    <w:p xmlns:w14="http://schemas.microsoft.com/office/word/2010/wordml" w:rsidR="1B9C56F5" w:rsidRDefault="42D14DC0" w14:paraId="232A61DC" w14:textId="084AA1A2">
      <w:pPr>
        <w:pStyle w:val="CommentText"/>
      </w:pPr>
      <w:r w:rsidRPr="4F0A85C1" w:rsidR="01C76EBE">
        <w:t>1) jälgida, et seletuskirja lõikude vahel oleks tühi rida;</w:t>
      </w:r>
    </w:p>
    <w:p xmlns:w14="http://schemas.microsoft.com/office/word/2010/wordml" w:rsidR="2ADBAF91" w:rsidRDefault="0880334D" w14:paraId="6A230456" w14:textId="651A7B8E">
      <w:pPr>
        <w:pStyle w:val="CommentText"/>
      </w:pPr>
      <w:r w:rsidRPr="39EA9955" w:rsidR="5DCB88D9">
        <w:t>2) seletuskirja ülemisse nurka eelnõu versiooni kuupäev selguse huvides;</w:t>
      </w:r>
    </w:p>
    <w:p xmlns:w14="http://schemas.microsoft.com/office/word/2010/wordml" w:rsidR="4EE9316C" w:rsidRDefault="7E0A89B1" w14:paraId="05117E1C" w14:textId="58F333D0">
      <w:pPr>
        <w:pStyle w:val="CommentText"/>
      </w:pPr>
      <w:r w:rsidRPr="2B553AC9" w:rsidR="23DAC4DB">
        <w:t>3) ühekordne reasamm;</w:t>
      </w:r>
    </w:p>
    <w:p xmlns:w14="http://schemas.microsoft.com/office/word/2010/wordml" w:rsidR="0F1257E5" w:rsidRDefault="4B38882E" w14:paraId="360EAB4B" w14:textId="3FDF0FF8">
      <w:pPr>
        <w:pStyle w:val="CommentText"/>
      </w:pPr>
      <w:r w:rsidRPr="79772FDE" w:rsidR="6A25C897">
        <w:t>4) automaatset numeratsiooni ei kasutata;</w:t>
      </w:r>
    </w:p>
    <w:p xmlns:w14="http://schemas.microsoft.com/office/word/2010/wordml" w:rsidR="655D262F" w:rsidRDefault="3745FCF6" w14:paraId="4568D7DF" w14:textId="4156E427">
      <w:pPr>
        <w:pStyle w:val="CommentText"/>
      </w:pPr>
      <w:r w:rsidRPr="3D4C871B" w:rsidR="4C8B669C">
        <w:t xml:space="preserve">5) Vt seletuskirja lõpu nõudeid (p 8): </w:t>
      </w:r>
      <w:hyperlink xmlns:r="http://schemas.openxmlformats.org/officeDocument/2006/relationships" r:id="Rea1c57c89833436e">
        <w:r w:rsidRPr="77A0200C" w:rsidR="0671AF7B">
          <w:rPr>
            <w:rStyle w:val="Hyperlink"/>
          </w:rPr>
          <w:t>Eelnõu ja seletuskirja vormistamise juhend.pdf</w:t>
        </w:r>
      </w:hyperlink>
    </w:p>
    <w:p xmlns:w14="http://schemas.microsoft.com/office/word/2010/wordml" w:rsidR="7CBA75F5" w:rsidRDefault="4DBD435C" w14:paraId="4EFF1E3E" w14:textId="547B22CB">
      <w:pPr>
        <w:pStyle w:val="CommentText"/>
      </w:pPr>
    </w:p>
  </w:comment>
  <w:comment xmlns:w="http://schemas.openxmlformats.org/wordprocessingml/2006/main" w:initials="MJ" w:author="Maarja-Liis Lall - JUSTDIGI" w:date="2025-08-18T22:20:00" w:id="265175762">
    <w:p xmlns:w14="http://schemas.microsoft.com/office/word/2010/wordml" xmlns:w="http://schemas.openxmlformats.org/wordprocessingml/2006/main" w:rsidR="3E876222" w:rsidRDefault="3BB53F25" w14:paraId="140FA702" w14:textId="265E6747">
      <w:pPr>
        <w:pStyle w:val="CommentText"/>
      </w:pPr>
      <w:r>
        <w:rPr>
          <w:rStyle w:val="CommentReference"/>
        </w:rPr>
        <w:annotationRef/>
      </w:r>
      <w:r w:rsidRPr="294D162A" w:rsidR="3DE7B182">
        <w:t>HÕNTE § 49: Seletuskirja osas „Seaduse jõustumine” põhjendatakse eelnõu seadusena või selle sätte jõustumise tähtpäeva valikut ja seaduse või selle sätte kehtivusaega.</w:t>
      </w:r>
    </w:p>
    <w:p xmlns:w14="http://schemas.microsoft.com/office/word/2010/wordml" xmlns:w="http://schemas.openxmlformats.org/wordprocessingml/2006/main" w:rsidR="698E6401" w:rsidRDefault="04CE4E65" w14:paraId="003CD2D3" w14:textId="113D1CF9">
      <w:pPr>
        <w:pStyle w:val="CommentText"/>
      </w:pPr>
      <w:r w:rsidRPr="5B21D088" w:rsidR="6DD92821">
        <w:t>Tuleks lisada teave, kas kavandatud aeg on piisav aeg eeltöödeks ja normidega tutvumiseks. Vt HÕNTE käsiraamat lk 124. Ei piisa üksnes järeldusest, vaid tuleks esitada sisuline analüüs ja põhjendus.</w:t>
      </w:r>
    </w:p>
  </w:comment>
  <w:comment xmlns:w="http://schemas.openxmlformats.org/wordprocessingml/2006/main" w:initials="MJ" w:author="Maarja-Liis Lall - JUSTDIGI" w:date="2025-08-19T07:32:36" w:id="1062043721">
    <w:p xmlns:w14="http://schemas.microsoft.com/office/word/2010/wordml" xmlns:w="http://schemas.openxmlformats.org/wordprocessingml/2006/main" w:rsidR="3BF92CA6" w:rsidRDefault="20D89DA0" w14:paraId="499D0EB9" w14:textId="6EA916EB">
      <w:pPr>
        <w:pStyle w:val="CommentText"/>
      </w:pPr>
      <w:r>
        <w:rPr>
          <w:rStyle w:val="CommentReference"/>
        </w:rPr>
        <w:annotationRef/>
      </w:r>
      <w:r w:rsidRPr="57609B4C" w:rsidR="21CA70B3">
        <w:t>PS komm vlj: Riigikohus on andnud ettevõtluse mõistele avara tõlgenduse, märkides, et ettevõtlusvabaduse kaitsealasse kuulub „tulu saamise eesmärgil toimuv tegevus“ (</w:t>
      </w:r>
      <w:hyperlink xmlns:r="http://schemas.openxmlformats.org/officeDocument/2006/relationships" r:id="R81ced1a3827d40c5">
        <w:r w:rsidRPr="76740F01" w:rsidR="10AC0E8F">
          <w:rPr>
            <w:rStyle w:val="Hyperlink"/>
          </w:rPr>
          <w:t>RKPJKo 06.03.2002, 3-4-1-1-02</w:t>
        </w:r>
      </w:hyperlink>
      <w:r w:rsidRPr="25A12F87" w:rsidR="25CEB822">
        <w:t xml:space="preserve">; </w:t>
      </w:r>
      <w:hyperlink xmlns:r="http://schemas.openxmlformats.org/officeDocument/2006/relationships" r:id="R0b90510608bb444f">
        <w:r w:rsidRPr="14C4182A" w:rsidR="6B7515B5">
          <w:rPr>
            <w:rStyle w:val="Hyperlink"/>
          </w:rPr>
          <w:t>RKPJKo 06.07.2012, 3-4-1-3-12</w:t>
        </w:r>
      </w:hyperlink>
      <w:r w:rsidRPr="30E1059F" w:rsidR="05F59CBD">
        <w:t xml:space="preserve">, p 41; </w:t>
      </w:r>
      <w:hyperlink xmlns:r="http://schemas.openxmlformats.org/officeDocument/2006/relationships" r:id="R769098e35fad4c80">
        <w:r w:rsidRPr="497FECF9" w:rsidR="66038155">
          <w:rPr>
            <w:rStyle w:val="Hyperlink"/>
          </w:rPr>
          <w:t>RKHKo 29.11.2012, 3-3-1-29-12</w:t>
        </w:r>
      </w:hyperlink>
      <w:r w:rsidRPr="7BFE70A9" w:rsidR="69146BEA">
        <w:t xml:space="preserve">, p 14; </w:t>
      </w:r>
      <w:hyperlink xmlns:r="http://schemas.openxmlformats.org/officeDocument/2006/relationships" r:id="R07f3287396644169">
        <w:r w:rsidRPr="63808AE3" w:rsidR="26B42F58">
          <w:rPr>
            <w:rStyle w:val="Hyperlink"/>
          </w:rPr>
          <w:t>RKÜKo 09.12.2013, 3-4-1-2-13</w:t>
        </w:r>
      </w:hyperlink>
      <w:r w:rsidRPr="6D075B50" w:rsidR="7E551F6B">
        <w:t xml:space="preserve">, p-d 105–106; </w:t>
      </w:r>
      <w:hyperlink xmlns:r="http://schemas.openxmlformats.org/officeDocument/2006/relationships" r:id="R3a1b956e777a4ebe">
        <w:r w:rsidRPr="7C972F75" w:rsidR="6E418BC6">
          <w:rPr>
            <w:rStyle w:val="Hyperlink"/>
          </w:rPr>
          <w:t>RKHKo 15.01.2015, 3-3-1-68-14</w:t>
        </w:r>
      </w:hyperlink>
      <w:r w:rsidRPr="6F41A4FB" w:rsidR="47FC618E">
        <w:t xml:space="preserve">, p 17; </w:t>
      </w:r>
      <w:hyperlink xmlns:r="http://schemas.openxmlformats.org/officeDocument/2006/relationships" r:id="R7c74cf79a45d4742">
        <w:r w:rsidRPr="1D4A946C" w:rsidR="3883EFC4">
          <w:rPr>
            <w:rStyle w:val="Hyperlink"/>
          </w:rPr>
          <w:t>RKPJKo 30.06.2017, 3-4-1-5-17</w:t>
        </w:r>
      </w:hyperlink>
      <w:r w:rsidRPr="4F26B7D6" w:rsidR="0C6A48F8">
        <w:t xml:space="preserve">, p 50; </w:t>
      </w:r>
      <w:hyperlink xmlns:r="http://schemas.openxmlformats.org/officeDocument/2006/relationships" r:id="R353d1454933a4ec3">
        <w:r w:rsidRPr="32E603E3" w:rsidR="450475F7">
          <w:rPr>
            <w:rStyle w:val="Hyperlink"/>
          </w:rPr>
          <w:t>RKÜKo 20.10.2020, 5-20-3/43</w:t>
        </w:r>
      </w:hyperlink>
      <w:r w:rsidRPr="30554290" w:rsidR="476F7C64">
        <w:t>, p 108). Ettevõtlusvabaduse kui vabadusõiguse olemusega käib kaasas õigus otsustada vabalt ettevõtluse üksikasjade üle (riigikohus.ee/lahendid?</w:t>
      </w:r>
      <w:r w:rsidRPr="30554290" w:rsidR="476F7C64">
        <w:t>asjaNr=3-3-1-22-15</w:t>
      </w:r>
      <w:hyperlink xmlns:r="http://schemas.openxmlformats.org/officeDocument/2006/relationships" r:id="Rf18f1d3600b94b9c">
        <w:r w:rsidRPr="1A04ADDB" w:rsidR="2B03B0ED">
          <w:rPr>
            <w:rStyle w:val="Hyperlink"/>
          </w:rPr>
          <w:t>1-22-15</w:t>
        </w:r>
      </w:hyperlink>
      <w:r w:rsidRPr="33CEFB06" w:rsidR="2697897D">
        <w:t xml:space="preserve">, p 14). Ettevõtlusvabadus annab isikule õiguse nõuda, et avalik võim ei sekkuks tema ettevõtlusena käsitatavasse tegevusse. Riigikohus peab sisuliselt iga riigi kehtestatud regulatsiooni ettevõtlusvabadust riivavaks. </w:t>
      </w:r>
    </w:p>
    <w:p xmlns:w14="http://schemas.microsoft.com/office/word/2010/wordml" xmlns:w="http://schemas.openxmlformats.org/wordprocessingml/2006/main" w:rsidR="7CE72853" w:rsidRDefault="56BE076E" w14:paraId="03ABA35E" w14:textId="2A1C7D01">
      <w:pPr>
        <w:pStyle w:val="CommentText"/>
      </w:pPr>
    </w:p>
    <w:p xmlns:w14="http://schemas.microsoft.com/office/word/2010/wordml" xmlns:w="http://schemas.openxmlformats.org/wordprocessingml/2006/main" w:rsidR="0D981989" w:rsidRDefault="458F970E" w14:paraId="0C6F6A4C" w14:textId="4B5F5C06">
      <w:pPr>
        <w:pStyle w:val="CommentText"/>
      </w:pPr>
    </w:p>
    <w:p xmlns:w14="http://schemas.microsoft.com/office/word/2010/wordml" xmlns:w="http://schemas.openxmlformats.org/wordprocessingml/2006/main" w:rsidR="0912EF63" w:rsidRDefault="603752E7" w14:paraId="1FD47F33" w14:textId="77ED4F3D">
      <w:pPr>
        <w:pStyle w:val="CommentText"/>
      </w:pPr>
      <w:r w:rsidRPr="4B9B441B" w:rsidR="5833FFB2">
        <w:t>Ravimiseaduse ja tubakaseaduse muudatused riivavad ettevõtlusvabadust. Palume riive proportsionaalsust seletuskirjas analüüsida.</w:t>
      </w:r>
    </w:p>
  </w:comment>
  <w:comment xmlns:w="http://schemas.openxmlformats.org/wordprocessingml/2006/main" w:initials="MJ" w:author="Maarja-Liis Lall - JUSTDIGI" w:date="2025-08-19T07:41:01" w:id="2138844578">
    <w:p xmlns:w14="http://schemas.microsoft.com/office/word/2010/wordml" xmlns:w="http://schemas.openxmlformats.org/wordprocessingml/2006/main" w:rsidR="2739A811" w:rsidRDefault="540EAD0C" w14:paraId="0CAADE3A" w14:textId="236640A1">
      <w:pPr>
        <w:pStyle w:val="CommentText"/>
      </w:pPr>
      <w:r>
        <w:rPr>
          <w:rStyle w:val="CommentReference"/>
        </w:rPr>
        <w:annotationRef/>
      </w:r>
      <w:r w:rsidRPr="2931FC39" w:rsidR="7B0EF00D">
        <w:t>Siin võiks selgitada lahti ka seda, et kaotatakse apteegibussi regulatsioon nendest sätetest ning sellega seonduvat.</w:t>
      </w:r>
    </w:p>
  </w:comment>
  <w:comment xmlns:w="http://schemas.openxmlformats.org/wordprocessingml/2006/main" w:initials="MJ" w:author="Maarja-Liis Lall - JUSTDIGI" w:date="2025-08-19T07:50:56" w:id="104866233">
    <w:p xmlns:w14="http://schemas.microsoft.com/office/word/2010/wordml" xmlns:w="http://schemas.openxmlformats.org/wordprocessingml/2006/main" w:rsidR="77B7F4BF" w:rsidRDefault="2C71E395" w14:paraId="0455F5D4" w14:textId="71E93D54">
      <w:pPr>
        <w:pStyle w:val="CommentText"/>
      </w:pPr>
      <w:r>
        <w:rPr>
          <w:rStyle w:val="CommentReference"/>
        </w:rPr>
        <w:annotationRef/>
      </w:r>
      <w:r w:rsidRPr="4A742366" w:rsidR="1FC3D350">
        <w:t xml:space="preserve">Seoses ettevõtlusvabaduse piirangutega PS komm vlj: Seaduse reservatsioon ei kohusta seadusandjat kõiki piiranguid detailselt seaduses kirjeldama, üksikasjad võib jätta täitevvõimu otsustada. Küll aga peab seadus määrama raamid, mille piirides võib täitevvõim seaduse sätteid täpsustada (vt </w:t>
      </w:r>
      <w:hyperlink xmlns:r="http://schemas.openxmlformats.org/officeDocument/2006/relationships" r:id="Rc1fd8ca5c9d0493d">
        <w:r w:rsidRPr="39F706D9" w:rsidR="13343D6A">
          <w:rPr>
            <w:rStyle w:val="Hyperlink"/>
          </w:rPr>
          <w:t>RKPJKo 17.03.1999, 3-4-1-1-99</w:t>
        </w:r>
      </w:hyperlink>
      <w:r w:rsidRPr="0F269B4C" w:rsidR="62AAFFFD">
        <w:t>). Seadusliku aluse nõude osas tuleb silmas pidada piirangu iseloomu. Ettevõtluse õigusliku raamistiku loomisel, nt äriõiguse kehtestamisel, on ilmne, et sellised piirangud tulenevad seadusest või selles sätestatud volitusnormi alusel kehtestatud määrusest. Seadusest peavad tulenema ka loanõuded ja ärikeelu kohaldamise alused.</w:t>
      </w:r>
    </w:p>
    <w:p xmlns:w14="http://schemas.microsoft.com/office/word/2010/wordml" xmlns:w="http://schemas.openxmlformats.org/wordprocessingml/2006/main" w:rsidR="78EC4CF6" w:rsidRDefault="35A7DC78" w14:paraId="36464215" w14:textId="00BB839C">
      <w:pPr>
        <w:pStyle w:val="CommentText"/>
      </w:pPr>
    </w:p>
    <w:p xmlns:w14="http://schemas.microsoft.com/office/word/2010/wordml" xmlns:w="http://schemas.openxmlformats.org/wordprocessingml/2006/main" w:rsidR="429A4949" w:rsidRDefault="2FC9C24A" w14:paraId="7DBAABFD" w14:textId="4CCBF143">
      <w:pPr>
        <w:pStyle w:val="CommentText"/>
      </w:pPr>
      <w:r w:rsidRPr="43D9F477" w:rsidR="49022915">
        <w:t>Siin on oluline jälgida, et seaduses oleks selgelt sätestatud raamid, mille piirides võib täitevvõim seaduse sätteid täpsustada. Samuti peab jälgima, et seadusest tuleneva volitusnormi alusel kehtestatud määruses oleks seaduses sätteid samuti piisavalt täpsustatud, st juhendist ei tohiks tulla ettevõtjale u</w:t>
      </w:r>
      <w:r w:rsidRPr="43D9F477" w:rsidR="49022915">
        <w:t>usi nõudeid ning nõudeid ei tohiks selles laiendada.</w:t>
      </w:r>
    </w:p>
  </w:comment>
  <w:comment xmlns:w="http://schemas.openxmlformats.org/wordprocessingml/2006/main" w:initials="MJ" w:author="Maarja-Liis Lall - JUSTDIGI" w:date="2025-08-19T07:55:43" w:id="437430542">
    <w:p xmlns:w14="http://schemas.microsoft.com/office/word/2010/wordml" xmlns:w="http://schemas.openxmlformats.org/wordprocessingml/2006/main" w:rsidR="2413B6B1" w:rsidRDefault="6B666B4A" w14:paraId="1432D505" w14:textId="34772BF6">
      <w:pPr>
        <w:pStyle w:val="CommentText"/>
      </w:pPr>
      <w:r>
        <w:rPr>
          <w:rStyle w:val="CommentReference"/>
        </w:rPr>
        <w:annotationRef/>
      </w:r>
      <w:r w:rsidRPr="5941BA82" w:rsidR="1720E0B5">
        <w:t>Oluline PS-pärasuse analüüs teostada (vaba eneseteostus, PS § 19 lg1 + ettevõtlusvabadus, PS § 31, kuivõrd sellega vajalik ettevõtjal ümberkorraldusi teha).</w:t>
      </w:r>
    </w:p>
  </w:comment>
  <w:comment xmlns:w="http://schemas.openxmlformats.org/wordprocessingml/2006/main" w:initials="MJ" w:author="Maarja-Liis Lall - JUSTDIGI" w:date="2025-08-19T07:58:12" w:id="1290494714">
    <w:p xmlns:w14="http://schemas.microsoft.com/office/word/2010/wordml" xmlns:w="http://schemas.openxmlformats.org/wordprocessingml/2006/main" w:rsidR="5B2D0496" w:rsidRDefault="320132C8" w14:paraId="3CC7C29A" w14:textId="6EF7B90F">
      <w:pPr>
        <w:pStyle w:val="CommentText"/>
      </w:pPr>
      <w:r>
        <w:rPr>
          <w:rStyle w:val="CommentReference"/>
        </w:rPr>
        <w:annotationRef/>
      </w:r>
      <w:r w:rsidRPr="74152B75" w:rsidR="2230C8AA">
        <w:t>Siin võib samuti tekkida küsimus võrdsuspõhiõigusest (PS § 12 lg 1) seoses tubakatoodetega, st kui mingi toote tarbimisele kehtestatakse suuremad piirangud võrreldes teiste toodetega. Seda võiks samuti analüüsida.</w:t>
      </w:r>
    </w:p>
  </w:comment>
  <w:comment xmlns:w="http://schemas.openxmlformats.org/wordprocessingml/2006/main" w:initials="MJ" w:author="Maarja-Liis Lall - JUSTDIGI" w:date="2025-08-19T08:03:20" w:id="288346747">
    <w:p xmlns:w14="http://schemas.microsoft.com/office/word/2010/wordml" xmlns:w="http://schemas.openxmlformats.org/wordprocessingml/2006/main" w:rsidR="79C70A7B" w:rsidRDefault="2A8769FB" w14:paraId="6FDE4274" w14:textId="554C0C0C">
      <w:pPr>
        <w:pStyle w:val="CommentText"/>
      </w:pPr>
      <w:r>
        <w:rPr>
          <w:rStyle w:val="CommentReference"/>
        </w:rPr>
        <w:annotationRef/>
      </w:r>
      <w:r w:rsidRPr="39122B24" w:rsidR="6EC0CF70">
        <w:t>Palume vaadata üle aastaarv siin ja ka kavandis. Riigi Teatajast nähtub, et see peaks olema 2005.</w:t>
      </w:r>
    </w:p>
  </w:comment>
  <w:comment xmlns:w="http://schemas.openxmlformats.org/wordprocessingml/2006/main" w:initials="MJ" w:author="Maarja-Liis Lall - JUSTDIGI" w:date="2025-08-19T08:07:46" w:id="1847252696">
    <w:p xmlns:w14="http://schemas.microsoft.com/office/word/2010/wordml" xmlns:w="http://schemas.openxmlformats.org/wordprocessingml/2006/main" w:rsidR="0AFF0224" w:rsidRDefault="29F5FD11" w14:paraId="32F2D8C0" w14:textId="2048B607">
      <w:pPr>
        <w:pStyle w:val="CommentText"/>
      </w:pPr>
      <w:r>
        <w:rPr>
          <w:rStyle w:val="CommentReference"/>
        </w:rPr>
        <w:annotationRef/>
      </w:r>
      <w:r w:rsidRPr="77826343" w:rsidR="6E8A668F">
        <w:t xml:space="preserve">Seoses ettevõtlusvabaduse piirangutega PS komm vlj: Seaduse reservatsioon ei kohusta seadusandjat kõiki piiranguid detailselt seaduses kirjeldama, üksikasjad võib jätta täitevvõimu otsustada. Küll aga peab seadus määrama raamid, mille piirides võib täitevvõim seaduse sätteid täpsustada (vt </w:t>
      </w:r>
      <w:hyperlink xmlns:r="http://schemas.openxmlformats.org/officeDocument/2006/relationships" r:id="R5eb7c2e3d3ab4a69">
        <w:r w:rsidRPr="624D9CF6" w:rsidR="3F2CB968">
          <w:rPr>
            <w:rStyle w:val="Hyperlink"/>
          </w:rPr>
          <w:t>RKPJKo 17.03.1999, 3-4-1-1-99</w:t>
        </w:r>
      </w:hyperlink>
      <w:r w:rsidRPr="7E7EC746" w:rsidR="13452AA5">
        <w:t>). Seadusliku aluse nõude osas tuleb silmas pidada piirangu iseloomu. Ettevõtluse õigusliku raamistiku loomisel, nt äriõiguse kehtestamisel, on ilmne, et sellised piirangud tulenevad seadusest või selles sätestatud volitusnormi alusel kehtestatud määrusest. Seadusest peavad tulenema ka loanõuded ja ärikeelu kohaldamise alused.</w:t>
      </w:r>
    </w:p>
    <w:p xmlns:w14="http://schemas.microsoft.com/office/word/2010/wordml" xmlns:w="http://schemas.openxmlformats.org/wordprocessingml/2006/main" w:rsidR="05218FE9" w:rsidRDefault="5812031B" w14:paraId="5EE352B3" w14:textId="65A24C71">
      <w:pPr>
        <w:pStyle w:val="CommentText"/>
      </w:pPr>
      <w:r w:rsidRPr="7CD118AC" w:rsidR="29151CEB">
        <w:t>Siin on oluline jälgida, et seaduses oleks selgelt sätestatud raamid, mille piirides võib täitevvõim seaduse sätteid täpsustada. Samuti peab jälgima, et seadusest tuleneva volitusnormi alusel kehtestatud määruses oleks seaduses sätteid samuti piisavalt täpsustatud, st juhendist ei tohiks tulla ettevõtjale uu</w:t>
      </w:r>
      <w:r w:rsidRPr="7CD118AC" w:rsidR="29151CEB">
        <w:t>si nõudeid ning nõudeid ei tohiks selles laiendada.</w:t>
      </w:r>
    </w:p>
  </w:comment>
  <w:comment xmlns:w="http://schemas.openxmlformats.org/wordprocessingml/2006/main" w:initials="MJ" w:author="Maarja-Liis Lall - JUSTDIGI" w:date="2025-08-19T08:12:23" w:id="1910100065">
    <w:p xmlns:w14="http://schemas.microsoft.com/office/word/2010/wordml" xmlns:w="http://schemas.openxmlformats.org/wordprocessingml/2006/main" w:rsidR="1288DD82" w:rsidRDefault="211BF787" w14:paraId="73EFDE62" w14:textId="563CCBCB">
      <w:pPr>
        <w:pStyle w:val="CommentText"/>
      </w:pPr>
      <w:r>
        <w:rPr>
          <w:rStyle w:val="CommentReference"/>
        </w:rPr>
        <w:annotationRef/>
      </w:r>
      <w:r w:rsidRPr="117A54A4" w:rsidR="735A5723">
        <w:t>Palume kaaluda eelnõu saatmist kõigile huvigruppidele, keda puudutavad tubakaseaduse muudatused, sh puudutavad tubakaseaduse muudatused ka kõrgkoole, kultuuriasutusi, vabaajakeskusi, õnnemängu, kihlveo ja totalisaatori teenuse osutajaid, spordihooneid, spordi- ja puhkerajatisi. Samuti ettevõtjate liitudele.</w:t>
      </w:r>
    </w:p>
  </w:comment>
  <w:comment xmlns:w="http://schemas.openxmlformats.org/wordprocessingml/2006/main" w:initials="MJ" w:author="Maarja-Liis Lall - JUSTDIGI" w:date="2025-08-19T08:17:57" w:id="203452637">
    <w:p xmlns:w14="http://schemas.microsoft.com/office/word/2010/wordml" xmlns:w="http://schemas.openxmlformats.org/wordprocessingml/2006/main" w:rsidR="4C35DDD7" w:rsidRDefault="2468DF1B" w14:paraId="03FC2B20" w14:textId="06DAF1DE">
      <w:pPr>
        <w:pStyle w:val="CommentText"/>
      </w:pPr>
      <w:r>
        <w:rPr>
          <w:rStyle w:val="CommentReference"/>
        </w:rPr>
        <w:annotationRef/>
      </w:r>
      <w:r w:rsidRPr="26D5DDF3" w:rsidR="2AFD5A02">
        <w:t>Palume jälgida, et iga paragrahvi, lõike ja punkti muudatuse puhul oleks selgelt välja toodud mh:</w:t>
      </w:r>
    </w:p>
    <w:p xmlns:w14="http://schemas.microsoft.com/office/word/2010/wordml" xmlns:w="http://schemas.openxmlformats.org/wordprocessingml/2006/main" w:rsidR="388766CA" w:rsidRDefault="69B20386" w14:paraId="3435A5A4" w14:textId="025730A7">
      <w:pPr>
        <w:pStyle w:val="CommentText"/>
      </w:pPr>
    </w:p>
    <w:p xmlns:w14="http://schemas.microsoft.com/office/word/2010/wordml" xmlns:w="http://schemas.openxmlformats.org/wordprocessingml/2006/main" w:rsidR="4D8D4A2B" w:rsidRDefault="77ACF13C" w14:paraId="59E2A0E4" w14:textId="79E4908E">
      <w:pPr>
        <w:pStyle w:val="CommentText"/>
      </w:pPr>
      <w:r w:rsidRPr="1BF65F43" w:rsidR="30082D53">
        <w:t>- miks on eelnõu objektiks olevaid suhteid vaja reguleerida või miks senine regulatsioon vajab muutmist (HÕNTE § 43 lg 1 p 3);</w:t>
      </w:r>
    </w:p>
    <w:p xmlns:w14="http://schemas.microsoft.com/office/word/2010/wordml" xmlns:w="http://schemas.openxmlformats.org/wordprocessingml/2006/main" w:rsidR="4A01CE55" w:rsidRDefault="0704D8EE" w14:paraId="67799548" w14:textId="6228455E">
      <w:pPr>
        <w:pStyle w:val="CommentText"/>
      </w:pPr>
      <w:r w:rsidRPr="55B1CFC4" w:rsidR="169FA076">
        <w:t xml:space="preserve">- selgitatakse kavandatava paragrahvi, lõike ja punkti sisu (HÕNTE § 43 lg 1 p 4) selliselt, et ei ole lihtsalt ümbersõnastatud paragrahv, lõige või punkt, vaid selgitatakse põhjalikumalt sätte mõtet; </w:t>
      </w:r>
    </w:p>
    <w:p xmlns:w14="http://schemas.microsoft.com/office/word/2010/wordml" xmlns:w="http://schemas.openxmlformats.org/wordprocessingml/2006/main" w:rsidR="7B78D4C9" w:rsidRDefault="44E8FDE2" w14:paraId="5B580995" w14:textId="24138D37">
      <w:pPr>
        <w:pStyle w:val="CommentText"/>
      </w:pPr>
      <w:r w:rsidRPr="7EB5B0AD" w:rsidR="6F467FE7">
        <w:t>- Seaduse või selle sätte kehtetuks tunnistamisel või muutmisel esitatakse eelnõu seletuskirjas nende õigusaktide sätete loetelu, mis sisaldavad otsest viidet kehtetuks tunnistatavale või muudetavale seadusele või sättele, ning põhjendatakse, miks on viitavat sätet muudetud või jäetud muutmata. Samamoodi analüüsitakse ka kaudseid viiteid (HÕNTE § 43 lg 2)</w:t>
      </w:r>
    </w:p>
    <w:p xmlns:w14="http://schemas.microsoft.com/office/word/2010/wordml" xmlns:w="http://schemas.openxmlformats.org/wordprocessingml/2006/main" w:rsidR="353E90A0" w:rsidRDefault="0EEA6999" w14:paraId="076F892C" w14:textId="79D72184">
      <w:pPr>
        <w:pStyle w:val="CommentText"/>
      </w:pPr>
      <w:r w:rsidRPr="36FB23D3" w:rsidR="743F0ACD">
        <w:t>- antakse ülevaade küsimuse senisest õiguslikust regulatsioonist ja selle rakendamise praktikast (HÕNTE § 42 lg 1 p 2)</w:t>
      </w:r>
    </w:p>
  </w:comment>
  <w:comment xmlns:w="http://schemas.openxmlformats.org/wordprocessingml/2006/main" w:initials="MJ" w:author="Maarja-Liis Lall - JUSTDIGI" w:date="2025-08-19T08:33:19" w:id="1885097506">
    <w:p xmlns:w14="http://schemas.microsoft.com/office/word/2010/wordml" xmlns:w="http://schemas.openxmlformats.org/wordprocessingml/2006/main" w:rsidR="396D7889" w:rsidRDefault="6EDC0491" w14:paraId="0C67FCFB" w14:textId="79DAC35C">
      <w:pPr>
        <w:pStyle w:val="CommentText"/>
      </w:pPr>
      <w:r>
        <w:rPr>
          <w:rStyle w:val="CommentReference"/>
        </w:rPr>
        <w:annotationRef/>
      </w:r>
      <w:r w:rsidRPr="35BC5D72" w:rsidR="13C66155">
        <w:t>Palume võimalusel sellele väitele lisada ka kinnitav fakt - nt nagu punktis 3 on märgitud, et ühtegi taotlust pole esitatud?</w:t>
      </w:r>
    </w:p>
  </w:comment>
  <w:comment xmlns:w="http://schemas.openxmlformats.org/wordprocessingml/2006/main" w:initials="MJ" w:author="Maarja-Liis Lall - JUSTDIGI" w:date="2025-08-19T08:37:00" w:id="1893399536">
    <w:p xmlns:w14="http://schemas.microsoft.com/office/word/2010/wordml" xmlns:w="http://schemas.openxmlformats.org/wordprocessingml/2006/main" w:rsidR="0EBF159D" w:rsidRDefault="65CD4D5F" w14:paraId="5B35B856" w14:textId="23898192">
      <w:pPr>
        <w:pStyle w:val="CommentText"/>
      </w:pPr>
      <w:r>
        <w:rPr>
          <w:rStyle w:val="CommentReference"/>
        </w:rPr>
        <w:annotationRef/>
      </w:r>
      <w:r w:rsidRPr="6FDDA0C9" w:rsidR="2561635F">
        <w:t>See pole enam kehtiv, nüüd on: Joogivee kvaliteedi- ja kontrollinõuded ja analüüsimeetodid ning tarbijale teabe esitamise nõuded, Vastu võetud 24.09.2019 nr 61. Palume vaadata viited üle ja teha korrektseks.</w:t>
      </w:r>
    </w:p>
  </w:comment>
  <w:comment xmlns:w="http://schemas.openxmlformats.org/wordprocessingml/2006/main" w:initials="MJ" w:author="Maarja-Liis Lall - JUSTDIGI" w:date="2025-08-19T08:40:39" w:id="1863070220">
    <w:p xmlns:w14="http://schemas.microsoft.com/office/word/2010/wordml" xmlns:w="http://schemas.openxmlformats.org/wordprocessingml/2006/main" w:rsidR="76DEEE1E" w:rsidRDefault="50EE70A4" w14:paraId="234B97B3" w14:textId="37C15A24">
      <w:pPr>
        <w:pStyle w:val="CommentText"/>
      </w:pPr>
      <w:r>
        <w:rPr>
          <w:rStyle w:val="CommentReference"/>
        </w:rPr>
        <w:annotationRef/>
      </w:r>
      <w:r w:rsidRPr="2BE7B63B" w:rsidR="29594444">
        <w:t>Palume automaatset numeratsiooni mitte kasutada vastavalt Riigikogu  juhatuse eeskirjale</w:t>
      </w:r>
    </w:p>
  </w:comment>
  <w:comment xmlns:w="http://schemas.openxmlformats.org/wordprocessingml/2006/main" w:initials="MJ" w:author="Maarja-Liis Lall - JUSTDIGI" w:date="2025-08-19T08:42:45" w:id="2002194608">
    <w:p xmlns:w14="http://schemas.microsoft.com/office/word/2010/wordml" xmlns:w="http://schemas.openxmlformats.org/wordprocessingml/2006/main" w:rsidR="388B7C81" w:rsidRDefault="4FA1872D" w14:paraId="670452A3" w14:textId="01856BEE">
      <w:pPr>
        <w:pStyle w:val="CommentText"/>
      </w:pPr>
      <w:r>
        <w:rPr>
          <w:rStyle w:val="CommentReference"/>
        </w:rPr>
        <w:annotationRef/>
      </w:r>
      <w:r w:rsidRPr="6E956590" w:rsidR="37A39A7C">
        <w:t>Palume selle rakendusakti muutmisele viidata ka EN punkti juures, millega seonduvalt see muutmine toimub.</w:t>
      </w:r>
    </w:p>
  </w:comment>
</w:comments>
</file>

<file path=word/commentsExtended.xml><?xml version="1.0" encoding="utf-8"?>
<w15:commentsEx xmlns:mc="http://schemas.openxmlformats.org/markup-compatibility/2006" xmlns:w15="http://schemas.microsoft.com/office/word/2012/wordml" mc:Ignorable="w15">
  <w15:commentEx w15:done="0" w15:paraId="0597A8CD"/>
  <w15:commentEx w15:done="0" w15:paraId="46A55693"/>
  <w15:commentEx w15:done="0" w15:paraId="54C4DDDF"/>
  <w15:commentEx w15:done="0" w15:paraId="21E163A2"/>
  <w15:commentEx w15:done="0" w15:paraId="325530EC"/>
  <w15:commentEx w15:done="0" w15:paraId="3B80ACB1"/>
  <w15:commentEx w15:done="0" w15:paraId="2838818F"/>
  <w15:commentEx w15:done="0" w15:paraId="1B941E5B"/>
  <w15:commentEx w15:done="0" w15:paraId="3D7FA144"/>
  <w15:commentEx w15:done="0" w15:paraId="1B17F929"/>
  <w15:commentEx w15:done="0" w15:paraId="63807E65"/>
  <w15:commentEx w15:done="0" w15:paraId="343F3CF3"/>
  <w15:commentEx w15:done="0" w15:paraId="53461BCD"/>
  <w15:commentEx w15:done="0" w15:paraId="36F5F5BD"/>
  <w15:commentEx w15:done="0" w15:paraId="49A29D22" w15:paraIdParent="36F5F5BD"/>
  <w15:commentEx w15:done="0" w15:paraId="65262A62" w15:paraIdParent="36F5F5BD"/>
  <w15:commentEx w15:done="0" w15:paraId="45522B1D" w15:paraIdParent="36F5F5BD"/>
  <w15:commentEx w15:done="0" w15:paraId="0CAADE3A"/>
  <w15:commentEx w15:done="0" w15:paraId="53393C3B"/>
  <w15:commentEx w15:done="0" w15:paraId="1FD47F33" w15:paraIdParent="36F5F5BD"/>
  <w15:commentEx w15:done="0" w15:paraId="4C218BB3"/>
  <w15:commentEx w15:done="0" w15:paraId="4EFF1E3E"/>
  <w15:commentEx w15:done="0" w15:paraId="003CD2D3"/>
  <w15:commentEx w15:done="0" w15:paraId="7DBAABFD"/>
  <w15:commentEx w15:done="0" w15:paraId="1432D505"/>
  <w15:commentEx w15:done="0" w15:paraId="3CC7C29A" w15:paraIdParent="1432D505"/>
  <w15:commentEx w15:done="0" w15:paraId="6FDE4274"/>
  <w15:commentEx w15:done="0" w15:paraId="5EE352B3"/>
  <w15:commentEx w15:done="0" w15:paraId="73EFDE62"/>
  <w15:commentEx w15:done="0" w15:paraId="076F892C"/>
  <w15:commentEx w15:done="0" w15:paraId="0C67FCFB"/>
  <w15:commentEx w15:done="0" w15:paraId="5B35B856"/>
  <w15:commentEx w15:done="0" w15:paraId="234B97B3"/>
  <w15:commentEx w15:done="0" w15:paraId="670452A3"/>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B8BD696" w16cex:dateUtc="2025-08-14T12:34:00Z"/>
  <w16cex:commentExtensible w16cex:durableId="35C5C831" w16cex:dateUtc="2025-08-14T12:35:00Z"/>
  <w16cex:commentExtensible w16cex:durableId="474B7DEB" w16cex:dateUtc="2025-08-14T12:35:00Z"/>
  <w16cex:commentExtensible w16cex:durableId="39068626" w16cex:dateUtc="2025-08-14T12:37:00Z"/>
  <w16cex:commentExtensible w16cex:durableId="2D6B9CAE" w16cex:dateUtc="2025-08-14T12:38:00Z"/>
  <w16cex:commentExtensible w16cex:durableId="4E87299A" w16cex:dateUtc="2025-08-14T12:39:00Z"/>
  <w16cex:commentExtensible w16cex:durableId="37D89933" w16cex:dateUtc="2025-08-14T12:40:00Z"/>
  <w16cex:commentExtensible w16cex:durableId="2AD50161" w16cex:dateUtc="2025-08-14T12:41:00Z"/>
  <w16cex:commentExtensible w16cex:durableId="6822AF2F" w16cex:dateUtc="2025-08-14T12:42:00Z"/>
  <w16cex:commentExtensible w16cex:durableId="16F6DBFF" w16cex:dateUtc="2025-08-14T12:47:00Z"/>
  <w16cex:commentExtensible w16cex:durableId="7A82F623" w16cex:dateUtc="2025-08-17T17:55:41.1Z"/>
  <w16cex:commentExtensible w16cex:durableId="07E7764F" w16cex:dateUtc="2025-08-17T17:55:59.26Z"/>
  <w16cex:commentExtensible w16cex:durableId="2FCB971B" w16cex:dateUtc="2025-08-17T17:59:13.729Z"/>
  <w16cex:commentExtensible w16cex:durableId="33E97830" w16cex:dateUtc="2025-08-18T18:48:51.67Z"/>
  <w16cex:commentExtensible w16cex:durableId="095CC902" w16cex:dateUtc="2025-08-18T18:49:05.885Z"/>
  <w16cex:commentExtensible w16cex:durableId="20C6A87B" w16cex:dateUtc="2025-08-18T18:50:40.823Z"/>
  <w16cex:commentExtensible w16cex:durableId="3E9EBC8A" w16cex:dateUtc="2025-08-18T18:55:37.379Z"/>
  <w16cex:commentExtensible w16cex:durableId="6F258D93" w16cex:dateUtc="2025-08-19T04:41:01.934Z"/>
  <w16cex:commentExtensible w16cex:durableId="5077E15C" w16cex:dateUtc="2025-08-18T19:02:15.5Z"/>
  <w16cex:commentExtensible w16cex:durableId="390A95CF" w16cex:dateUtc="2025-08-19T04:32:36.066Z"/>
  <w16cex:commentExtensible w16cex:durableId="329C4136" w16cex:dateUtc="2025-08-18T19:07:37.353Z"/>
  <w16cex:commentExtensible w16cex:durableId="2F8222D1" w16cex:dateUtc="2025-08-18T19:19:21.561Z"/>
  <w16cex:commentExtensible w16cex:durableId="66A11BE2" w16cex:dateUtc="2025-08-18T19:20:00.115Z"/>
  <w16cex:commentExtensible w16cex:durableId="052208DB" w16cex:dateUtc="2025-08-19T04:50:56.446Z"/>
  <w16cex:commentExtensible w16cex:durableId="0C466096" w16cex:dateUtc="2025-08-19T04:55:43.341Z"/>
  <w16cex:commentExtensible w16cex:durableId="3CC97992" w16cex:dateUtc="2025-08-19T04:58:12.617Z"/>
  <w16cex:commentExtensible w16cex:durableId="4704478C" w16cex:dateUtc="2025-08-19T05:03:20.154Z"/>
  <w16cex:commentExtensible w16cex:durableId="08E7D49C" w16cex:dateUtc="2025-08-19T05:07:46.695Z"/>
  <w16cex:commentExtensible w16cex:durableId="337DAAF6" w16cex:dateUtc="2025-08-19T05:12:23.138Z"/>
  <w16cex:commentExtensible w16cex:durableId="1EA0DF9F" w16cex:dateUtc="2025-08-19T05:17:57.331Z"/>
  <w16cex:commentExtensible w16cex:durableId="010BDBBA" w16cex:dateUtc="2025-08-19T05:33:19.787Z"/>
  <w16cex:commentExtensible w16cex:durableId="00C31708" w16cex:dateUtc="2025-08-19T05:37:00.426Z"/>
  <w16cex:commentExtensible w16cex:durableId="15253B54" w16cex:dateUtc="2025-08-19T05:40:39.18Z"/>
  <w16cex:commentExtensible w16cex:durableId="41FFB45D" w16cex:dateUtc="2025-08-19T05:42:45.434Z"/>
</w16cex:commentsExtensible>
</file>

<file path=word/commentsIds.xml><?xml version="1.0" encoding="utf-8"?>
<w16cid:commentsIds xmlns:mc="http://schemas.openxmlformats.org/markup-compatibility/2006" xmlns:w16cid="http://schemas.microsoft.com/office/word/2016/wordml/cid" mc:Ignorable="w16cid">
  <w16cid:commentId w16cid:paraId="0597A8CD" w16cid:durableId="4B8BD696"/>
  <w16cid:commentId w16cid:paraId="46A55693" w16cid:durableId="35C5C831"/>
  <w16cid:commentId w16cid:paraId="54C4DDDF" w16cid:durableId="474B7DEB"/>
  <w16cid:commentId w16cid:paraId="21E163A2" w16cid:durableId="39068626"/>
  <w16cid:commentId w16cid:paraId="325530EC" w16cid:durableId="2D6B9CAE"/>
  <w16cid:commentId w16cid:paraId="3B80ACB1" w16cid:durableId="4E87299A"/>
  <w16cid:commentId w16cid:paraId="2838818F" w16cid:durableId="37D89933"/>
  <w16cid:commentId w16cid:paraId="1B941E5B" w16cid:durableId="2AD50161"/>
  <w16cid:commentId w16cid:paraId="3D7FA144" w16cid:durableId="6822AF2F"/>
  <w16cid:commentId w16cid:paraId="1B17F929" w16cid:durableId="16F6DBFF"/>
  <w16cid:commentId w16cid:paraId="63807E65" w16cid:durableId="7A82F623"/>
  <w16cid:commentId w16cid:paraId="343F3CF3" w16cid:durableId="07E7764F"/>
  <w16cid:commentId w16cid:paraId="53461BCD" w16cid:durableId="2FCB971B"/>
  <w16cid:commentId w16cid:paraId="36F5F5BD" w16cid:durableId="33E97830"/>
  <w16cid:commentId w16cid:paraId="49A29D22" w16cid:durableId="095CC902"/>
  <w16cid:commentId w16cid:paraId="65262A62" w16cid:durableId="20C6A87B"/>
  <w16cid:commentId w16cid:paraId="45522B1D" w16cid:durableId="3E9EBC8A"/>
  <w16cid:commentId w16cid:paraId="53393C3B" w16cid:durableId="5077E15C"/>
  <w16cid:commentId w16cid:paraId="4C218BB3" w16cid:durableId="329C4136"/>
  <w16cid:commentId w16cid:paraId="4EFF1E3E" w16cid:durableId="2F8222D1"/>
  <w16cid:commentId w16cid:paraId="003CD2D3" w16cid:durableId="66A11BE2"/>
  <w16cid:commentId w16cid:paraId="1FD47F33" w16cid:durableId="390A95CF"/>
  <w16cid:commentId w16cid:paraId="0CAADE3A" w16cid:durableId="6F258D93"/>
  <w16cid:commentId w16cid:paraId="7DBAABFD" w16cid:durableId="052208DB"/>
  <w16cid:commentId w16cid:paraId="1432D505" w16cid:durableId="0C466096"/>
  <w16cid:commentId w16cid:paraId="3CC7C29A" w16cid:durableId="3CC97992"/>
  <w16cid:commentId w16cid:paraId="6FDE4274" w16cid:durableId="4704478C"/>
  <w16cid:commentId w16cid:paraId="5EE352B3" w16cid:durableId="08E7D49C"/>
  <w16cid:commentId w16cid:paraId="73EFDE62" w16cid:durableId="337DAAF6"/>
  <w16cid:commentId w16cid:paraId="076F892C" w16cid:durableId="1EA0DF9F"/>
  <w16cid:commentId w16cid:paraId="0C67FCFB" w16cid:durableId="010BDBBA"/>
  <w16cid:commentId w16cid:paraId="5B35B856" w16cid:durableId="00C31708"/>
  <w16cid:commentId w16cid:paraId="234B97B3" w16cid:durableId="15253B54"/>
  <w16cid:commentId w16cid:paraId="670452A3" w16cid:durableId="41FFB45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23004" w:rsidRDefault="00223004" w14:paraId="0E41650E" w14:textId="77777777">
      <w:r>
        <w:separator/>
      </w:r>
    </w:p>
  </w:endnote>
  <w:endnote w:type="continuationSeparator" w:id="0">
    <w:p w:rsidR="00223004" w:rsidRDefault="00223004" w14:paraId="77C7970E" w14:textId="77777777">
      <w:r>
        <w:continuationSeparator/>
      </w:r>
    </w:p>
  </w:endnote>
  <w:endnote w:type="continuationNotice" w:id="1">
    <w:p w:rsidR="00223004" w:rsidRDefault="00223004" w14:paraId="3D2704D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7258560"/>
      <w:docPartObj>
        <w:docPartGallery w:val="Page Numbers (Bottom of Page)"/>
        <w:docPartUnique/>
      </w:docPartObj>
      <w:rPr>
        <w:rFonts w:ascii="Times New Roman" w:hAnsi="Times New Roman"/>
        <w:sz w:val="24"/>
        <w:szCs w:val="24"/>
      </w:rPr>
    </w:sdtPr>
    <w:sdtContent>
      <w:p w:rsidRPr="00CB2621" w:rsidR="00CB2621" w:rsidRDefault="00CB2621" w14:paraId="2D4C868C" w14:textId="77777777">
        <w:pPr>
          <w:pStyle w:val="Jalus"/>
          <w:jc w:val="center"/>
          <w:rPr>
            <w:rFonts w:ascii="Times New Roman" w:hAnsi="Times New Roman"/>
            <w:sz w:val="24"/>
          </w:rPr>
        </w:pPr>
        <w:r w:rsidRPr="00CB2621">
          <w:rPr>
            <w:rFonts w:ascii="Times New Roman" w:hAnsi="Times New Roman"/>
            <w:sz w:val="24"/>
          </w:rPr>
          <w:fldChar w:fldCharType="begin"/>
        </w:r>
        <w:r w:rsidRPr="00CB2621">
          <w:rPr>
            <w:rFonts w:ascii="Times New Roman" w:hAnsi="Times New Roman"/>
            <w:sz w:val="24"/>
          </w:rPr>
          <w:instrText>PAGE   \* MERGEFORMAT</w:instrText>
        </w:r>
        <w:r w:rsidRPr="00CB2621">
          <w:rPr>
            <w:rFonts w:ascii="Times New Roman" w:hAnsi="Times New Roman"/>
            <w:sz w:val="24"/>
          </w:rPr>
          <w:fldChar w:fldCharType="separate"/>
        </w:r>
        <w:r w:rsidR="00993AD8">
          <w:rPr>
            <w:rFonts w:ascii="Times New Roman" w:hAnsi="Times New Roman"/>
            <w:noProof/>
            <w:sz w:val="24"/>
          </w:rPr>
          <w:t>2</w:t>
        </w:r>
        <w:r w:rsidRPr="00CB2621">
          <w:rPr>
            <w:rFonts w:ascii="Times New Roman" w:hAnsi="Times New Roman"/>
            <w:sz w:val="24"/>
          </w:rPr>
          <w:fldChar w:fldCharType="end"/>
        </w:r>
      </w:p>
    </w:sdtContent>
    <w:sdtEndPr>
      <w:rPr>
        <w:rFonts w:ascii="Times New Roman" w:hAnsi="Times New Roman"/>
        <w:sz w:val="24"/>
        <w:szCs w:val="24"/>
      </w:rPr>
    </w:sdtEndPr>
  </w:sdt>
  <w:p w:rsidRPr="00CB2621" w:rsidR="00CB2621" w:rsidRDefault="00CB2621" w14:paraId="6BD28385" w14:textId="77777777">
    <w:pPr>
      <w:pStyle w:val="Jalus"/>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4630312"/>
      <w:docPartObj>
        <w:docPartGallery w:val="Page Numbers (Bottom of Page)"/>
        <w:docPartUnique/>
      </w:docPartObj>
    </w:sdtPr>
    <w:sdtContent>
      <w:p w:rsidR="00D96A9C" w:rsidRDefault="00D96A9C" w14:paraId="282EDF4A" w14:textId="77777777">
        <w:pPr>
          <w:pStyle w:val="Jalus"/>
          <w:jc w:val="center"/>
        </w:pPr>
        <w:r>
          <w:fldChar w:fldCharType="begin"/>
        </w:r>
        <w:r>
          <w:instrText>PAGE   \* MERGEFORMAT</w:instrText>
        </w:r>
        <w:r>
          <w:fldChar w:fldCharType="separate"/>
        </w:r>
        <w:r w:rsidR="00CB2621">
          <w:rPr>
            <w:noProof/>
          </w:rPr>
          <w:t>1</w:t>
        </w:r>
        <w:r>
          <w:fldChar w:fldCharType="end"/>
        </w:r>
      </w:p>
    </w:sdtContent>
  </w:sdt>
  <w:p w:rsidR="006637F2" w:rsidRDefault="006637F2" w14:paraId="2938F333"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23004" w:rsidRDefault="00223004" w14:paraId="4097CB12" w14:textId="77777777">
      <w:r>
        <w:separator/>
      </w:r>
    </w:p>
  </w:footnote>
  <w:footnote w:type="continuationSeparator" w:id="0">
    <w:p w:rsidR="00223004" w:rsidRDefault="00223004" w14:paraId="7D3D26E5" w14:textId="77777777">
      <w:r>
        <w:continuationSeparator/>
      </w:r>
    </w:p>
  </w:footnote>
  <w:footnote w:type="continuationNotice" w:id="1">
    <w:p w:rsidR="00223004" w:rsidRDefault="00223004" w14:paraId="56858A4D" w14:textId="77777777"/>
  </w:footnote>
  <w:footnote w:id="2">
    <w:p w:rsidRPr="00C426EB" w:rsidR="006B3745" w:rsidP="006B3745" w:rsidRDefault="006B3745" w14:paraId="76E9FCB1" w14:textId="77777777">
      <w:pPr>
        <w:pStyle w:val="Allmrkusetekst"/>
        <w:rPr>
          <w:rFonts w:ascii="Times New Roman" w:hAnsi="Times New Roman"/>
        </w:rPr>
      </w:pPr>
      <w:r w:rsidRPr="00C426EB">
        <w:rPr>
          <w:rStyle w:val="Allmrkuseviide"/>
          <w:rFonts w:ascii="Times New Roman" w:hAnsi="Times New Roman"/>
        </w:rPr>
        <w:footnoteRef/>
      </w:r>
      <w:hyperlink r:id="rId1">
        <w:r w:rsidRPr="00C426EB">
          <w:rPr>
            <w:rStyle w:val="Hperlink"/>
            <w:rFonts w:ascii="Times New Roman" w:hAnsi="Times New Roman" w:eastAsia="Segoe UI"/>
            <w:sz w:val="18"/>
            <w:szCs w:val="18"/>
          </w:rPr>
          <w:t>https://iris.who.int/bitstream/handle/10665/107455/E77976.pdf?isAllowed=y&amp;sequence=1</w:t>
        </w:r>
      </w:hyperlink>
    </w:p>
    <w:p w:rsidR="006B3745" w:rsidP="006B3745" w:rsidRDefault="006B3745" w14:paraId="09900D43" w14:textId="77777777">
      <w:pPr>
        <w:pStyle w:val="Allmrkusetekst"/>
        <w:rPr>
          <w:rFonts w:ascii="Segoe UI" w:hAnsi="Segoe UI" w:eastAsia="Segoe UI" w:cs="Segoe UI"/>
          <w:color w:val="000000" w:themeColor="text1"/>
          <w:sz w:val="18"/>
          <w:szCs w:val="18"/>
        </w:rPr>
      </w:pPr>
    </w:p>
  </w:footnote>
  <w:footnote w:id="3">
    <w:p w:rsidRPr="007803D9" w:rsidR="007803D9" w:rsidRDefault="007803D9" w14:paraId="678C9F70" w14:textId="72486ABB">
      <w:pPr>
        <w:pStyle w:val="Allmrkusetekst"/>
        <w:rPr>
          <w:sz w:val="18"/>
          <w:szCs w:val="18"/>
        </w:rPr>
      </w:pPr>
      <w:r w:rsidRPr="007803D9">
        <w:rPr>
          <w:rStyle w:val="Allmrkuseviide"/>
          <w:sz w:val="18"/>
          <w:szCs w:val="18"/>
        </w:rPr>
        <w:footnoteRef/>
      </w:r>
      <w:r w:rsidRPr="007803D9">
        <w:rPr>
          <w:sz w:val="18"/>
          <w:szCs w:val="18"/>
        </w:rPr>
        <w:t xml:space="preserve"> </w:t>
      </w:r>
      <w:r w:rsidRPr="007803D9">
        <w:rPr>
          <w:rFonts w:ascii="Times New Roman" w:hAnsi="Times New Roman"/>
          <w:sz w:val="18"/>
          <w:szCs w:val="18"/>
        </w:rPr>
        <w:t>Terviseamet, 2025.</w:t>
      </w:r>
    </w:p>
  </w:footnote>
  <w:footnote w:id="4">
    <w:p w:rsidRPr="00B66377" w:rsidR="005F3873" w:rsidRDefault="005F3873" w14:paraId="06ABC4C4" w14:textId="3A4E92F0">
      <w:pPr>
        <w:pStyle w:val="Allmrkusetekst"/>
        <w:rPr>
          <w:rFonts w:ascii="Times New Roman" w:hAnsi="Times New Roman"/>
          <w:sz w:val="18"/>
          <w:szCs w:val="18"/>
        </w:rPr>
      </w:pPr>
      <w:r w:rsidRPr="00B66377">
        <w:rPr>
          <w:rStyle w:val="Allmrkuseviide"/>
          <w:rFonts w:ascii="Times New Roman" w:hAnsi="Times New Roman"/>
          <w:sz w:val="18"/>
          <w:szCs w:val="18"/>
        </w:rPr>
        <w:footnoteRef/>
      </w:r>
      <w:r w:rsidRPr="00B66377">
        <w:rPr>
          <w:rFonts w:ascii="Times New Roman" w:hAnsi="Times New Roman"/>
          <w:sz w:val="18"/>
          <w:szCs w:val="18"/>
        </w:rPr>
        <w:t xml:space="preserve"> Terviseamet, 2025.</w:t>
      </w:r>
    </w:p>
  </w:footnote>
  <w:footnote w:id="5">
    <w:p w:rsidRPr="001B7E8D" w:rsidR="008D0B17" w:rsidP="008D0B17" w:rsidRDefault="008D0B17" w14:paraId="17E4C856" w14:textId="609C9F74">
      <w:pPr>
        <w:pStyle w:val="Allmrkusetekst"/>
        <w:rPr>
          <w:rFonts w:ascii="Times New Roman" w:hAnsi="Times New Roman"/>
          <w:sz w:val="16"/>
          <w:szCs w:val="16"/>
        </w:rPr>
      </w:pPr>
      <w:r w:rsidRPr="00B66377">
        <w:rPr>
          <w:rStyle w:val="Allmrkuseviide"/>
          <w:rFonts w:ascii="Times New Roman" w:hAnsi="Times New Roman"/>
          <w:sz w:val="18"/>
          <w:szCs w:val="18"/>
        </w:rPr>
        <w:footnoteRef/>
      </w:r>
      <w:r w:rsidRPr="00B66377">
        <w:rPr>
          <w:rFonts w:ascii="Times New Roman" w:hAnsi="Times New Roman"/>
          <w:sz w:val="18"/>
          <w:szCs w:val="18"/>
        </w:rPr>
        <w:t xml:space="preserve"> Statistikaamet, 2025. Statistilisse profiili kuuluvad ettevõtted. Kättesaadav: </w:t>
      </w:r>
      <w:hyperlink w:history="1" r:id="rId2">
        <w:r w:rsidRPr="00B66377">
          <w:rPr>
            <w:rFonts w:ascii="Times New Roman" w:hAnsi="Times New Roman"/>
            <w:color w:val="0000FF"/>
            <w:sz w:val="18"/>
            <w:szCs w:val="18"/>
            <w:u w:val="single"/>
          </w:rPr>
          <w:t>ER021: STATISTILISSE PROFIILI KUULUVAD ETTEVÕTTED TEGEVUSALA (EMTAK 2008) JÄRGI. Statistika andmebaas</w:t>
        </w:r>
      </w:hyperlink>
      <w:r w:rsidRPr="00B66377">
        <w:rPr>
          <w:rFonts w:ascii="Times New Roman" w:hAnsi="Times New Roman"/>
          <w:sz w:val="18"/>
          <w:szCs w:val="18"/>
        </w:rPr>
        <w:t xml:space="preserve"> (20.07.2025)</w:t>
      </w:r>
    </w:p>
  </w:footnote>
  <w:footnote w:id="6">
    <w:p w:rsidRPr="00B66377" w:rsidR="003F4FDB" w:rsidRDefault="003F4FDB" w14:paraId="0BBB93B6" w14:textId="778FCE3E">
      <w:pPr>
        <w:pStyle w:val="Allmrkusetekst"/>
        <w:rPr>
          <w:rFonts w:ascii="Times New Roman" w:hAnsi="Times New Roman"/>
          <w:sz w:val="18"/>
          <w:szCs w:val="18"/>
        </w:rPr>
      </w:pPr>
      <w:r w:rsidRPr="00B66377">
        <w:rPr>
          <w:rStyle w:val="Allmrkuseviide"/>
          <w:rFonts w:ascii="Times New Roman" w:hAnsi="Times New Roman"/>
          <w:sz w:val="18"/>
          <w:szCs w:val="18"/>
        </w:rPr>
        <w:footnoteRef/>
      </w:r>
      <w:r w:rsidRPr="00B66377">
        <w:rPr>
          <w:rFonts w:ascii="Times New Roman" w:hAnsi="Times New Roman"/>
          <w:sz w:val="18"/>
          <w:szCs w:val="18"/>
        </w:rPr>
        <w:t xml:space="preserve"> Eesti </w:t>
      </w:r>
      <w:r w:rsidR="00AF5B07">
        <w:rPr>
          <w:rFonts w:ascii="Times New Roman" w:hAnsi="Times New Roman"/>
          <w:sz w:val="18"/>
          <w:szCs w:val="18"/>
        </w:rPr>
        <w:t>h</w:t>
      </w:r>
      <w:r w:rsidRPr="00B66377">
        <w:rPr>
          <w:rFonts w:ascii="Times New Roman" w:hAnsi="Times New Roman"/>
          <w:sz w:val="18"/>
          <w:szCs w:val="18"/>
        </w:rPr>
        <w:t xml:space="preserve">ariduse </w:t>
      </w:r>
      <w:r w:rsidR="00AF5B07">
        <w:rPr>
          <w:rFonts w:ascii="Times New Roman" w:hAnsi="Times New Roman"/>
          <w:sz w:val="18"/>
          <w:szCs w:val="18"/>
        </w:rPr>
        <w:t>i</w:t>
      </w:r>
      <w:r w:rsidRPr="00B66377">
        <w:rPr>
          <w:rFonts w:ascii="Times New Roman" w:hAnsi="Times New Roman"/>
          <w:sz w:val="18"/>
          <w:szCs w:val="18"/>
        </w:rPr>
        <w:t>nfosüsteem (EHIS). Üldhariduskoolide otsingutulemused. Kättesaadav: https://ehis.edu.ee/educationalInstitutions (vaadatud 22.07.2025).</w:t>
      </w:r>
    </w:p>
  </w:footnote>
  <w:footnote w:id="7">
    <w:p w:rsidR="00B66377" w:rsidRDefault="00B66377" w14:paraId="58129B4E" w14:textId="62774210">
      <w:pPr>
        <w:pStyle w:val="Allmrkusetekst"/>
      </w:pPr>
      <w:r w:rsidRPr="00B66377">
        <w:rPr>
          <w:rStyle w:val="Allmrkuseviide"/>
          <w:rFonts w:ascii="Times New Roman" w:hAnsi="Times New Roman"/>
          <w:sz w:val="18"/>
          <w:szCs w:val="18"/>
        </w:rPr>
        <w:footnoteRef/>
      </w:r>
      <w:r w:rsidRPr="00B66377">
        <w:rPr>
          <w:rFonts w:ascii="Times New Roman" w:hAnsi="Times New Roman"/>
          <w:sz w:val="18"/>
          <w:szCs w:val="18"/>
        </w:rPr>
        <w:t xml:space="preserve"> Terviseamet, 2025.</w:t>
      </w:r>
    </w:p>
  </w:footnote>
  <w:footnote w:id="8">
    <w:p w:rsidRPr="00F43F14" w:rsidR="00874946" w:rsidP="00874946" w:rsidRDefault="00874946" w14:paraId="2AC416BA" w14:textId="4CD8B94B">
      <w:pPr>
        <w:pStyle w:val="Allmrkusetekst"/>
        <w:rPr>
          <w:rFonts w:ascii="Times New Roman" w:hAnsi="Times New Roman"/>
          <w:sz w:val="18"/>
          <w:szCs w:val="18"/>
        </w:rPr>
      </w:pPr>
      <w:r w:rsidRPr="00F43F14">
        <w:rPr>
          <w:rStyle w:val="Allmrkuseviide"/>
          <w:rFonts w:ascii="Times New Roman" w:hAnsi="Times New Roman"/>
          <w:sz w:val="18"/>
          <w:szCs w:val="18"/>
        </w:rPr>
        <w:footnoteRef/>
      </w:r>
      <w:r w:rsidRPr="00F43F14">
        <w:rPr>
          <w:rFonts w:ascii="Times New Roman" w:hAnsi="Times New Roman"/>
          <w:sz w:val="18"/>
          <w:szCs w:val="18"/>
        </w:rPr>
        <w:t xml:space="preserve"> Statistikaamet, 2025. Statistilisse profiili kuuluvad ettevõtted. Kättesaadav: </w:t>
      </w:r>
      <w:hyperlink w:history="1" r:id="rId3">
        <w:r w:rsidRPr="00F43F14">
          <w:rPr>
            <w:rFonts w:ascii="Times New Roman" w:hAnsi="Times New Roman"/>
            <w:color w:val="0000FF"/>
            <w:sz w:val="18"/>
            <w:szCs w:val="18"/>
            <w:u w:val="single"/>
          </w:rPr>
          <w:t>ER021: STATISTILISSE PROFIILI KUULUVAD ETTEVÕTTED TEGEVUSALA (EMTAK 2008) JÄRGI. Statistika andmebaas</w:t>
        </w:r>
      </w:hyperlink>
      <w:r w:rsidRPr="00F43F14">
        <w:rPr>
          <w:rFonts w:ascii="Times New Roman" w:hAnsi="Times New Roman"/>
          <w:sz w:val="18"/>
          <w:szCs w:val="18"/>
        </w:rPr>
        <w:t xml:space="preserve"> (20.07.2025)</w:t>
      </w:r>
      <w:r w:rsidR="007911EF">
        <w:rPr>
          <w:rFonts w:ascii="Times New Roman" w:hAnsi="Times New Roman"/>
          <w:sz w:val="18"/>
          <w:szCs w:val="18"/>
        </w:rPr>
        <w:t>.</w:t>
      </w:r>
    </w:p>
  </w:footnote>
  <w:footnote w:id="9">
    <w:p w:rsidR="00874946" w:rsidP="00874946" w:rsidRDefault="00874946" w14:paraId="770D9A19" w14:textId="77777777">
      <w:pPr>
        <w:pStyle w:val="Allmrkusetekst"/>
      </w:pPr>
      <w:r>
        <w:rPr>
          <w:rStyle w:val="Allmrkuseviide"/>
        </w:rPr>
        <w:footnoteRef/>
      </w:r>
      <w:r>
        <w:t xml:space="preserve"> </w:t>
      </w:r>
      <w:r w:rsidRPr="00FE7741">
        <w:rPr>
          <w:rFonts w:ascii="Times New Roman" w:hAnsi="Times New Roman"/>
          <w:sz w:val="18"/>
          <w:szCs w:val="18"/>
        </w:rPr>
        <w:t xml:space="preserve">Eesti Uuringukeskus OÜ, </w:t>
      </w:r>
      <w:proofErr w:type="spellStart"/>
      <w:r w:rsidRPr="00FE7741">
        <w:rPr>
          <w:rFonts w:ascii="Times New Roman" w:hAnsi="Times New Roman"/>
          <w:sz w:val="18"/>
          <w:szCs w:val="18"/>
        </w:rPr>
        <w:t>Norstat</w:t>
      </w:r>
      <w:proofErr w:type="spellEnd"/>
      <w:r w:rsidRPr="00FE7741">
        <w:rPr>
          <w:rFonts w:ascii="Times New Roman" w:hAnsi="Times New Roman"/>
          <w:sz w:val="18"/>
          <w:szCs w:val="18"/>
        </w:rPr>
        <w:t xml:space="preserve"> Eesti AS. Apteekide uuring 2019. Tellija: Sotsiaalministeerium. 2019.</w:t>
      </w:r>
    </w:p>
  </w:footnote>
  <w:footnote w:id="10">
    <w:p w:rsidRPr="00FE7741" w:rsidR="00E61ED6" w:rsidP="00E61ED6" w:rsidRDefault="00E61ED6" w14:paraId="6D10B561" w14:textId="093CF2F1">
      <w:pPr>
        <w:pStyle w:val="Allmrkusetekst"/>
        <w:rPr>
          <w:rFonts w:ascii="Times New Roman" w:hAnsi="Times New Roman"/>
          <w:sz w:val="18"/>
          <w:szCs w:val="18"/>
        </w:rPr>
      </w:pPr>
      <w:r w:rsidRPr="00FE7741">
        <w:rPr>
          <w:rStyle w:val="Allmrkuseviide"/>
          <w:rFonts w:ascii="Times New Roman" w:hAnsi="Times New Roman"/>
          <w:sz w:val="18"/>
          <w:szCs w:val="18"/>
        </w:rPr>
        <w:footnoteRef/>
      </w:r>
      <w:r w:rsidRPr="00FE7741">
        <w:rPr>
          <w:rFonts w:ascii="Times New Roman" w:hAnsi="Times New Roman"/>
          <w:sz w:val="18"/>
          <w:szCs w:val="18"/>
        </w:rPr>
        <w:t xml:space="preserve"> Statistikaamet, 2025. RV0232U: Vähemalt 15-aastased hariduse, soo ja haldusüksuse või asustuspiirkonna liigi järgi, 1. Jaanuar Kättesaadav: </w:t>
      </w:r>
      <w:hyperlink w:history="1" r:id="rId4">
        <w:r w:rsidRPr="00FE7741">
          <w:rPr>
            <w:rStyle w:val="Hperlink"/>
            <w:rFonts w:ascii="Times New Roman" w:hAnsi="Times New Roman"/>
            <w:sz w:val="18"/>
            <w:szCs w:val="18"/>
          </w:rPr>
          <w:t>RV0232U: VÄHEMALT 15-AASTASED HARIDUSE, SOO JA HALDUSÜKSUSE VÕI ASUSTUSPIIRKONNA LIIGI JÄRGI, 1. JAANUAR. Statistika andmebaas</w:t>
        </w:r>
      </w:hyperlink>
      <w:r w:rsidRPr="00354D94">
        <w:rPr>
          <w:rFonts w:ascii="Times New Roman" w:hAnsi="Times New Roman"/>
          <w:sz w:val="18"/>
          <w:szCs w:val="18"/>
        </w:rPr>
        <w:t xml:space="preserve"> (20.07.2025)</w:t>
      </w:r>
      <w:r w:rsidR="00AF5B07">
        <w:rPr>
          <w:rFonts w:ascii="Times New Roman" w:hAnsi="Times New Roman"/>
          <w:sz w:val="18"/>
          <w:szCs w:val="18"/>
        </w:rPr>
        <w:t>.</w:t>
      </w:r>
    </w:p>
  </w:footnote>
  <w:footnote w:id="11">
    <w:p w:rsidR="00E61ED6" w:rsidP="00E61ED6" w:rsidRDefault="00E61ED6" w14:paraId="63F91D33" w14:textId="67497C93">
      <w:pPr>
        <w:pStyle w:val="Allmrkusetekst"/>
      </w:pPr>
      <w:r w:rsidRPr="00FE7741">
        <w:rPr>
          <w:rStyle w:val="Allmrkuseviide"/>
          <w:rFonts w:ascii="Times New Roman" w:hAnsi="Times New Roman"/>
          <w:sz w:val="18"/>
          <w:szCs w:val="18"/>
        </w:rPr>
        <w:footnoteRef/>
      </w:r>
      <w:r w:rsidRPr="00FE7741">
        <w:rPr>
          <w:rFonts w:ascii="Times New Roman" w:hAnsi="Times New Roman"/>
          <w:sz w:val="18"/>
          <w:szCs w:val="18"/>
        </w:rPr>
        <w:t xml:space="preserve"> </w:t>
      </w:r>
      <w:r w:rsidRPr="00354D94">
        <w:rPr>
          <w:rFonts w:ascii="Times New Roman" w:hAnsi="Times New Roman"/>
          <w:sz w:val="18"/>
          <w:szCs w:val="18"/>
        </w:rPr>
        <w:t xml:space="preserve">Statistikaamet, 2025. RV021: Rahvastik soo ja vanuserühma järgi, 1.jaanuar. Kättesaadav: </w:t>
      </w:r>
      <w:hyperlink w:history="1" r:id="rId5">
        <w:r w:rsidRPr="00FE7741">
          <w:rPr>
            <w:rStyle w:val="Hperlink"/>
            <w:rFonts w:ascii="Times New Roman" w:hAnsi="Times New Roman"/>
            <w:sz w:val="18"/>
            <w:szCs w:val="18"/>
          </w:rPr>
          <w:t>RV021: RAHVASTIK SOO JA VANUSERÜHMA JÄRGI, 1. JAANUAR. Statistika andmebaas</w:t>
        </w:r>
      </w:hyperlink>
      <w:r w:rsidRPr="00FE7741">
        <w:rPr>
          <w:rFonts w:ascii="Times New Roman" w:hAnsi="Times New Roman"/>
          <w:sz w:val="18"/>
          <w:szCs w:val="18"/>
        </w:rPr>
        <w:t xml:space="preserve"> (20.07.2025)</w:t>
      </w:r>
      <w:r w:rsidR="00AF5B07">
        <w:rPr>
          <w:rFonts w:ascii="Times New Roman" w:hAnsi="Times New Roman"/>
          <w:sz w:val="18"/>
          <w:szCs w:val="18"/>
        </w:rPr>
        <w:t>.</w:t>
      </w:r>
    </w:p>
  </w:footnote>
  <w:footnote w:id="12">
    <w:p w:rsidR="00A97E26" w:rsidP="00A97E26" w:rsidRDefault="00A97E26" w14:paraId="48815FD8" w14:textId="34B39452">
      <w:pPr>
        <w:pStyle w:val="Allmrkusetekst"/>
      </w:pPr>
      <w:r>
        <w:rPr>
          <w:rStyle w:val="Allmrkuseviide"/>
        </w:rPr>
        <w:footnoteRef/>
      </w:r>
      <w:r>
        <w:t xml:space="preserve"> </w:t>
      </w:r>
      <w:r w:rsidRPr="00547EDF">
        <w:rPr>
          <w:rFonts w:ascii="Times New Roman" w:hAnsi="Times New Roman"/>
          <w:sz w:val="18"/>
          <w:szCs w:val="18"/>
        </w:rPr>
        <w:t>Sotsiaalministeeriumi hoolekandestatistika, 2025.</w:t>
      </w:r>
      <w:r w:rsidR="00645C15">
        <w:rPr>
          <w:rFonts w:ascii="Times New Roman" w:hAnsi="Times New Roman"/>
          <w:sz w:val="18"/>
          <w:szCs w:val="18"/>
        </w:rPr>
        <w:t xml:space="preserve"> </w:t>
      </w:r>
      <w:r w:rsidRPr="00487794" w:rsidR="00645C15">
        <w:rPr>
          <w:rFonts w:ascii="Times New Roman" w:hAnsi="Times New Roman"/>
          <w:i/>
          <w:sz w:val="18"/>
          <w:szCs w:val="18"/>
        </w:rPr>
        <w:t>La</w:t>
      </w:r>
      <w:r w:rsidRPr="00487794" w:rsidR="00BF33DD">
        <w:rPr>
          <w:rFonts w:ascii="Times New Roman" w:hAnsi="Times New Roman"/>
          <w:i/>
          <w:sz w:val="18"/>
          <w:szCs w:val="18"/>
        </w:rPr>
        <w:t xml:space="preserve">psehoiuteenuse pakkujate </w:t>
      </w:r>
      <w:r w:rsidRPr="00487794" w:rsidR="00DE71C2">
        <w:rPr>
          <w:rFonts w:ascii="Times New Roman" w:hAnsi="Times New Roman"/>
          <w:i/>
          <w:sz w:val="18"/>
          <w:szCs w:val="18"/>
        </w:rPr>
        <w:t xml:space="preserve">puhul </w:t>
      </w:r>
      <w:r w:rsidRPr="00487794" w:rsidR="00E57B48">
        <w:rPr>
          <w:rFonts w:ascii="Times New Roman" w:hAnsi="Times New Roman"/>
          <w:i/>
          <w:iCs/>
          <w:sz w:val="18"/>
          <w:szCs w:val="18"/>
        </w:rPr>
        <w:t>võib</w:t>
      </w:r>
      <w:r w:rsidRPr="00487794" w:rsidR="00AC271B">
        <w:rPr>
          <w:rFonts w:ascii="Times New Roman" w:hAnsi="Times New Roman"/>
          <w:i/>
          <w:sz w:val="18"/>
          <w:szCs w:val="18"/>
        </w:rPr>
        <w:t xml:space="preserve"> olla</w:t>
      </w:r>
      <w:r w:rsidRPr="00487794" w:rsidR="00DE71C2">
        <w:rPr>
          <w:rFonts w:ascii="Times New Roman" w:hAnsi="Times New Roman"/>
          <w:i/>
          <w:sz w:val="18"/>
          <w:szCs w:val="18"/>
        </w:rPr>
        <w:t xml:space="preserve"> </w:t>
      </w:r>
      <w:r w:rsidRPr="00487794" w:rsidR="00E57B48">
        <w:rPr>
          <w:rFonts w:ascii="Times New Roman" w:hAnsi="Times New Roman"/>
          <w:i/>
          <w:iCs/>
          <w:sz w:val="18"/>
          <w:szCs w:val="18"/>
        </w:rPr>
        <w:t>teenuseosutajate</w:t>
      </w:r>
      <w:r w:rsidRPr="00487794" w:rsidR="00C9721F">
        <w:rPr>
          <w:rFonts w:ascii="Times New Roman" w:hAnsi="Times New Roman"/>
          <w:i/>
          <w:sz w:val="18"/>
          <w:szCs w:val="18"/>
        </w:rPr>
        <w:t xml:space="preserve"> arv</w:t>
      </w:r>
      <w:r w:rsidRPr="00487794" w:rsidR="00E57B48">
        <w:rPr>
          <w:rFonts w:ascii="Times New Roman" w:hAnsi="Times New Roman"/>
          <w:i/>
          <w:iCs/>
          <w:sz w:val="18"/>
          <w:szCs w:val="18"/>
        </w:rPr>
        <w:t xml:space="preserve"> ebatäpne</w:t>
      </w:r>
      <w:r w:rsidRPr="00487794" w:rsidR="00C9721F">
        <w:rPr>
          <w:rFonts w:ascii="Times New Roman" w:hAnsi="Times New Roman"/>
          <w:i/>
          <w:sz w:val="18"/>
          <w:szCs w:val="18"/>
        </w:rPr>
        <w:t xml:space="preserve">: </w:t>
      </w:r>
      <w:r w:rsidRPr="00487794" w:rsidR="00FD72F8">
        <w:rPr>
          <w:rFonts w:ascii="Times New Roman" w:hAnsi="Times New Roman"/>
          <w:i/>
          <w:sz w:val="18"/>
          <w:szCs w:val="18"/>
        </w:rPr>
        <w:t>statistikas</w:t>
      </w:r>
      <w:r w:rsidRPr="00487794" w:rsidR="00D870A1">
        <w:rPr>
          <w:rFonts w:ascii="Times New Roman" w:hAnsi="Times New Roman"/>
          <w:i/>
          <w:sz w:val="18"/>
          <w:szCs w:val="18"/>
        </w:rPr>
        <w:t xml:space="preserve"> kajastuvad vaid need</w:t>
      </w:r>
      <w:r w:rsidRPr="00487794" w:rsidR="00DE71C2">
        <w:rPr>
          <w:rFonts w:ascii="Times New Roman" w:hAnsi="Times New Roman"/>
          <w:i/>
          <w:sz w:val="18"/>
          <w:szCs w:val="18"/>
        </w:rPr>
        <w:t xml:space="preserve"> asutused, </w:t>
      </w:r>
      <w:r w:rsidRPr="00487794" w:rsidR="00C33F08">
        <w:rPr>
          <w:rFonts w:ascii="Times New Roman" w:hAnsi="Times New Roman"/>
          <w:i/>
          <w:sz w:val="18"/>
          <w:szCs w:val="18"/>
        </w:rPr>
        <w:t xml:space="preserve">kes on </w:t>
      </w:r>
      <w:r w:rsidRPr="00487794" w:rsidR="00E57B48">
        <w:rPr>
          <w:rFonts w:ascii="Times New Roman" w:hAnsi="Times New Roman"/>
          <w:i/>
          <w:iCs/>
          <w:sz w:val="18"/>
          <w:szCs w:val="18"/>
        </w:rPr>
        <w:t>andmed veebikeskkonnas esitanud.</w:t>
      </w:r>
    </w:p>
  </w:footnote>
  <w:footnote w:id="13">
    <w:p w:rsidRPr="00547EDF" w:rsidR="00A97E26" w:rsidP="00A97E26" w:rsidRDefault="00A97E26" w14:paraId="2646C640" w14:textId="77777777">
      <w:pPr>
        <w:pStyle w:val="Allmrkusetekst"/>
        <w:rPr>
          <w:rFonts w:ascii="Times New Roman" w:hAnsi="Times New Roman"/>
          <w:sz w:val="18"/>
          <w:szCs w:val="18"/>
        </w:rPr>
      </w:pPr>
      <w:r w:rsidRPr="00547EDF">
        <w:rPr>
          <w:rStyle w:val="Allmrkuseviide"/>
          <w:rFonts w:ascii="Times New Roman" w:hAnsi="Times New Roman"/>
          <w:sz w:val="18"/>
          <w:szCs w:val="18"/>
        </w:rPr>
        <w:footnoteRef/>
      </w:r>
      <w:r w:rsidRPr="00547EDF">
        <w:rPr>
          <w:rFonts w:ascii="Times New Roman" w:hAnsi="Times New Roman"/>
          <w:sz w:val="18"/>
          <w:szCs w:val="18"/>
        </w:rPr>
        <w:t xml:space="preserve"> </w:t>
      </w:r>
      <w:r w:rsidRPr="00804A0B">
        <w:rPr>
          <w:rFonts w:ascii="Times New Roman" w:hAnsi="Times New Roman"/>
          <w:sz w:val="18"/>
          <w:szCs w:val="18"/>
        </w:rPr>
        <w:t xml:space="preserve">Statistikaamet, 2025. ER021: Statistilisse profiili kuuluvad ettevõtted tegevusala (EMTAK 2008) järgi. Kättesaadav: </w:t>
      </w:r>
      <w:hyperlink w:history="1" r:id="rId6">
        <w:r w:rsidRPr="00547EDF">
          <w:rPr>
            <w:rStyle w:val="Hperlink"/>
            <w:rFonts w:ascii="Times New Roman" w:hAnsi="Times New Roman"/>
            <w:sz w:val="18"/>
            <w:szCs w:val="18"/>
          </w:rPr>
          <w:t>ER021: STATISTILISSE PROFIILI KUULUVAD ETTEVÕTTED TEGEVUSALA (EMTAK 2008) JÄRGI. Statistika andmebaas</w:t>
        </w:r>
      </w:hyperlink>
      <w:r w:rsidRPr="00547EDF">
        <w:rPr>
          <w:rFonts w:ascii="Times New Roman" w:hAnsi="Times New Roman"/>
          <w:sz w:val="18"/>
          <w:szCs w:val="18"/>
        </w:rPr>
        <w:t xml:space="preserve"> </w:t>
      </w:r>
      <w:r w:rsidRPr="00804A0B">
        <w:rPr>
          <w:rFonts w:ascii="Times New Roman" w:hAnsi="Times New Roman"/>
          <w:sz w:val="18"/>
          <w:szCs w:val="18"/>
        </w:rPr>
        <w:t>(20.07.2025)</w:t>
      </w:r>
    </w:p>
  </w:footnote>
  <w:footnote w:id="14">
    <w:p w:rsidRPr="001554B1" w:rsidR="001554B1" w:rsidRDefault="001554B1" w14:paraId="23A639C5" w14:textId="49498484">
      <w:pPr>
        <w:pStyle w:val="Allmrkusetekst"/>
        <w:rPr>
          <w:rFonts w:ascii="Times New Roman" w:hAnsi="Times New Roman"/>
        </w:rPr>
      </w:pPr>
      <w:r w:rsidRPr="001554B1">
        <w:rPr>
          <w:rStyle w:val="Allmrkuseviide"/>
          <w:rFonts w:ascii="Times New Roman" w:hAnsi="Times New Roman"/>
        </w:rPr>
        <w:footnoteRef/>
      </w:r>
      <w:r w:rsidRPr="001554B1">
        <w:rPr>
          <w:rFonts w:ascii="Times New Roman" w:hAnsi="Times New Roman"/>
        </w:rPr>
        <w:t xml:space="preserve"> </w:t>
      </w:r>
      <w:r w:rsidRPr="001554B1">
        <w:rPr>
          <w:rFonts w:ascii="Times New Roman" w:hAnsi="Times New Roman"/>
          <w:sz w:val="16"/>
          <w:szCs w:val="16"/>
        </w:rPr>
        <w:t>Terviseamet, 2025.</w:t>
      </w:r>
    </w:p>
  </w:footnote>
  <w:footnote w:id="15">
    <w:p w:rsidRPr="00487794" w:rsidR="005339EE" w:rsidRDefault="005339EE" w14:paraId="7039AA0E" w14:textId="425EED9B">
      <w:pPr>
        <w:pStyle w:val="Allmrkusetekst"/>
        <w:rPr>
          <w:rFonts w:ascii="Times New Roman" w:hAnsi="Times New Roman"/>
          <w:sz w:val="18"/>
          <w:szCs w:val="18"/>
        </w:rPr>
      </w:pPr>
      <w:r w:rsidRPr="00487794">
        <w:rPr>
          <w:rStyle w:val="Allmrkuseviide"/>
          <w:rFonts w:ascii="Times New Roman" w:hAnsi="Times New Roman"/>
          <w:sz w:val="18"/>
          <w:szCs w:val="18"/>
        </w:rPr>
        <w:footnoteRef/>
      </w:r>
      <w:r w:rsidRPr="00487794">
        <w:rPr>
          <w:rFonts w:ascii="Times New Roman" w:hAnsi="Times New Roman"/>
          <w:sz w:val="18"/>
          <w:szCs w:val="18"/>
        </w:rPr>
        <w:t xml:space="preserve"> </w:t>
      </w:r>
      <w:r w:rsidR="00026F55">
        <w:rPr>
          <w:rFonts w:ascii="Times New Roman" w:hAnsi="Times New Roman"/>
          <w:sz w:val="18"/>
          <w:szCs w:val="18"/>
        </w:rPr>
        <w:t xml:space="preserve">Tervise Arengu Instituut. Täiskasvanud rahvastiku tervisekäitumise uuring. </w:t>
      </w:r>
      <w:hyperlink w:history="1" r:id="rId7">
        <w:r w:rsidRPr="00487794">
          <w:rPr>
            <w:rStyle w:val="Hperlink"/>
            <w:rFonts w:ascii="Times New Roman" w:hAnsi="Times New Roman"/>
            <w:sz w:val="18"/>
            <w:szCs w:val="18"/>
          </w:rPr>
          <w:t xml:space="preserve">TKU56: Tubakasuitsule eksponeeritus ühiskondlikes ruumides või töökohas aja, soo ja vanuserühma järgi. </w:t>
        </w:r>
        <w:proofErr w:type="spellStart"/>
        <w:r w:rsidRPr="00487794">
          <w:rPr>
            <w:rStyle w:val="Hperlink"/>
            <w:rFonts w:ascii="Times New Roman" w:hAnsi="Times New Roman"/>
            <w:sz w:val="18"/>
            <w:szCs w:val="18"/>
          </w:rPr>
          <w:t>PxWeb</w:t>
        </w:r>
        <w:proofErr w:type="spellEnd"/>
      </w:hyperlink>
      <w:r w:rsidR="0048347B">
        <w:rPr>
          <w:rFonts w:ascii="Times New Roman" w:hAnsi="Times New Roman"/>
          <w:sz w:val="18"/>
          <w:szCs w:val="18"/>
        </w:rPr>
        <w:t xml:space="preserve"> (22.07.2025)</w:t>
      </w:r>
    </w:p>
  </w:footnote>
  <w:footnote w:id="16">
    <w:p w:rsidR="008658B9" w:rsidRDefault="008658B9" w14:paraId="4DCFD168" w14:textId="3B3A0BE5">
      <w:pPr>
        <w:pStyle w:val="Allmrkusetekst"/>
      </w:pPr>
      <w:r>
        <w:rPr>
          <w:rStyle w:val="Allmrkuseviide"/>
        </w:rPr>
        <w:footnoteRef/>
      </w:r>
      <w:r>
        <w:t xml:space="preserve"> </w:t>
      </w:r>
      <w:r w:rsidRPr="008658B9">
        <w:rPr>
          <w:rFonts w:ascii="Times New Roman" w:hAnsi="Times New Roman"/>
          <w:sz w:val="18"/>
          <w:szCs w:val="18"/>
        </w:rPr>
        <w:t xml:space="preserve">Tervise Arengu Instituut. Täiskasvanud rahvastiku tervisekäitumise uuring. </w:t>
      </w:r>
      <w:hyperlink w:history="1" r:id="rId8">
        <w:r w:rsidRPr="00487794">
          <w:rPr>
            <w:rStyle w:val="Hperlink"/>
            <w:rFonts w:ascii="Times New Roman" w:hAnsi="Times New Roman"/>
            <w:sz w:val="18"/>
            <w:szCs w:val="18"/>
          </w:rPr>
          <w:t xml:space="preserve">TKU50: Suitsetamine soo ja vanuserühma järgi. </w:t>
        </w:r>
        <w:proofErr w:type="spellStart"/>
        <w:r w:rsidRPr="00487794">
          <w:rPr>
            <w:rStyle w:val="Hperlink"/>
            <w:rFonts w:ascii="Times New Roman" w:hAnsi="Times New Roman"/>
            <w:sz w:val="18"/>
            <w:szCs w:val="18"/>
          </w:rPr>
          <w:t>PxWeb</w:t>
        </w:r>
        <w:proofErr w:type="spellEnd"/>
      </w:hyperlink>
      <w:r w:rsidRPr="00487794">
        <w:rPr>
          <w:rFonts w:ascii="Times New Roman" w:hAnsi="Times New Roman"/>
          <w:sz w:val="18"/>
          <w:szCs w:val="18"/>
        </w:rPr>
        <w:t xml:space="preserve"> </w:t>
      </w:r>
      <w:r w:rsidRPr="008658B9">
        <w:rPr>
          <w:rFonts w:ascii="Times New Roman" w:hAnsi="Times New Roman"/>
          <w:sz w:val="18"/>
          <w:szCs w:val="18"/>
        </w:rPr>
        <w:t>(22.07.2025)</w:t>
      </w:r>
    </w:p>
  </w:footnote>
  <w:footnote w:id="17">
    <w:p w:rsidRPr="00487794" w:rsidR="003444E3" w:rsidP="003444E3" w:rsidRDefault="003444E3" w14:paraId="0B57D508" w14:textId="77777777">
      <w:pPr>
        <w:pStyle w:val="Allmrkusetekst"/>
        <w:rPr>
          <w:rFonts w:ascii="Times New Roman" w:hAnsi="Times New Roman"/>
          <w:sz w:val="18"/>
          <w:szCs w:val="18"/>
        </w:rPr>
      </w:pPr>
      <w:r w:rsidRPr="00487794">
        <w:rPr>
          <w:rStyle w:val="Allmrkuseviide"/>
          <w:rFonts w:ascii="Times New Roman" w:hAnsi="Times New Roman"/>
          <w:sz w:val="18"/>
          <w:szCs w:val="18"/>
        </w:rPr>
        <w:footnoteRef/>
      </w:r>
      <w:r w:rsidRPr="00487794">
        <w:rPr>
          <w:rFonts w:ascii="Times New Roman" w:hAnsi="Times New Roman"/>
          <w:sz w:val="18"/>
          <w:szCs w:val="18"/>
        </w:rPr>
        <w:t xml:space="preserve"> </w:t>
      </w:r>
      <w:r w:rsidRPr="00804A0B">
        <w:rPr>
          <w:rFonts w:ascii="Times New Roman" w:hAnsi="Times New Roman"/>
          <w:sz w:val="18"/>
          <w:szCs w:val="18"/>
        </w:rPr>
        <w:t xml:space="preserve">Statistikaamet, 2025. ER021: Statistilisse profiili kuuluvad ettevõtted tegevusala (EMTAK 2008) järgi. Kättesaadav: </w:t>
      </w:r>
      <w:hyperlink w:history="1" r:id="rId9">
        <w:r w:rsidRPr="00FA56F3">
          <w:rPr>
            <w:rStyle w:val="Hperlink"/>
            <w:rFonts w:ascii="Times New Roman" w:hAnsi="Times New Roman"/>
            <w:sz w:val="18"/>
            <w:szCs w:val="18"/>
          </w:rPr>
          <w:t>ER021: STATISTILISSE PROFIILI KUULUVAD ETTEVÕTTED TEGEVUSALA (EMTAK 2008) JÄRGI. Statistika andmebaas</w:t>
        </w:r>
      </w:hyperlink>
      <w:r w:rsidRPr="00FA56F3">
        <w:rPr>
          <w:rFonts w:ascii="Times New Roman" w:hAnsi="Times New Roman"/>
          <w:sz w:val="18"/>
          <w:szCs w:val="18"/>
        </w:rPr>
        <w:t xml:space="preserve"> </w:t>
      </w:r>
      <w:r w:rsidRPr="00804A0B">
        <w:rPr>
          <w:rFonts w:ascii="Times New Roman" w:hAnsi="Times New Roman"/>
          <w:sz w:val="18"/>
          <w:szCs w:val="18"/>
        </w:rPr>
        <w:t>(20.07.2025)</w:t>
      </w:r>
    </w:p>
  </w:footnote>
  <w:footnote w:id="18">
    <w:p w:rsidRPr="00082A9E" w:rsidR="003444E3" w:rsidP="003444E3" w:rsidRDefault="003444E3" w14:paraId="4394492E" w14:textId="77777777">
      <w:pPr>
        <w:pStyle w:val="Allmrkusetekst"/>
        <w:rPr>
          <w:rFonts w:ascii="Times New Roman" w:hAnsi="Times New Roman"/>
          <w:sz w:val="18"/>
          <w:szCs w:val="18"/>
        </w:rPr>
      </w:pPr>
      <w:r w:rsidRPr="00082A9E">
        <w:rPr>
          <w:rStyle w:val="Allmrkuseviide"/>
          <w:rFonts w:ascii="Times New Roman" w:hAnsi="Times New Roman"/>
          <w:sz w:val="18"/>
          <w:szCs w:val="18"/>
        </w:rPr>
        <w:footnoteRef/>
      </w:r>
      <w:r w:rsidRPr="00082A9E">
        <w:rPr>
          <w:rFonts w:ascii="Times New Roman" w:hAnsi="Times New Roman"/>
          <w:sz w:val="18"/>
          <w:szCs w:val="18"/>
        </w:rPr>
        <w:t xml:space="preserve"> Haridussilm, 2025. Õppeasutuste arv. Kättesaadav: </w:t>
      </w:r>
      <w:hyperlink w:history="1" r:id="rId10">
        <w:r w:rsidRPr="00082A9E">
          <w:rPr>
            <w:rStyle w:val="Hperlink"/>
            <w:rFonts w:ascii="Times New Roman" w:hAnsi="Times New Roman"/>
            <w:sz w:val="18"/>
            <w:szCs w:val="18"/>
          </w:rPr>
          <w:t>Haridusandmete portaal | haridussilm.ee</w:t>
        </w:r>
      </w:hyperlink>
      <w:r w:rsidRPr="0011719C">
        <w:rPr>
          <w:rFonts w:ascii="Times New Roman" w:hAnsi="Times New Roman"/>
          <w:sz w:val="18"/>
          <w:szCs w:val="18"/>
        </w:rPr>
        <w:t xml:space="preserve"> (20.07.2025)</w:t>
      </w:r>
    </w:p>
  </w:footnote>
  <w:footnote w:id="19">
    <w:p w:rsidRPr="006B0E62" w:rsidR="00F80A79" w:rsidP="00F80A79" w:rsidRDefault="00F80A79" w14:paraId="2C48C02B" w14:textId="3EBFC517">
      <w:pPr>
        <w:pStyle w:val="Allmrkusetekst"/>
        <w:rPr>
          <w:rFonts w:ascii="Times New Roman" w:hAnsi="Times New Roman"/>
          <w:sz w:val="18"/>
          <w:szCs w:val="18"/>
        </w:rPr>
      </w:pPr>
      <w:r w:rsidRPr="006B0E62">
        <w:rPr>
          <w:rStyle w:val="Allmrkuseviide"/>
          <w:rFonts w:ascii="Times New Roman" w:hAnsi="Times New Roman"/>
          <w:sz w:val="18"/>
          <w:szCs w:val="18"/>
        </w:rPr>
        <w:footnoteRef/>
      </w:r>
      <w:r w:rsidRPr="006B0E62">
        <w:rPr>
          <w:rFonts w:ascii="Times New Roman" w:hAnsi="Times New Roman"/>
          <w:sz w:val="18"/>
          <w:szCs w:val="18"/>
        </w:rPr>
        <w:t xml:space="preserve"> Statistikaamet, 2025. TU131: Majutatud ja majutatute ööbimised maakonna ja elukohariigi järgi (kuud). Kättesaadav: </w:t>
      </w:r>
      <w:hyperlink w:history="1" r:id="rId11">
        <w:r w:rsidRPr="006B0E62">
          <w:rPr>
            <w:rStyle w:val="Hperlink"/>
            <w:rFonts w:ascii="Times New Roman" w:hAnsi="Times New Roman"/>
            <w:sz w:val="18"/>
            <w:szCs w:val="18"/>
          </w:rPr>
          <w:t>TU131: MAJUTATUD JA MAJUTATUTE ÖÖBIMISED MAAKONNA JA ELUKOHARIIGI JÄRGI (KUUD). Statistika andmebaas</w:t>
        </w:r>
      </w:hyperlink>
      <w:r w:rsidRPr="006B0E62">
        <w:rPr>
          <w:rFonts w:ascii="Times New Roman" w:hAnsi="Times New Roman"/>
          <w:sz w:val="18"/>
          <w:szCs w:val="18"/>
        </w:rPr>
        <w:t xml:space="preserve"> (20.07.2025)</w:t>
      </w:r>
      <w:r w:rsidR="005D3FB8">
        <w:rPr>
          <w:rFonts w:ascii="Times New Roman" w:hAnsi="Times New Roman"/>
          <w:sz w:val="18"/>
          <w:szCs w:val="18"/>
        </w:rPr>
        <w:t>.</w:t>
      </w:r>
    </w:p>
  </w:footnote>
  <w:footnote w:id="20">
    <w:p w:rsidRPr="00FA442B" w:rsidR="00F80A79" w:rsidP="00F80A79" w:rsidRDefault="00F80A79" w14:paraId="46092B8A" w14:textId="4E697524">
      <w:pPr>
        <w:pStyle w:val="Allmrkusetekst"/>
        <w:rPr>
          <w:rFonts w:ascii="Times New Roman" w:hAnsi="Times New Roman"/>
          <w:sz w:val="18"/>
          <w:szCs w:val="18"/>
        </w:rPr>
      </w:pPr>
      <w:r w:rsidRPr="00FA442B">
        <w:rPr>
          <w:rStyle w:val="Allmrkuseviide"/>
          <w:rFonts w:ascii="Times New Roman" w:hAnsi="Times New Roman"/>
          <w:sz w:val="18"/>
          <w:szCs w:val="18"/>
        </w:rPr>
        <w:footnoteRef/>
      </w:r>
      <w:r w:rsidRPr="00FA442B">
        <w:rPr>
          <w:rFonts w:ascii="Times New Roman" w:hAnsi="Times New Roman"/>
          <w:sz w:val="18"/>
          <w:szCs w:val="18"/>
        </w:rPr>
        <w:t xml:space="preserve"> </w:t>
      </w:r>
      <w:r w:rsidRPr="005F46B0">
        <w:rPr>
          <w:rFonts w:ascii="Times New Roman" w:hAnsi="Times New Roman"/>
          <w:sz w:val="18"/>
          <w:szCs w:val="18"/>
        </w:rPr>
        <w:t xml:space="preserve">Statistikaamet, 2025. TU131: Majutamine maakonna järgi (kuud). Kättesaadav: </w:t>
      </w:r>
      <w:hyperlink w:history="1" r:id="rId12">
        <w:r w:rsidRPr="00FA442B">
          <w:rPr>
            <w:rStyle w:val="Hperlink"/>
            <w:rFonts w:ascii="Times New Roman" w:hAnsi="Times New Roman"/>
            <w:sz w:val="18"/>
            <w:szCs w:val="18"/>
          </w:rPr>
          <w:t>TU122: MAJUTAMINE MAAKONNA JÄRGI (KUUD). Statistika andmebaas</w:t>
        </w:r>
      </w:hyperlink>
      <w:r w:rsidRPr="00FA442B">
        <w:rPr>
          <w:rFonts w:ascii="Times New Roman" w:hAnsi="Times New Roman"/>
          <w:sz w:val="18"/>
          <w:szCs w:val="18"/>
        </w:rPr>
        <w:t xml:space="preserve"> (20.07.2025)</w:t>
      </w:r>
      <w:r w:rsidR="005D3FB8">
        <w:rPr>
          <w:rFonts w:ascii="Times New Roman" w:hAnsi="Times New Roman"/>
          <w:sz w:val="18"/>
          <w:szCs w:val="18"/>
        </w:rPr>
        <w:t>.</w:t>
      </w:r>
    </w:p>
  </w:footnote>
  <w:footnote w:id="21">
    <w:p w:rsidR="00490A35" w:rsidRDefault="00490A35" w14:paraId="7B1918E9" w14:textId="02889FDC">
      <w:pPr>
        <w:pStyle w:val="Allmrkusetekst"/>
      </w:pPr>
      <w:r>
        <w:rPr>
          <w:rStyle w:val="Allmrkuseviide"/>
        </w:rPr>
        <w:footnoteRef/>
      </w:r>
      <w:r>
        <w:t xml:space="preserve"> </w:t>
      </w:r>
      <w:r w:rsidRPr="00F43F14">
        <w:rPr>
          <w:rFonts w:ascii="Times New Roman" w:hAnsi="Times New Roman"/>
          <w:sz w:val="18"/>
          <w:szCs w:val="18"/>
        </w:rPr>
        <w:t xml:space="preserve">Statistikaamet, 2025. Statistilisse profiili kuuluvad ettevõtted. Kättesaadav: </w:t>
      </w:r>
      <w:hyperlink w:history="1" r:id="rId13">
        <w:r w:rsidRPr="00F43F14">
          <w:rPr>
            <w:rFonts w:ascii="Times New Roman" w:hAnsi="Times New Roman"/>
            <w:color w:val="0000FF"/>
            <w:sz w:val="18"/>
            <w:szCs w:val="18"/>
            <w:u w:val="single"/>
          </w:rPr>
          <w:t>ER021: STATISTILISSE PROFIILI KUULUVAD ETTEVÕTTED TEGEVUSALA (EMTAK 2008) JÄRGI. Statistika andmebaas</w:t>
        </w:r>
      </w:hyperlink>
      <w:r w:rsidRPr="00F43F14">
        <w:rPr>
          <w:rFonts w:ascii="Times New Roman" w:hAnsi="Times New Roman"/>
          <w:sz w:val="18"/>
          <w:szCs w:val="18"/>
        </w:rPr>
        <w:t xml:space="preserve"> (20.07.2025)</w:t>
      </w:r>
      <w:r w:rsidR="005D3FB8">
        <w:rPr>
          <w:rFonts w:ascii="Times New Roman" w:hAnsi="Times New Roman"/>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A7B8D"/>
    <w:multiLevelType w:val="hybridMultilevel"/>
    <w:tmpl w:val="477A934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 w15:restartNumberingAfterBreak="0">
    <w:nsid w:val="03D77B20"/>
    <w:multiLevelType w:val="hybridMultilevel"/>
    <w:tmpl w:val="94BA3B0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 w15:restartNumberingAfterBreak="0">
    <w:nsid w:val="04863AAD"/>
    <w:multiLevelType w:val="hybridMultilevel"/>
    <w:tmpl w:val="A5A2B8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85C6BC"/>
    <w:multiLevelType w:val="hybridMultilevel"/>
    <w:tmpl w:val="B6B6F1BE"/>
    <w:lvl w:ilvl="0" w:tplc="87C063C2">
      <w:start w:val="1"/>
      <w:numFmt w:val="upperLetter"/>
      <w:lvlText w:val="%1)"/>
      <w:lvlJc w:val="left"/>
      <w:pPr>
        <w:ind w:left="720" w:hanging="360"/>
      </w:pPr>
    </w:lvl>
    <w:lvl w:ilvl="1" w:tplc="708E8BA4">
      <w:start w:val="1"/>
      <w:numFmt w:val="lowerLetter"/>
      <w:lvlText w:val="%2."/>
      <w:lvlJc w:val="left"/>
      <w:pPr>
        <w:ind w:left="1440" w:hanging="360"/>
      </w:pPr>
    </w:lvl>
    <w:lvl w:ilvl="2" w:tplc="9DCE614E">
      <w:start w:val="1"/>
      <w:numFmt w:val="lowerRoman"/>
      <w:lvlText w:val="%3."/>
      <w:lvlJc w:val="right"/>
      <w:pPr>
        <w:ind w:left="2160" w:hanging="180"/>
      </w:pPr>
    </w:lvl>
    <w:lvl w:ilvl="3" w:tplc="856E482A">
      <w:start w:val="1"/>
      <w:numFmt w:val="decimal"/>
      <w:lvlText w:val="%4."/>
      <w:lvlJc w:val="left"/>
      <w:pPr>
        <w:ind w:left="2880" w:hanging="360"/>
      </w:pPr>
    </w:lvl>
    <w:lvl w:ilvl="4" w:tplc="0B1A3FCA">
      <w:start w:val="1"/>
      <w:numFmt w:val="lowerLetter"/>
      <w:lvlText w:val="%5."/>
      <w:lvlJc w:val="left"/>
      <w:pPr>
        <w:ind w:left="3600" w:hanging="360"/>
      </w:pPr>
    </w:lvl>
    <w:lvl w:ilvl="5" w:tplc="A9189C84">
      <w:start w:val="1"/>
      <w:numFmt w:val="lowerRoman"/>
      <w:lvlText w:val="%6."/>
      <w:lvlJc w:val="right"/>
      <w:pPr>
        <w:ind w:left="4320" w:hanging="180"/>
      </w:pPr>
    </w:lvl>
    <w:lvl w:ilvl="6" w:tplc="ED5C67F6">
      <w:start w:val="1"/>
      <w:numFmt w:val="decimal"/>
      <w:lvlText w:val="%7."/>
      <w:lvlJc w:val="left"/>
      <w:pPr>
        <w:ind w:left="5040" w:hanging="360"/>
      </w:pPr>
    </w:lvl>
    <w:lvl w:ilvl="7" w:tplc="CB44A960">
      <w:start w:val="1"/>
      <w:numFmt w:val="lowerLetter"/>
      <w:lvlText w:val="%8."/>
      <w:lvlJc w:val="left"/>
      <w:pPr>
        <w:ind w:left="5760" w:hanging="360"/>
      </w:pPr>
    </w:lvl>
    <w:lvl w:ilvl="8" w:tplc="67021EC6">
      <w:start w:val="1"/>
      <w:numFmt w:val="lowerRoman"/>
      <w:lvlText w:val="%9."/>
      <w:lvlJc w:val="right"/>
      <w:pPr>
        <w:ind w:left="6480" w:hanging="180"/>
      </w:pPr>
    </w:lvl>
  </w:abstractNum>
  <w:abstractNum w:abstractNumId="4" w15:restartNumberingAfterBreak="0">
    <w:nsid w:val="0E875FC2"/>
    <w:multiLevelType w:val="hybridMultilevel"/>
    <w:tmpl w:val="D4A099A2"/>
    <w:lvl w:ilvl="0" w:tplc="75F84FF2">
      <w:start w:val="1"/>
      <w:numFmt w:val="upperLetter"/>
      <w:lvlText w:val="%1)"/>
      <w:lvlJc w:val="left"/>
      <w:pPr>
        <w:ind w:left="720" w:hanging="360"/>
      </w:pPr>
    </w:lvl>
    <w:lvl w:ilvl="1" w:tplc="7DE67CF8">
      <w:start w:val="1"/>
      <w:numFmt w:val="lowerLetter"/>
      <w:lvlText w:val="%2."/>
      <w:lvlJc w:val="left"/>
      <w:pPr>
        <w:ind w:left="1440" w:hanging="360"/>
      </w:pPr>
    </w:lvl>
    <w:lvl w:ilvl="2" w:tplc="B596D768">
      <w:start w:val="1"/>
      <w:numFmt w:val="lowerRoman"/>
      <w:lvlText w:val="%3."/>
      <w:lvlJc w:val="right"/>
      <w:pPr>
        <w:ind w:left="2160" w:hanging="180"/>
      </w:pPr>
    </w:lvl>
    <w:lvl w:ilvl="3" w:tplc="2F9254DA">
      <w:start w:val="1"/>
      <w:numFmt w:val="decimal"/>
      <w:lvlText w:val="%4."/>
      <w:lvlJc w:val="left"/>
      <w:pPr>
        <w:ind w:left="2880" w:hanging="360"/>
      </w:pPr>
    </w:lvl>
    <w:lvl w:ilvl="4" w:tplc="816A65E8">
      <w:start w:val="1"/>
      <w:numFmt w:val="lowerLetter"/>
      <w:lvlText w:val="%5."/>
      <w:lvlJc w:val="left"/>
      <w:pPr>
        <w:ind w:left="3600" w:hanging="360"/>
      </w:pPr>
    </w:lvl>
    <w:lvl w:ilvl="5" w:tplc="134A85F8">
      <w:start w:val="1"/>
      <w:numFmt w:val="lowerRoman"/>
      <w:lvlText w:val="%6."/>
      <w:lvlJc w:val="right"/>
      <w:pPr>
        <w:ind w:left="4320" w:hanging="180"/>
      </w:pPr>
    </w:lvl>
    <w:lvl w:ilvl="6" w:tplc="F6AE16EC">
      <w:start w:val="1"/>
      <w:numFmt w:val="decimal"/>
      <w:lvlText w:val="%7."/>
      <w:lvlJc w:val="left"/>
      <w:pPr>
        <w:ind w:left="5040" w:hanging="360"/>
      </w:pPr>
    </w:lvl>
    <w:lvl w:ilvl="7" w:tplc="C96E2D76">
      <w:start w:val="1"/>
      <w:numFmt w:val="lowerLetter"/>
      <w:lvlText w:val="%8."/>
      <w:lvlJc w:val="left"/>
      <w:pPr>
        <w:ind w:left="5760" w:hanging="360"/>
      </w:pPr>
    </w:lvl>
    <w:lvl w:ilvl="8" w:tplc="8BF6F438">
      <w:start w:val="1"/>
      <w:numFmt w:val="lowerRoman"/>
      <w:lvlText w:val="%9."/>
      <w:lvlJc w:val="right"/>
      <w:pPr>
        <w:ind w:left="6480" w:hanging="180"/>
      </w:pPr>
    </w:lvl>
  </w:abstractNum>
  <w:abstractNum w:abstractNumId="5" w15:restartNumberingAfterBreak="0">
    <w:nsid w:val="100B2968"/>
    <w:multiLevelType w:val="hybridMultilevel"/>
    <w:tmpl w:val="43A0D17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6" w15:restartNumberingAfterBreak="0">
    <w:nsid w:val="10F66346"/>
    <w:multiLevelType w:val="hybridMultilevel"/>
    <w:tmpl w:val="FFFFFFFF"/>
    <w:lvl w:ilvl="0" w:tplc="EDCEBB9E">
      <w:start w:val="1"/>
      <w:numFmt w:val="bullet"/>
      <w:lvlText w:val="·"/>
      <w:lvlJc w:val="left"/>
      <w:pPr>
        <w:ind w:left="720" w:hanging="360"/>
      </w:pPr>
      <w:rPr>
        <w:rFonts w:hint="default" w:ascii="Symbol" w:hAnsi="Symbol"/>
      </w:rPr>
    </w:lvl>
    <w:lvl w:ilvl="1" w:tplc="1214F980">
      <w:start w:val="1"/>
      <w:numFmt w:val="bullet"/>
      <w:lvlText w:val="o"/>
      <w:lvlJc w:val="left"/>
      <w:pPr>
        <w:ind w:left="1440" w:hanging="360"/>
      </w:pPr>
      <w:rPr>
        <w:rFonts w:hint="default" w:ascii="Courier New" w:hAnsi="Courier New"/>
      </w:rPr>
    </w:lvl>
    <w:lvl w:ilvl="2" w:tplc="323819D8">
      <w:start w:val="1"/>
      <w:numFmt w:val="bullet"/>
      <w:lvlText w:val=""/>
      <w:lvlJc w:val="left"/>
      <w:pPr>
        <w:ind w:left="2160" w:hanging="360"/>
      </w:pPr>
      <w:rPr>
        <w:rFonts w:hint="default" w:ascii="Wingdings" w:hAnsi="Wingdings"/>
      </w:rPr>
    </w:lvl>
    <w:lvl w:ilvl="3" w:tplc="CE2CFEF6">
      <w:start w:val="1"/>
      <w:numFmt w:val="bullet"/>
      <w:lvlText w:val=""/>
      <w:lvlJc w:val="left"/>
      <w:pPr>
        <w:ind w:left="2880" w:hanging="360"/>
      </w:pPr>
      <w:rPr>
        <w:rFonts w:hint="default" w:ascii="Symbol" w:hAnsi="Symbol"/>
      </w:rPr>
    </w:lvl>
    <w:lvl w:ilvl="4" w:tplc="B21C52D0">
      <w:start w:val="1"/>
      <w:numFmt w:val="bullet"/>
      <w:lvlText w:val="o"/>
      <w:lvlJc w:val="left"/>
      <w:pPr>
        <w:ind w:left="3600" w:hanging="360"/>
      </w:pPr>
      <w:rPr>
        <w:rFonts w:hint="default" w:ascii="Courier New" w:hAnsi="Courier New"/>
      </w:rPr>
    </w:lvl>
    <w:lvl w:ilvl="5" w:tplc="5D0CF600">
      <w:start w:val="1"/>
      <w:numFmt w:val="bullet"/>
      <w:lvlText w:val=""/>
      <w:lvlJc w:val="left"/>
      <w:pPr>
        <w:ind w:left="4320" w:hanging="360"/>
      </w:pPr>
      <w:rPr>
        <w:rFonts w:hint="default" w:ascii="Wingdings" w:hAnsi="Wingdings"/>
      </w:rPr>
    </w:lvl>
    <w:lvl w:ilvl="6" w:tplc="1B76EF4A">
      <w:start w:val="1"/>
      <w:numFmt w:val="bullet"/>
      <w:lvlText w:val=""/>
      <w:lvlJc w:val="left"/>
      <w:pPr>
        <w:ind w:left="5040" w:hanging="360"/>
      </w:pPr>
      <w:rPr>
        <w:rFonts w:hint="default" w:ascii="Symbol" w:hAnsi="Symbol"/>
      </w:rPr>
    </w:lvl>
    <w:lvl w:ilvl="7" w:tplc="978A2DC6">
      <w:start w:val="1"/>
      <w:numFmt w:val="bullet"/>
      <w:lvlText w:val="o"/>
      <w:lvlJc w:val="left"/>
      <w:pPr>
        <w:ind w:left="5760" w:hanging="360"/>
      </w:pPr>
      <w:rPr>
        <w:rFonts w:hint="default" w:ascii="Courier New" w:hAnsi="Courier New"/>
      </w:rPr>
    </w:lvl>
    <w:lvl w:ilvl="8" w:tplc="7BE439D2">
      <w:start w:val="1"/>
      <w:numFmt w:val="bullet"/>
      <w:lvlText w:val=""/>
      <w:lvlJc w:val="left"/>
      <w:pPr>
        <w:ind w:left="6480" w:hanging="360"/>
      </w:pPr>
      <w:rPr>
        <w:rFonts w:hint="default" w:ascii="Wingdings" w:hAnsi="Wingdings"/>
      </w:rPr>
    </w:lvl>
  </w:abstractNum>
  <w:abstractNum w:abstractNumId="7" w15:restartNumberingAfterBreak="0">
    <w:nsid w:val="183553A6"/>
    <w:multiLevelType w:val="hybridMultilevel"/>
    <w:tmpl w:val="EDA467D6"/>
    <w:lvl w:ilvl="0" w:tplc="04250017">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 w15:restartNumberingAfterBreak="0">
    <w:nsid w:val="191DE6C4"/>
    <w:multiLevelType w:val="hybridMultilevel"/>
    <w:tmpl w:val="84041B44"/>
    <w:lvl w:ilvl="0" w:tplc="2F0E97EC">
      <w:start w:val="1"/>
      <w:numFmt w:val="decimal"/>
      <w:lvlText w:val="%1)"/>
      <w:lvlJc w:val="left"/>
      <w:pPr>
        <w:ind w:left="720" w:hanging="360"/>
      </w:pPr>
      <w:rPr>
        <w:color w:val="auto"/>
        <w:sz w:val="22"/>
        <w:szCs w:val="22"/>
      </w:rPr>
    </w:lvl>
    <w:lvl w:ilvl="1" w:tplc="28049604">
      <w:start w:val="1"/>
      <w:numFmt w:val="lowerLetter"/>
      <w:lvlText w:val="%2."/>
      <w:lvlJc w:val="left"/>
      <w:pPr>
        <w:ind w:left="1440" w:hanging="360"/>
      </w:pPr>
    </w:lvl>
    <w:lvl w:ilvl="2" w:tplc="8A8A4254">
      <w:start w:val="1"/>
      <w:numFmt w:val="lowerRoman"/>
      <w:lvlText w:val="%3."/>
      <w:lvlJc w:val="right"/>
      <w:pPr>
        <w:ind w:left="2160" w:hanging="180"/>
      </w:pPr>
    </w:lvl>
    <w:lvl w:ilvl="3" w:tplc="1E30937E">
      <w:start w:val="1"/>
      <w:numFmt w:val="decimal"/>
      <w:lvlText w:val="%4."/>
      <w:lvlJc w:val="left"/>
      <w:pPr>
        <w:ind w:left="2880" w:hanging="360"/>
      </w:pPr>
    </w:lvl>
    <w:lvl w:ilvl="4" w:tplc="D3D8AFBC">
      <w:start w:val="1"/>
      <w:numFmt w:val="lowerLetter"/>
      <w:lvlText w:val="%5."/>
      <w:lvlJc w:val="left"/>
      <w:pPr>
        <w:ind w:left="3600" w:hanging="360"/>
      </w:pPr>
    </w:lvl>
    <w:lvl w:ilvl="5" w:tplc="6E30B94E">
      <w:start w:val="1"/>
      <w:numFmt w:val="lowerRoman"/>
      <w:lvlText w:val="%6."/>
      <w:lvlJc w:val="right"/>
      <w:pPr>
        <w:ind w:left="4320" w:hanging="180"/>
      </w:pPr>
    </w:lvl>
    <w:lvl w:ilvl="6" w:tplc="76563C8A">
      <w:start w:val="1"/>
      <w:numFmt w:val="decimal"/>
      <w:lvlText w:val="%7."/>
      <w:lvlJc w:val="left"/>
      <w:pPr>
        <w:ind w:left="5040" w:hanging="360"/>
      </w:pPr>
    </w:lvl>
    <w:lvl w:ilvl="7" w:tplc="04AECC78">
      <w:start w:val="1"/>
      <w:numFmt w:val="lowerLetter"/>
      <w:lvlText w:val="%8."/>
      <w:lvlJc w:val="left"/>
      <w:pPr>
        <w:ind w:left="5760" w:hanging="360"/>
      </w:pPr>
    </w:lvl>
    <w:lvl w:ilvl="8" w:tplc="D30E6DA0">
      <w:start w:val="1"/>
      <w:numFmt w:val="lowerRoman"/>
      <w:lvlText w:val="%9."/>
      <w:lvlJc w:val="right"/>
      <w:pPr>
        <w:ind w:left="6480" w:hanging="180"/>
      </w:pPr>
    </w:lvl>
  </w:abstractNum>
  <w:abstractNum w:abstractNumId="9" w15:restartNumberingAfterBreak="0">
    <w:nsid w:val="1DDA7D97"/>
    <w:multiLevelType w:val="hybridMultilevel"/>
    <w:tmpl w:val="1FB0101A"/>
    <w:lvl w:ilvl="0" w:tplc="04250001">
      <w:start w:val="1"/>
      <w:numFmt w:val="bullet"/>
      <w:lvlText w:val=""/>
      <w:lvlJc w:val="left"/>
      <w:pPr>
        <w:ind w:left="720" w:hanging="360"/>
      </w:pPr>
      <w:rPr>
        <w:rFonts w:hint="default" w:ascii="Symbol" w:hAnsi="Symbol"/>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0965482"/>
    <w:multiLevelType w:val="hybridMultilevel"/>
    <w:tmpl w:val="8FE02B76"/>
    <w:lvl w:ilvl="0" w:tplc="B1F48DAC">
      <w:start w:val="1"/>
      <w:numFmt w:val="lowerLetter"/>
      <w:lvlText w:val="%1)"/>
      <w:lvlJc w:val="left"/>
      <w:pPr>
        <w:ind w:left="360" w:hanging="360"/>
      </w:pPr>
      <w:rPr>
        <w:rFonts w:hint="default"/>
        <w:sz w:val="24"/>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20FF1B19"/>
    <w:multiLevelType w:val="hybridMultilevel"/>
    <w:tmpl w:val="A3B84A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20F4975"/>
    <w:multiLevelType w:val="hybridMultilevel"/>
    <w:tmpl w:val="AEF2F1C6"/>
    <w:lvl w:ilvl="0" w:tplc="04250001">
      <w:start w:val="20"/>
      <w:numFmt w:val="bullet"/>
      <w:lvlText w:val=""/>
      <w:lvlJc w:val="left"/>
      <w:pPr>
        <w:ind w:left="720" w:hanging="360"/>
      </w:pPr>
      <w:rPr>
        <w:rFonts w:hint="default" w:ascii="Symbol" w:hAnsi="Symbol" w:eastAsia="Times New Roman" w:cs="Times New Roman"/>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3" w15:restartNumberingAfterBreak="0">
    <w:nsid w:val="234C4CEE"/>
    <w:multiLevelType w:val="hybridMultilevel"/>
    <w:tmpl w:val="C88C5A36"/>
    <w:lvl w:ilvl="0" w:tplc="AC34D632">
      <w:start w:val="2"/>
      <w:numFmt w:val="bullet"/>
      <w:lvlText w:val="•"/>
      <w:lvlJc w:val="left"/>
      <w:pPr>
        <w:ind w:left="1080" w:hanging="720"/>
      </w:pPr>
      <w:rPr>
        <w:rFonts w:hint="default" w:ascii="Times New Roman" w:hAnsi="Times New Roman" w:eastAsia="Times New Roman" w:cs="Times New Roman"/>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4" w15:restartNumberingAfterBreak="0">
    <w:nsid w:val="248A2CC9"/>
    <w:multiLevelType w:val="hybridMultilevel"/>
    <w:tmpl w:val="44A4CE4E"/>
    <w:lvl w:ilvl="0" w:tplc="11C625C6">
      <w:start w:val="1"/>
      <w:numFmt w:val="lowerLetter"/>
      <w:lvlText w:val="%1)"/>
      <w:lvlJc w:val="left"/>
      <w:pPr>
        <w:ind w:left="360" w:hanging="360"/>
      </w:pPr>
    </w:lvl>
    <w:lvl w:ilvl="1" w:tplc="A3EACE58">
      <w:start w:val="1"/>
      <w:numFmt w:val="lowerLetter"/>
      <w:lvlText w:val="%2."/>
      <w:lvlJc w:val="left"/>
      <w:pPr>
        <w:ind w:left="1080" w:hanging="360"/>
      </w:pPr>
    </w:lvl>
    <w:lvl w:ilvl="2" w:tplc="A1FA616C">
      <w:start w:val="1"/>
      <w:numFmt w:val="lowerRoman"/>
      <w:lvlText w:val="%3."/>
      <w:lvlJc w:val="right"/>
      <w:pPr>
        <w:ind w:left="1800" w:hanging="180"/>
      </w:pPr>
    </w:lvl>
    <w:lvl w:ilvl="3" w:tplc="ED9E7536">
      <w:start w:val="1"/>
      <w:numFmt w:val="decimal"/>
      <w:lvlText w:val="%4."/>
      <w:lvlJc w:val="left"/>
      <w:pPr>
        <w:ind w:left="2520" w:hanging="360"/>
      </w:pPr>
    </w:lvl>
    <w:lvl w:ilvl="4" w:tplc="3E744DDC">
      <w:start w:val="1"/>
      <w:numFmt w:val="lowerLetter"/>
      <w:lvlText w:val="%5."/>
      <w:lvlJc w:val="left"/>
      <w:pPr>
        <w:ind w:left="3240" w:hanging="360"/>
      </w:pPr>
    </w:lvl>
    <w:lvl w:ilvl="5" w:tplc="426213F0">
      <w:start w:val="1"/>
      <w:numFmt w:val="lowerRoman"/>
      <w:lvlText w:val="%6."/>
      <w:lvlJc w:val="right"/>
      <w:pPr>
        <w:ind w:left="3960" w:hanging="180"/>
      </w:pPr>
    </w:lvl>
    <w:lvl w:ilvl="6" w:tplc="4DFE73EE">
      <w:start w:val="1"/>
      <w:numFmt w:val="decimal"/>
      <w:lvlText w:val="%7."/>
      <w:lvlJc w:val="left"/>
      <w:pPr>
        <w:ind w:left="4680" w:hanging="360"/>
      </w:pPr>
    </w:lvl>
    <w:lvl w:ilvl="7" w:tplc="DF7E9DFC">
      <w:start w:val="1"/>
      <w:numFmt w:val="lowerLetter"/>
      <w:lvlText w:val="%8."/>
      <w:lvlJc w:val="left"/>
      <w:pPr>
        <w:ind w:left="5400" w:hanging="360"/>
      </w:pPr>
    </w:lvl>
    <w:lvl w:ilvl="8" w:tplc="76B6B814">
      <w:start w:val="1"/>
      <w:numFmt w:val="lowerRoman"/>
      <w:lvlText w:val="%9."/>
      <w:lvlJc w:val="right"/>
      <w:pPr>
        <w:ind w:left="6120" w:hanging="180"/>
      </w:pPr>
    </w:lvl>
  </w:abstractNum>
  <w:abstractNum w:abstractNumId="15" w15:restartNumberingAfterBreak="0">
    <w:nsid w:val="2A6F0DF7"/>
    <w:multiLevelType w:val="hybridMultilevel"/>
    <w:tmpl w:val="1A8A798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B03DC7E"/>
    <w:multiLevelType w:val="hybridMultilevel"/>
    <w:tmpl w:val="A5C61852"/>
    <w:lvl w:ilvl="0" w:tplc="576A176E">
      <w:start w:val="1"/>
      <w:numFmt w:val="upperLetter"/>
      <w:lvlText w:val="%1)"/>
      <w:lvlJc w:val="left"/>
      <w:pPr>
        <w:ind w:left="720" w:hanging="360"/>
      </w:pPr>
    </w:lvl>
    <w:lvl w:ilvl="1" w:tplc="4E5CAA0A">
      <w:start w:val="1"/>
      <w:numFmt w:val="lowerLetter"/>
      <w:lvlText w:val="%2."/>
      <w:lvlJc w:val="left"/>
      <w:pPr>
        <w:ind w:left="1440" w:hanging="360"/>
      </w:pPr>
    </w:lvl>
    <w:lvl w:ilvl="2" w:tplc="E854624C">
      <w:start w:val="1"/>
      <w:numFmt w:val="lowerRoman"/>
      <w:lvlText w:val="%3."/>
      <w:lvlJc w:val="right"/>
      <w:pPr>
        <w:ind w:left="2160" w:hanging="180"/>
      </w:pPr>
    </w:lvl>
    <w:lvl w:ilvl="3" w:tplc="8F72AFE6">
      <w:start w:val="1"/>
      <w:numFmt w:val="decimal"/>
      <w:lvlText w:val="%4."/>
      <w:lvlJc w:val="left"/>
      <w:pPr>
        <w:ind w:left="2880" w:hanging="360"/>
      </w:pPr>
    </w:lvl>
    <w:lvl w:ilvl="4" w:tplc="ADFC3EB2">
      <w:start w:val="1"/>
      <w:numFmt w:val="lowerLetter"/>
      <w:lvlText w:val="%5."/>
      <w:lvlJc w:val="left"/>
      <w:pPr>
        <w:ind w:left="3600" w:hanging="360"/>
      </w:pPr>
    </w:lvl>
    <w:lvl w:ilvl="5" w:tplc="83E8D382">
      <w:start w:val="1"/>
      <w:numFmt w:val="lowerRoman"/>
      <w:lvlText w:val="%6."/>
      <w:lvlJc w:val="right"/>
      <w:pPr>
        <w:ind w:left="4320" w:hanging="180"/>
      </w:pPr>
    </w:lvl>
    <w:lvl w:ilvl="6" w:tplc="CCBE2E72">
      <w:start w:val="1"/>
      <w:numFmt w:val="decimal"/>
      <w:lvlText w:val="%7."/>
      <w:lvlJc w:val="left"/>
      <w:pPr>
        <w:ind w:left="5040" w:hanging="360"/>
      </w:pPr>
    </w:lvl>
    <w:lvl w:ilvl="7" w:tplc="2D6C050A">
      <w:start w:val="1"/>
      <w:numFmt w:val="lowerLetter"/>
      <w:lvlText w:val="%8."/>
      <w:lvlJc w:val="left"/>
      <w:pPr>
        <w:ind w:left="5760" w:hanging="360"/>
      </w:pPr>
    </w:lvl>
    <w:lvl w:ilvl="8" w:tplc="CDF842E4">
      <w:start w:val="1"/>
      <w:numFmt w:val="lowerRoman"/>
      <w:lvlText w:val="%9."/>
      <w:lvlJc w:val="right"/>
      <w:pPr>
        <w:ind w:left="6480" w:hanging="180"/>
      </w:pPr>
    </w:lvl>
  </w:abstractNum>
  <w:abstractNum w:abstractNumId="17" w15:restartNumberingAfterBreak="0">
    <w:nsid w:val="3107226F"/>
    <w:multiLevelType w:val="hybridMultilevel"/>
    <w:tmpl w:val="C3D20028"/>
    <w:lvl w:ilvl="0" w:tplc="49C2E836">
      <w:start w:val="1"/>
      <w:numFmt w:val="lowerLetter"/>
      <w:lvlText w:val="%1)"/>
      <w:lvlJc w:val="left"/>
      <w:pPr>
        <w:ind w:left="1822" w:hanging="360"/>
      </w:pPr>
      <w:rPr>
        <w:rFonts w:hint="default"/>
        <w:sz w:val="22"/>
        <w:szCs w:val="22"/>
      </w:rPr>
    </w:lvl>
    <w:lvl w:ilvl="1" w:tplc="04250019" w:tentative="1">
      <w:start w:val="1"/>
      <w:numFmt w:val="lowerLetter"/>
      <w:lvlText w:val="%2."/>
      <w:lvlJc w:val="left"/>
      <w:pPr>
        <w:ind w:left="2542" w:hanging="360"/>
      </w:pPr>
    </w:lvl>
    <w:lvl w:ilvl="2" w:tplc="0425001B" w:tentative="1">
      <w:start w:val="1"/>
      <w:numFmt w:val="lowerRoman"/>
      <w:lvlText w:val="%3."/>
      <w:lvlJc w:val="right"/>
      <w:pPr>
        <w:ind w:left="3262" w:hanging="180"/>
      </w:pPr>
    </w:lvl>
    <w:lvl w:ilvl="3" w:tplc="0425000F" w:tentative="1">
      <w:start w:val="1"/>
      <w:numFmt w:val="decimal"/>
      <w:lvlText w:val="%4."/>
      <w:lvlJc w:val="left"/>
      <w:pPr>
        <w:ind w:left="3982" w:hanging="360"/>
      </w:pPr>
    </w:lvl>
    <w:lvl w:ilvl="4" w:tplc="04250019" w:tentative="1">
      <w:start w:val="1"/>
      <w:numFmt w:val="lowerLetter"/>
      <w:lvlText w:val="%5."/>
      <w:lvlJc w:val="left"/>
      <w:pPr>
        <w:ind w:left="4702" w:hanging="360"/>
      </w:pPr>
    </w:lvl>
    <w:lvl w:ilvl="5" w:tplc="0425001B" w:tentative="1">
      <w:start w:val="1"/>
      <w:numFmt w:val="lowerRoman"/>
      <w:lvlText w:val="%6."/>
      <w:lvlJc w:val="right"/>
      <w:pPr>
        <w:ind w:left="5422" w:hanging="180"/>
      </w:pPr>
    </w:lvl>
    <w:lvl w:ilvl="6" w:tplc="0425000F" w:tentative="1">
      <w:start w:val="1"/>
      <w:numFmt w:val="decimal"/>
      <w:lvlText w:val="%7."/>
      <w:lvlJc w:val="left"/>
      <w:pPr>
        <w:ind w:left="6142" w:hanging="360"/>
      </w:pPr>
    </w:lvl>
    <w:lvl w:ilvl="7" w:tplc="04250019" w:tentative="1">
      <w:start w:val="1"/>
      <w:numFmt w:val="lowerLetter"/>
      <w:lvlText w:val="%8."/>
      <w:lvlJc w:val="left"/>
      <w:pPr>
        <w:ind w:left="6862" w:hanging="360"/>
      </w:pPr>
    </w:lvl>
    <w:lvl w:ilvl="8" w:tplc="0425001B" w:tentative="1">
      <w:start w:val="1"/>
      <w:numFmt w:val="lowerRoman"/>
      <w:lvlText w:val="%9."/>
      <w:lvlJc w:val="right"/>
      <w:pPr>
        <w:ind w:left="7582" w:hanging="180"/>
      </w:pPr>
    </w:lvl>
  </w:abstractNum>
  <w:abstractNum w:abstractNumId="18" w15:restartNumberingAfterBreak="0">
    <w:nsid w:val="3341026C"/>
    <w:multiLevelType w:val="hybridMultilevel"/>
    <w:tmpl w:val="D75A1154"/>
    <w:lvl w:ilvl="0" w:tplc="40067170">
      <w:start w:val="1"/>
      <w:numFmt w:val="lowerLetter"/>
      <w:lvlText w:val="%1)"/>
      <w:lvlJc w:val="left"/>
      <w:pPr>
        <w:ind w:left="360" w:hanging="360"/>
      </w:pPr>
      <w:rPr>
        <w:rFonts w:hint="default"/>
        <w:sz w:val="22"/>
        <w:szCs w:val="22"/>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38B41317"/>
    <w:multiLevelType w:val="hybridMultilevel"/>
    <w:tmpl w:val="1A707A4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0" w15:restartNumberingAfterBreak="0">
    <w:nsid w:val="3D96698F"/>
    <w:multiLevelType w:val="hybridMultilevel"/>
    <w:tmpl w:val="29E6C44A"/>
    <w:lvl w:ilvl="0" w:tplc="6BD8C644">
      <w:start w:val="1"/>
      <w:numFmt w:val="decimal"/>
      <w:lvlText w:val="%1)"/>
      <w:lvlJc w:val="left"/>
      <w:pPr>
        <w:ind w:left="360" w:hanging="360"/>
      </w:pPr>
      <w:rPr>
        <w:rFonts w:hint="default" w:ascii="Times New Roman" w:hAnsi="Times New Roman" w:cs="Times New Roman"/>
        <w:sz w:val="24"/>
        <w:szCs w:val="24"/>
      </w:rPr>
    </w:lvl>
    <w:lvl w:ilvl="1" w:tplc="9850B49E">
      <w:start w:val="1"/>
      <w:numFmt w:val="lowerLetter"/>
      <w:lvlText w:val="%2."/>
      <w:lvlJc w:val="left"/>
      <w:pPr>
        <w:ind w:left="1080" w:hanging="360"/>
      </w:pPr>
      <w:rPr>
        <w:sz w:val="22"/>
        <w:szCs w:val="22"/>
      </w:rPr>
    </w:lvl>
    <w:lvl w:ilvl="2" w:tplc="36AA701A">
      <w:start w:val="1"/>
      <w:numFmt w:val="lowerRoman"/>
      <w:lvlText w:val="%3."/>
      <w:lvlJc w:val="right"/>
      <w:pPr>
        <w:ind w:left="1800" w:hanging="180"/>
      </w:pPr>
    </w:lvl>
    <w:lvl w:ilvl="3" w:tplc="114E1D80">
      <w:start w:val="1"/>
      <w:numFmt w:val="decimal"/>
      <w:lvlText w:val="%4."/>
      <w:lvlJc w:val="left"/>
      <w:pPr>
        <w:ind w:left="2520" w:hanging="360"/>
      </w:pPr>
    </w:lvl>
    <w:lvl w:ilvl="4" w:tplc="FECEA918">
      <w:start w:val="1"/>
      <w:numFmt w:val="lowerLetter"/>
      <w:lvlText w:val="%5."/>
      <w:lvlJc w:val="left"/>
      <w:pPr>
        <w:ind w:left="3240" w:hanging="360"/>
      </w:pPr>
    </w:lvl>
    <w:lvl w:ilvl="5" w:tplc="90DE2D92">
      <w:start w:val="1"/>
      <w:numFmt w:val="lowerRoman"/>
      <w:lvlText w:val="%6."/>
      <w:lvlJc w:val="right"/>
      <w:pPr>
        <w:ind w:left="3960" w:hanging="180"/>
      </w:pPr>
    </w:lvl>
    <w:lvl w:ilvl="6" w:tplc="860C072C">
      <w:start w:val="1"/>
      <w:numFmt w:val="decimal"/>
      <w:lvlText w:val="%7."/>
      <w:lvlJc w:val="left"/>
      <w:pPr>
        <w:ind w:left="4680" w:hanging="360"/>
      </w:pPr>
    </w:lvl>
    <w:lvl w:ilvl="7" w:tplc="6A108068">
      <w:start w:val="1"/>
      <w:numFmt w:val="lowerLetter"/>
      <w:lvlText w:val="%8."/>
      <w:lvlJc w:val="left"/>
      <w:pPr>
        <w:ind w:left="5400" w:hanging="360"/>
      </w:pPr>
    </w:lvl>
    <w:lvl w:ilvl="8" w:tplc="89F882A6">
      <w:start w:val="1"/>
      <w:numFmt w:val="lowerRoman"/>
      <w:lvlText w:val="%9."/>
      <w:lvlJc w:val="right"/>
      <w:pPr>
        <w:ind w:left="6120" w:hanging="180"/>
      </w:pPr>
    </w:lvl>
  </w:abstractNum>
  <w:abstractNum w:abstractNumId="21" w15:restartNumberingAfterBreak="0">
    <w:nsid w:val="3E0E70E9"/>
    <w:multiLevelType w:val="hybridMultilevel"/>
    <w:tmpl w:val="F2F89954"/>
    <w:lvl w:ilvl="0" w:tplc="04250001">
      <w:start w:val="1"/>
      <w:numFmt w:val="bullet"/>
      <w:lvlText w:val=""/>
      <w:lvlJc w:val="left"/>
      <w:pPr>
        <w:ind w:left="360" w:hanging="360"/>
      </w:pPr>
      <w:rPr>
        <w:rFonts w:hint="default" w:ascii="Symbol" w:hAnsi="Symbol"/>
      </w:rPr>
    </w:lvl>
    <w:lvl w:ilvl="1" w:tplc="04250003" w:tentative="1">
      <w:start w:val="1"/>
      <w:numFmt w:val="bullet"/>
      <w:lvlText w:val="o"/>
      <w:lvlJc w:val="left"/>
      <w:pPr>
        <w:ind w:left="1080" w:hanging="360"/>
      </w:pPr>
      <w:rPr>
        <w:rFonts w:hint="default" w:ascii="Courier New" w:hAnsi="Courier New" w:cs="Courier New"/>
      </w:rPr>
    </w:lvl>
    <w:lvl w:ilvl="2" w:tplc="04250005" w:tentative="1">
      <w:start w:val="1"/>
      <w:numFmt w:val="bullet"/>
      <w:lvlText w:val=""/>
      <w:lvlJc w:val="left"/>
      <w:pPr>
        <w:ind w:left="1800" w:hanging="360"/>
      </w:pPr>
      <w:rPr>
        <w:rFonts w:hint="default" w:ascii="Wingdings" w:hAnsi="Wingdings"/>
      </w:rPr>
    </w:lvl>
    <w:lvl w:ilvl="3" w:tplc="04250001" w:tentative="1">
      <w:start w:val="1"/>
      <w:numFmt w:val="bullet"/>
      <w:lvlText w:val=""/>
      <w:lvlJc w:val="left"/>
      <w:pPr>
        <w:ind w:left="2520" w:hanging="360"/>
      </w:pPr>
      <w:rPr>
        <w:rFonts w:hint="default" w:ascii="Symbol" w:hAnsi="Symbol"/>
      </w:rPr>
    </w:lvl>
    <w:lvl w:ilvl="4" w:tplc="04250003" w:tentative="1">
      <w:start w:val="1"/>
      <w:numFmt w:val="bullet"/>
      <w:lvlText w:val="o"/>
      <w:lvlJc w:val="left"/>
      <w:pPr>
        <w:ind w:left="3240" w:hanging="360"/>
      </w:pPr>
      <w:rPr>
        <w:rFonts w:hint="default" w:ascii="Courier New" w:hAnsi="Courier New" w:cs="Courier New"/>
      </w:rPr>
    </w:lvl>
    <w:lvl w:ilvl="5" w:tplc="04250005" w:tentative="1">
      <w:start w:val="1"/>
      <w:numFmt w:val="bullet"/>
      <w:lvlText w:val=""/>
      <w:lvlJc w:val="left"/>
      <w:pPr>
        <w:ind w:left="3960" w:hanging="360"/>
      </w:pPr>
      <w:rPr>
        <w:rFonts w:hint="default" w:ascii="Wingdings" w:hAnsi="Wingdings"/>
      </w:rPr>
    </w:lvl>
    <w:lvl w:ilvl="6" w:tplc="04250001" w:tentative="1">
      <w:start w:val="1"/>
      <w:numFmt w:val="bullet"/>
      <w:lvlText w:val=""/>
      <w:lvlJc w:val="left"/>
      <w:pPr>
        <w:ind w:left="4680" w:hanging="360"/>
      </w:pPr>
      <w:rPr>
        <w:rFonts w:hint="default" w:ascii="Symbol" w:hAnsi="Symbol"/>
      </w:rPr>
    </w:lvl>
    <w:lvl w:ilvl="7" w:tplc="04250003" w:tentative="1">
      <w:start w:val="1"/>
      <w:numFmt w:val="bullet"/>
      <w:lvlText w:val="o"/>
      <w:lvlJc w:val="left"/>
      <w:pPr>
        <w:ind w:left="5400" w:hanging="360"/>
      </w:pPr>
      <w:rPr>
        <w:rFonts w:hint="default" w:ascii="Courier New" w:hAnsi="Courier New" w:cs="Courier New"/>
      </w:rPr>
    </w:lvl>
    <w:lvl w:ilvl="8" w:tplc="04250005" w:tentative="1">
      <w:start w:val="1"/>
      <w:numFmt w:val="bullet"/>
      <w:lvlText w:val=""/>
      <w:lvlJc w:val="left"/>
      <w:pPr>
        <w:ind w:left="6120" w:hanging="360"/>
      </w:pPr>
      <w:rPr>
        <w:rFonts w:hint="default" w:ascii="Wingdings" w:hAnsi="Wingdings"/>
      </w:rPr>
    </w:lvl>
  </w:abstractNum>
  <w:abstractNum w:abstractNumId="22" w15:restartNumberingAfterBreak="0">
    <w:nsid w:val="456D2ECA"/>
    <w:multiLevelType w:val="hybridMultilevel"/>
    <w:tmpl w:val="5754860E"/>
    <w:lvl w:ilvl="0" w:tplc="6264F184">
      <w:start w:val="1"/>
      <w:numFmt w:val="lowerLetter"/>
      <w:lvlText w:val="%1)"/>
      <w:lvlJc w:val="left"/>
      <w:pPr>
        <w:ind w:left="360" w:hanging="360"/>
      </w:pPr>
      <w:rPr>
        <w:rFonts w:hint="default"/>
        <w:sz w:val="22"/>
        <w:szCs w:val="20"/>
        <w:u w:val="single"/>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4696C1A0"/>
    <w:multiLevelType w:val="hybridMultilevel"/>
    <w:tmpl w:val="6A584214"/>
    <w:lvl w:ilvl="0" w:tplc="71A2C7B6">
      <w:start w:val="1"/>
      <w:numFmt w:val="lowerLetter"/>
      <w:lvlText w:val="%1)"/>
      <w:lvlJc w:val="left"/>
      <w:pPr>
        <w:ind w:left="720" w:hanging="360"/>
      </w:pPr>
    </w:lvl>
    <w:lvl w:ilvl="1" w:tplc="2D5807C2">
      <w:start w:val="1"/>
      <w:numFmt w:val="lowerLetter"/>
      <w:lvlText w:val="%2."/>
      <w:lvlJc w:val="left"/>
      <w:pPr>
        <w:ind w:left="1440" w:hanging="360"/>
      </w:pPr>
    </w:lvl>
    <w:lvl w:ilvl="2" w:tplc="FB3A844A">
      <w:start w:val="1"/>
      <w:numFmt w:val="lowerRoman"/>
      <w:lvlText w:val="%3."/>
      <w:lvlJc w:val="right"/>
      <w:pPr>
        <w:ind w:left="2160" w:hanging="180"/>
      </w:pPr>
    </w:lvl>
    <w:lvl w:ilvl="3" w:tplc="9DC4D7A0">
      <w:start w:val="1"/>
      <w:numFmt w:val="decimal"/>
      <w:lvlText w:val="%4."/>
      <w:lvlJc w:val="left"/>
      <w:pPr>
        <w:ind w:left="2880" w:hanging="360"/>
      </w:pPr>
    </w:lvl>
    <w:lvl w:ilvl="4" w:tplc="B6DA5A84">
      <w:start w:val="1"/>
      <w:numFmt w:val="lowerLetter"/>
      <w:lvlText w:val="%5."/>
      <w:lvlJc w:val="left"/>
      <w:pPr>
        <w:ind w:left="3600" w:hanging="360"/>
      </w:pPr>
    </w:lvl>
    <w:lvl w:ilvl="5" w:tplc="FCBC5B12">
      <w:start w:val="1"/>
      <w:numFmt w:val="lowerRoman"/>
      <w:lvlText w:val="%6."/>
      <w:lvlJc w:val="right"/>
      <w:pPr>
        <w:ind w:left="4320" w:hanging="180"/>
      </w:pPr>
    </w:lvl>
    <w:lvl w:ilvl="6" w:tplc="16447E12">
      <w:start w:val="1"/>
      <w:numFmt w:val="decimal"/>
      <w:lvlText w:val="%7."/>
      <w:lvlJc w:val="left"/>
      <w:pPr>
        <w:ind w:left="5040" w:hanging="360"/>
      </w:pPr>
    </w:lvl>
    <w:lvl w:ilvl="7" w:tplc="DFF20406">
      <w:start w:val="1"/>
      <w:numFmt w:val="lowerLetter"/>
      <w:lvlText w:val="%8."/>
      <w:lvlJc w:val="left"/>
      <w:pPr>
        <w:ind w:left="5760" w:hanging="360"/>
      </w:pPr>
    </w:lvl>
    <w:lvl w:ilvl="8" w:tplc="95988D08">
      <w:start w:val="1"/>
      <w:numFmt w:val="lowerRoman"/>
      <w:lvlText w:val="%9."/>
      <w:lvlJc w:val="right"/>
      <w:pPr>
        <w:ind w:left="6480" w:hanging="180"/>
      </w:pPr>
    </w:lvl>
  </w:abstractNum>
  <w:abstractNum w:abstractNumId="24" w15:restartNumberingAfterBreak="0">
    <w:nsid w:val="485CA89A"/>
    <w:multiLevelType w:val="hybridMultilevel"/>
    <w:tmpl w:val="F7B81224"/>
    <w:lvl w:ilvl="0" w:tplc="4E94FA62">
      <w:start w:val="1"/>
      <w:numFmt w:val="lowerLetter"/>
      <w:lvlText w:val="%1)"/>
      <w:lvlJc w:val="left"/>
      <w:pPr>
        <w:ind w:left="720" w:hanging="360"/>
      </w:pPr>
      <w:rPr>
        <w:rFonts w:hint="default" w:ascii="Times New Roman" w:hAnsi="Times New Roman" w:cs="Times New Roman"/>
        <w:sz w:val="22"/>
        <w:szCs w:val="22"/>
      </w:rPr>
    </w:lvl>
    <w:lvl w:ilvl="1" w:tplc="BB844C82">
      <w:start w:val="1"/>
      <w:numFmt w:val="lowerLetter"/>
      <w:lvlText w:val="%2."/>
      <w:lvlJc w:val="left"/>
      <w:pPr>
        <w:ind w:left="1440" w:hanging="360"/>
      </w:pPr>
    </w:lvl>
    <w:lvl w:ilvl="2" w:tplc="A4ACC54C">
      <w:start w:val="1"/>
      <w:numFmt w:val="lowerRoman"/>
      <w:lvlText w:val="%3."/>
      <w:lvlJc w:val="right"/>
      <w:pPr>
        <w:ind w:left="2160" w:hanging="180"/>
      </w:pPr>
    </w:lvl>
    <w:lvl w:ilvl="3" w:tplc="AB28C18E">
      <w:start w:val="1"/>
      <w:numFmt w:val="decimal"/>
      <w:lvlText w:val="%4."/>
      <w:lvlJc w:val="left"/>
      <w:pPr>
        <w:ind w:left="2880" w:hanging="360"/>
      </w:pPr>
    </w:lvl>
    <w:lvl w:ilvl="4" w:tplc="1B446CC0">
      <w:start w:val="1"/>
      <w:numFmt w:val="lowerLetter"/>
      <w:lvlText w:val="%5."/>
      <w:lvlJc w:val="left"/>
      <w:pPr>
        <w:ind w:left="3600" w:hanging="360"/>
      </w:pPr>
    </w:lvl>
    <w:lvl w:ilvl="5" w:tplc="9D2E697E">
      <w:start w:val="1"/>
      <w:numFmt w:val="lowerRoman"/>
      <w:lvlText w:val="%6."/>
      <w:lvlJc w:val="right"/>
      <w:pPr>
        <w:ind w:left="4320" w:hanging="180"/>
      </w:pPr>
    </w:lvl>
    <w:lvl w:ilvl="6" w:tplc="8A706AE0">
      <w:start w:val="1"/>
      <w:numFmt w:val="decimal"/>
      <w:lvlText w:val="%7."/>
      <w:lvlJc w:val="left"/>
      <w:pPr>
        <w:ind w:left="5040" w:hanging="360"/>
      </w:pPr>
    </w:lvl>
    <w:lvl w:ilvl="7" w:tplc="A0E86996">
      <w:start w:val="1"/>
      <w:numFmt w:val="lowerLetter"/>
      <w:lvlText w:val="%8."/>
      <w:lvlJc w:val="left"/>
      <w:pPr>
        <w:ind w:left="5760" w:hanging="360"/>
      </w:pPr>
    </w:lvl>
    <w:lvl w:ilvl="8" w:tplc="163A201E">
      <w:start w:val="1"/>
      <w:numFmt w:val="lowerRoman"/>
      <w:lvlText w:val="%9."/>
      <w:lvlJc w:val="right"/>
      <w:pPr>
        <w:ind w:left="6480" w:hanging="180"/>
      </w:pPr>
    </w:lvl>
  </w:abstractNum>
  <w:abstractNum w:abstractNumId="25"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5D75F9A"/>
    <w:multiLevelType w:val="hybridMultilevel"/>
    <w:tmpl w:val="C7D01BAE"/>
    <w:lvl w:ilvl="0" w:tplc="B2DE98C8">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6780555"/>
    <w:multiLevelType w:val="hybridMultilevel"/>
    <w:tmpl w:val="75D4B58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E432648"/>
    <w:multiLevelType w:val="hybridMultilevel"/>
    <w:tmpl w:val="764A6AE8"/>
    <w:lvl w:ilvl="0" w:tplc="C7C69C20">
      <w:start w:val="1"/>
      <w:numFmt w:val="upperLetter"/>
      <w:lvlText w:val="%1)"/>
      <w:lvlJc w:val="left"/>
      <w:pPr>
        <w:ind w:left="720" w:hanging="360"/>
      </w:pPr>
    </w:lvl>
    <w:lvl w:ilvl="1" w:tplc="FB1E5E3E">
      <w:start w:val="1"/>
      <w:numFmt w:val="lowerLetter"/>
      <w:lvlText w:val="%2."/>
      <w:lvlJc w:val="left"/>
      <w:pPr>
        <w:ind w:left="1440" w:hanging="360"/>
      </w:pPr>
    </w:lvl>
    <w:lvl w:ilvl="2" w:tplc="D8BE70F2">
      <w:start w:val="1"/>
      <w:numFmt w:val="lowerRoman"/>
      <w:lvlText w:val="%3."/>
      <w:lvlJc w:val="right"/>
      <w:pPr>
        <w:ind w:left="2160" w:hanging="180"/>
      </w:pPr>
    </w:lvl>
    <w:lvl w:ilvl="3" w:tplc="5F1E8D78">
      <w:start w:val="1"/>
      <w:numFmt w:val="decimal"/>
      <w:lvlText w:val="%4."/>
      <w:lvlJc w:val="left"/>
      <w:pPr>
        <w:ind w:left="2880" w:hanging="360"/>
      </w:pPr>
    </w:lvl>
    <w:lvl w:ilvl="4" w:tplc="98B865BA">
      <w:start w:val="1"/>
      <w:numFmt w:val="lowerLetter"/>
      <w:lvlText w:val="%5."/>
      <w:lvlJc w:val="left"/>
      <w:pPr>
        <w:ind w:left="3600" w:hanging="360"/>
      </w:pPr>
    </w:lvl>
    <w:lvl w:ilvl="5" w:tplc="00C4D5D8">
      <w:start w:val="1"/>
      <w:numFmt w:val="lowerRoman"/>
      <w:lvlText w:val="%6."/>
      <w:lvlJc w:val="right"/>
      <w:pPr>
        <w:ind w:left="4320" w:hanging="180"/>
      </w:pPr>
    </w:lvl>
    <w:lvl w:ilvl="6" w:tplc="74E618B6">
      <w:start w:val="1"/>
      <w:numFmt w:val="decimal"/>
      <w:lvlText w:val="%7."/>
      <w:lvlJc w:val="left"/>
      <w:pPr>
        <w:ind w:left="5040" w:hanging="360"/>
      </w:pPr>
    </w:lvl>
    <w:lvl w:ilvl="7" w:tplc="5E5A2490">
      <w:start w:val="1"/>
      <w:numFmt w:val="lowerLetter"/>
      <w:lvlText w:val="%8."/>
      <w:lvlJc w:val="left"/>
      <w:pPr>
        <w:ind w:left="5760" w:hanging="360"/>
      </w:pPr>
    </w:lvl>
    <w:lvl w:ilvl="8" w:tplc="041014C6">
      <w:start w:val="1"/>
      <w:numFmt w:val="lowerRoman"/>
      <w:lvlText w:val="%9."/>
      <w:lvlJc w:val="right"/>
      <w:pPr>
        <w:ind w:left="6480" w:hanging="180"/>
      </w:pPr>
    </w:lvl>
  </w:abstractNum>
  <w:abstractNum w:abstractNumId="29" w15:restartNumberingAfterBreak="0">
    <w:nsid w:val="62BB72BF"/>
    <w:multiLevelType w:val="multilevel"/>
    <w:tmpl w:val="F49818F8"/>
    <w:lvl w:ilvl="0">
      <w:start w:val="1"/>
      <w:numFmt w:val="decimal"/>
      <w:lvlText w:val="%1."/>
      <w:lvlJc w:val="left"/>
      <w:pPr>
        <w:ind w:left="360" w:hanging="360"/>
      </w:pPr>
      <w:rPr>
        <w:rFonts w:hint="default"/>
        <w:b/>
        <w:bCs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13F6C4"/>
    <w:multiLevelType w:val="hybridMultilevel"/>
    <w:tmpl w:val="F95E36EE"/>
    <w:lvl w:ilvl="0" w:tplc="9B442324">
      <w:start w:val="1"/>
      <w:numFmt w:val="lowerLetter"/>
      <w:lvlText w:val="%1)"/>
      <w:lvlJc w:val="left"/>
      <w:pPr>
        <w:ind w:left="360" w:hanging="360"/>
      </w:pPr>
      <w:rPr>
        <w:sz w:val="22"/>
        <w:szCs w:val="22"/>
      </w:rPr>
    </w:lvl>
    <w:lvl w:ilvl="1" w:tplc="5F883F90">
      <w:start w:val="1"/>
      <w:numFmt w:val="lowerLetter"/>
      <w:lvlText w:val="%2."/>
      <w:lvlJc w:val="left"/>
      <w:pPr>
        <w:ind w:left="1080" w:hanging="360"/>
      </w:pPr>
    </w:lvl>
    <w:lvl w:ilvl="2" w:tplc="CA22029E">
      <w:start w:val="1"/>
      <w:numFmt w:val="lowerRoman"/>
      <w:lvlText w:val="%3."/>
      <w:lvlJc w:val="right"/>
      <w:pPr>
        <w:ind w:left="1800" w:hanging="180"/>
      </w:pPr>
    </w:lvl>
    <w:lvl w:ilvl="3" w:tplc="A7865CEE">
      <w:start w:val="1"/>
      <w:numFmt w:val="decimal"/>
      <w:lvlText w:val="%4."/>
      <w:lvlJc w:val="left"/>
      <w:pPr>
        <w:ind w:left="2520" w:hanging="360"/>
      </w:pPr>
    </w:lvl>
    <w:lvl w:ilvl="4" w:tplc="8372376C">
      <w:start w:val="1"/>
      <w:numFmt w:val="lowerLetter"/>
      <w:lvlText w:val="%5."/>
      <w:lvlJc w:val="left"/>
      <w:pPr>
        <w:ind w:left="3240" w:hanging="360"/>
      </w:pPr>
    </w:lvl>
    <w:lvl w:ilvl="5" w:tplc="B3A0708A">
      <w:start w:val="1"/>
      <w:numFmt w:val="lowerRoman"/>
      <w:lvlText w:val="%6."/>
      <w:lvlJc w:val="right"/>
      <w:pPr>
        <w:ind w:left="3960" w:hanging="180"/>
      </w:pPr>
    </w:lvl>
    <w:lvl w:ilvl="6" w:tplc="CCCE95B4">
      <w:start w:val="1"/>
      <w:numFmt w:val="decimal"/>
      <w:lvlText w:val="%7."/>
      <w:lvlJc w:val="left"/>
      <w:pPr>
        <w:ind w:left="4680" w:hanging="360"/>
      </w:pPr>
    </w:lvl>
    <w:lvl w:ilvl="7" w:tplc="BCF6A54A">
      <w:start w:val="1"/>
      <w:numFmt w:val="lowerLetter"/>
      <w:lvlText w:val="%8."/>
      <w:lvlJc w:val="left"/>
      <w:pPr>
        <w:ind w:left="5400" w:hanging="360"/>
      </w:pPr>
    </w:lvl>
    <w:lvl w:ilvl="8" w:tplc="9050C968">
      <w:start w:val="1"/>
      <w:numFmt w:val="lowerRoman"/>
      <w:lvlText w:val="%9."/>
      <w:lvlJc w:val="right"/>
      <w:pPr>
        <w:ind w:left="6120" w:hanging="180"/>
      </w:pPr>
    </w:lvl>
  </w:abstractNum>
  <w:abstractNum w:abstractNumId="31" w15:restartNumberingAfterBreak="0">
    <w:nsid w:val="7B8CA205"/>
    <w:multiLevelType w:val="hybridMultilevel"/>
    <w:tmpl w:val="076E7ADC"/>
    <w:lvl w:ilvl="0" w:tplc="DF1E1608">
      <w:start w:val="1"/>
      <w:numFmt w:val="lowerLetter"/>
      <w:lvlText w:val="%1)"/>
      <w:lvlJc w:val="left"/>
      <w:pPr>
        <w:ind w:left="720" w:hanging="360"/>
      </w:pPr>
    </w:lvl>
    <w:lvl w:ilvl="1" w:tplc="75026AEA">
      <w:start w:val="1"/>
      <w:numFmt w:val="lowerLetter"/>
      <w:lvlText w:val="%2."/>
      <w:lvlJc w:val="left"/>
      <w:pPr>
        <w:ind w:left="1440" w:hanging="360"/>
      </w:pPr>
    </w:lvl>
    <w:lvl w:ilvl="2" w:tplc="2DA0AD2A">
      <w:start w:val="1"/>
      <w:numFmt w:val="lowerRoman"/>
      <w:lvlText w:val="%3."/>
      <w:lvlJc w:val="right"/>
      <w:pPr>
        <w:ind w:left="2160" w:hanging="180"/>
      </w:pPr>
    </w:lvl>
    <w:lvl w:ilvl="3" w:tplc="9F4C9E92">
      <w:start w:val="1"/>
      <w:numFmt w:val="decimal"/>
      <w:lvlText w:val="%4."/>
      <w:lvlJc w:val="left"/>
      <w:pPr>
        <w:ind w:left="2880" w:hanging="360"/>
      </w:pPr>
    </w:lvl>
    <w:lvl w:ilvl="4" w:tplc="EC4476FE">
      <w:start w:val="1"/>
      <w:numFmt w:val="lowerLetter"/>
      <w:lvlText w:val="%5."/>
      <w:lvlJc w:val="left"/>
      <w:pPr>
        <w:ind w:left="3600" w:hanging="360"/>
      </w:pPr>
    </w:lvl>
    <w:lvl w:ilvl="5" w:tplc="90AA3794">
      <w:start w:val="1"/>
      <w:numFmt w:val="lowerRoman"/>
      <w:lvlText w:val="%6."/>
      <w:lvlJc w:val="right"/>
      <w:pPr>
        <w:ind w:left="4320" w:hanging="180"/>
      </w:pPr>
    </w:lvl>
    <w:lvl w:ilvl="6" w:tplc="78D28802">
      <w:start w:val="1"/>
      <w:numFmt w:val="decimal"/>
      <w:lvlText w:val="%7."/>
      <w:lvlJc w:val="left"/>
      <w:pPr>
        <w:ind w:left="5040" w:hanging="360"/>
      </w:pPr>
    </w:lvl>
    <w:lvl w:ilvl="7" w:tplc="418AA01C">
      <w:start w:val="1"/>
      <w:numFmt w:val="lowerLetter"/>
      <w:lvlText w:val="%8."/>
      <w:lvlJc w:val="left"/>
      <w:pPr>
        <w:ind w:left="5760" w:hanging="360"/>
      </w:pPr>
    </w:lvl>
    <w:lvl w:ilvl="8" w:tplc="02BA10DC">
      <w:start w:val="1"/>
      <w:numFmt w:val="lowerRoman"/>
      <w:lvlText w:val="%9."/>
      <w:lvlJc w:val="right"/>
      <w:pPr>
        <w:ind w:left="6480" w:hanging="180"/>
      </w:pPr>
    </w:lvl>
  </w:abstractNum>
  <w:abstractNum w:abstractNumId="32" w15:restartNumberingAfterBreak="0">
    <w:nsid w:val="7BE72FE5"/>
    <w:multiLevelType w:val="hybridMultilevel"/>
    <w:tmpl w:val="2500FD08"/>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num w:numId="1" w16cid:durableId="810365976">
    <w:abstractNumId w:val="23"/>
  </w:num>
  <w:num w:numId="2" w16cid:durableId="2122793476">
    <w:abstractNumId w:val="16"/>
  </w:num>
  <w:num w:numId="3" w16cid:durableId="276067464">
    <w:abstractNumId w:val="24"/>
  </w:num>
  <w:num w:numId="4" w16cid:durableId="235361016">
    <w:abstractNumId w:val="8"/>
  </w:num>
  <w:num w:numId="5" w16cid:durableId="484592674">
    <w:abstractNumId w:val="14"/>
  </w:num>
  <w:num w:numId="6" w16cid:durableId="698161656">
    <w:abstractNumId w:val="30"/>
  </w:num>
  <w:num w:numId="7" w16cid:durableId="1856769272">
    <w:abstractNumId w:val="3"/>
  </w:num>
  <w:num w:numId="8" w16cid:durableId="1466775731">
    <w:abstractNumId w:val="31"/>
  </w:num>
  <w:num w:numId="9" w16cid:durableId="372846654">
    <w:abstractNumId w:val="28"/>
  </w:num>
  <w:num w:numId="10" w16cid:durableId="1804232054">
    <w:abstractNumId w:val="4"/>
  </w:num>
  <w:num w:numId="11" w16cid:durableId="540484569">
    <w:abstractNumId w:val="20"/>
  </w:num>
  <w:num w:numId="12" w16cid:durableId="1398357741">
    <w:abstractNumId w:val="25"/>
  </w:num>
  <w:num w:numId="13" w16cid:durableId="1147091942">
    <w:abstractNumId w:val="25"/>
  </w:num>
  <w:num w:numId="14" w16cid:durableId="1740324110">
    <w:abstractNumId w:val="2"/>
  </w:num>
  <w:num w:numId="15" w16cid:durableId="10449906">
    <w:abstractNumId w:val="26"/>
  </w:num>
  <w:num w:numId="16" w16cid:durableId="309868105">
    <w:abstractNumId w:val="29"/>
  </w:num>
  <w:num w:numId="17" w16cid:durableId="1587299573">
    <w:abstractNumId w:val="11"/>
  </w:num>
  <w:num w:numId="18" w16cid:durableId="1331759643">
    <w:abstractNumId w:val="12"/>
  </w:num>
  <w:num w:numId="19" w16cid:durableId="1114716383">
    <w:abstractNumId w:val="1"/>
  </w:num>
  <w:num w:numId="20" w16cid:durableId="1908220319">
    <w:abstractNumId w:val="32"/>
  </w:num>
  <w:num w:numId="21" w16cid:durableId="844057447">
    <w:abstractNumId w:val="0"/>
  </w:num>
  <w:num w:numId="22" w16cid:durableId="1634752447">
    <w:abstractNumId w:val="5"/>
  </w:num>
  <w:num w:numId="23" w16cid:durableId="1802772856">
    <w:abstractNumId w:val="21"/>
  </w:num>
  <w:num w:numId="24" w16cid:durableId="2104376585">
    <w:abstractNumId w:val="19"/>
  </w:num>
  <w:num w:numId="25" w16cid:durableId="2075591044">
    <w:abstractNumId w:val="13"/>
  </w:num>
  <w:num w:numId="26" w16cid:durableId="1937706871">
    <w:abstractNumId w:val="6"/>
  </w:num>
  <w:num w:numId="27" w16cid:durableId="913391597">
    <w:abstractNumId w:val="9"/>
  </w:num>
  <w:num w:numId="28" w16cid:durableId="1379207664">
    <w:abstractNumId w:val="7"/>
  </w:num>
  <w:num w:numId="29" w16cid:durableId="157158882">
    <w:abstractNumId w:val="27"/>
  </w:num>
  <w:num w:numId="30" w16cid:durableId="820659214">
    <w:abstractNumId w:val="15"/>
  </w:num>
  <w:num w:numId="31" w16cid:durableId="1558782146">
    <w:abstractNumId w:val="18"/>
  </w:num>
  <w:num w:numId="32" w16cid:durableId="1906913866">
    <w:abstractNumId w:val="17"/>
  </w:num>
  <w:num w:numId="33" w16cid:durableId="717557639">
    <w:abstractNumId w:val="22"/>
  </w:num>
  <w:num w:numId="34" w16cid:durableId="1403218059">
    <w:abstractNumId w:val="10"/>
  </w:num>
</w:numbering>
</file>

<file path=word/people.xml><?xml version="1.0" encoding="utf-8"?>
<w15:people xmlns:mc="http://schemas.openxmlformats.org/markup-compatibility/2006" xmlns:w15="http://schemas.microsoft.com/office/word/2012/wordml" mc:Ignorable="w15">
  <w15:person w15:author="Pilleriin Lindsalu - JUSTDIGI">
    <w15:presenceInfo w15:providerId="AD" w15:userId="S::pilleriin.lindsalu@justdigi.ee::f663d0d4-d477-45c8-b210-8f2e364095aa"/>
  </w15:person>
  <w15:person w15:author="Maarja-Liis Lall - JUSTDIGI">
    <w15:presenceInfo w15:providerId="AD" w15:userId="S::maarja.lall@justdigi.ee::c7cf4b01-9190-4483-a66e-c79df27776f4"/>
  </w15:person>
  <w15:person w15:author="Maarja-Liis Lall - JUSTDIGI">
    <w15:presenceInfo w15:providerId="AD" w15:userId="S::maarja.lall@justdigi.ee::c7cf4b01-9190-4483-a66e-c79df27776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ocumentProtection w:edit="comments" w:enforcement="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729"/>
    <w:rsid w:val="00000498"/>
    <w:rsid w:val="00002167"/>
    <w:rsid w:val="00002D9A"/>
    <w:rsid w:val="0000301F"/>
    <w:rsid w:val="0000303A"/>
    <w:rsid w:val="00003A12"/>
    <w:rsid w:val="00003AC8"/>
    <w:rsid w:val="00003E53"/>
    <w:rsid w:val="00004317"/>
    <w:rsid w:val="00004A5D"/>
    <w:rsid w:val="000058F0"/>
    <w:rsid w:val="000059EA"/>
    <w:rsid w:val="00006AF9"/>
    <w:rsid w:val="00006F1F"/>
    <w:rsid w:val="00007E66"/>
    <w:rsid w:val="00007FD7"/>
    <w:rsid w:val="00010078"/>
    <w:rsid w:val="00010442"/>
    <w:rsid w:val="000105F5"/>
    <w:rsid w:val="00011B42"/>
    <w:rsid w:val="000121B1"/>
    <w:rsid w:val="00013568"/>
    <w:rsid w:val="000135D9"/>
    <w:rsid w:val="00013708"/>
    <w:rsid w:val="0001399B"/>
    <w:rsid w:val="00013AA0"/>
    <w:rsid w:val="000142F9"/>
    <w:rsid w:val="00014BB6"/>
    <w:rsid w:val="0001509C"/>
    <w:rsid w:val="00015814"/>
    <w:rsid w:val="00015D00"/>
    <w:rsid w:val="00015E01"/>
    <w:rsid w:val="00016268"/>
    <w:rsid w:val="00016582"/>
    <w:rsid w:val="00016D80"/>
    <w:rsid w:val="0001758E"/>
    <w:rsid w:val="00017E31"/>
    <w:rsid w:val="000204BE"/>
    <w:rsid w:val="00020BDC"/>
    <w:rsid w:val="00021BD2"/>
    <w:rsid w:val="0002212C"/>
    <w:rsid w:val="000221A5"/>
    <w:rsid w:val="00022586"/>
    <w:rsid w:val="00023F65"/>
    <w:rsid w:val="00024478"/>
    <w:rsid w:val="000246BA"/>
    <w:rsid w:val="000248CC"/>
    <w:rsid w:val="00024C0C"/>
    <w:rsid w:val="00024C7A"/>
    <w:rsid w:val="00025011"/>
    <w:rsid w:val="000254CD"/>
    <w:rsid w:val="00025A31"/>
    <w:rsid w:val="00026041"/>
    <w:rsid w:val="0002684B"/>
    <w:rsid w:val="000269F4"/>
    <w:rsid w:val="00026F55"/>
    <w:rsid w:val="0002712A"/>
    <w:rsid w:val="00027F57"/>
    <w:rsid w:val="000302F3"/>
    <w:rsid w:val="00031D0F"/>
    <w:rsid w:val="00031E03"/>
    <w:rsid w:val="000326E3"/>
    <w:rsid w:val="00032B7E"/>
    <w:rsid w:val="00033DB0"/>
    <w:rsid w:val="00033DB8"/>
    <w:rsid w:val="00034A92"/>
    <w:rsid w:val="00034FD2"/>
    <w:rsid w:val="000369B2"/>
    <w:rsid w:val="0003708C"/>
    <w:rsid w:val="000377F8"/>
    <w:rsid w:val="00037AB2"/>
    <w:rsid w:val="00037B0F"/>
    <w:rsid w:val="00040A47"/>
    <w:rsid w:val="00041613"/>
    <w:rsid w:val="00041773"/>
    <w:rsid w:val="00042C1F"/>
    <w:rsid w:val="00043B39"/>
    <w:rsid w:val="00043D71"/>
    <w:rsid w:val="00044DDF"/>
    <w:rsid w:val="00045541"/>
    <w:rsid w:val="00045924"/>
    <w:rsid w:val="00045FC7"/>
    <w:rsid w:val="00046720"/>
    <w:rsid w:val="00046BEF"/>
    <w:rsid w:val="00046EA2"/>
    <w:rsid w:val="00047621"/>
    <w:rsid w:val="0005015D"/>
    <w:rsid w:val="00050E6C"/>
    <w:rsid w:val="000512A3"/>
    <w:rsid w:val="00051958"/>
    <w:rsid w:val="00051AEC"/>
    <w:rsid w:val="00051B1E"/>
    <w:rsid w:val="00051C01"/>
    <w:rsid w:val="000528C2"/>
    <w:rsid w:val="00052D8F"/>
    <w:rsid w:val="00052F4C"/>
    <w:rsid w:val="00054BBB"/>
    <w:rsid w:val="00054D6E"/>
    <w:rsid w:val="00055060"/>
    <w:rsid w:val="00055236"/>
    <w:rsid w:val="000552E6"/>
    <w:rsid w:val="00056E9C"/>
    <w:rsid w:val="00059E12"/>
    <w:rsid w:val="000606A8"/>
    <w:rsid w:val="00060D10"/>
    <w:rsid w:val="0006128A"/>
    <w:rsid w:val="000612FB"/>
    <w:rsid w:val="00061468"/>
    <w:rsid w:val="00061728"/>
    <w:rsid w:val="000620C2"/>
    <w:rsid w:val="00062DCA"/>
    <w:rsid w:val="00063375"/>
    <w:rsid w:val="00063B2B"/>
    <w:rsid w:val="00063C02"/>
    <w:rsid w:val="00064B1B"/>
    <w:rsid w:val="00064CDF"/>
    <w:rsid w:val="000651AF"/>
    <w:rsid w:val="000652E4"/>
    <w:rsid w:val="00065677"/>
    <w:rsid w:val="0006574F"/>
    <w:rsid w:val="000669CB"/>
    <w:rsid w:val="00066C9C"/>
    <w:rsid w:val="00067148"/>
    <w:rsid w:val="000672F7"/>
    <w:rsid w:val="000677E6"/>
    <w:rsid w:val="00067E15"/>
    <w:rsid w:val="00070A4C"/>
    <w:rsid w:val="00070CEA"/>
    <w:rsid w:val="00070D08"/>
    <w:rsid w:val="00070EBE"/>
    <w:rsid w:val="00070F33"/>
    <w:rsid w:val="00071737"/>
    <w:rsid w:val="00072108"/>
    <w:rsid w:val="000721AC"/>
    <w:rsid w:val="00073802"/>
    <w:rsid w:val="00073FDE"/>
    <w:rsid w:val="00074598"/>
    <w:rsid w:val="000747F3"/>
    <w:rsid w:val="00074BF2"/>
    <w:rsid w:val="00074C37"/>
    <w:rsid w:val="00074D00"/>
    <w:rsid w:val="00075724"/>
    <w:rsid w:val="00075806"/>
    <w:rsid w:val="000765EE"/>
    <w:rsid w:val="00076EA4"/>
    <w:rsid w:val="00077B27"/>
    <w:rsid w:val="00077B43"/>
    <w:rsid w:val="00077DBD"/>
    <w:rsid w:val="00080221"/>
    <w:rsid w:val="0008025A"/>
    <w:rsid w:val="000811FD"/>
    <w:rsid w:val="00081842"/>
    <w:rsid w:val="0008318F"/>
    <w:rsid w:val="000837FD"/>
    <w:rsid w:val="00083896"/>
    <w:rsid w:val="00084CCB"/>
    <w:rsid w:val="00084CFD"/>
    <w:rsid w:val="0008561B"/>
    <w:rsid w:val="000856C4"/>
    <w:rsid w:val="0008699D"/>
    <w:rsid w:val="000878E5"/>
    <w:rsid w:val="00087D25"/>
    <w:rsid w:val="00087D5D"/>
    <w:rsid w:val="00090190"/>
    <w:rsid w:val="0009033D"/>
    <w:rsid w:val="00090858"/>
    <w:rsid w:val="00090B6E"/>
    <w:rsid w:val="00090D4D"/>
    <w:rsid w:val="00090E4A"/>
    <w:rsid w:val="00091178"/>
    <w:rsid w:val="0009122B"/>
    <w:rsid w:val="00091C81"/>
    <w:rsid w:val="00092124"/>
    <w:rsid w:val="00092AD9"/>
    <w:rsid w:val="000937E9"/>
    <w:rsid w:val="000949A2"/>
    <w:rsid w:val="00094E20"/>
    <w:rsid w:val="0009509A"/>
    <w:rsid w:val="000955D1"/>
    <w:rsid w:val="00095A1F"/>
    <w:rsid w:val="00095BA3"/>
    <w:rsid w:val="00095C57"/>
    <w:rsid w:val="00095E36"/>
    <w:rsid w:val="0009640C"/>
    <w:rsid w:val="00096ECB"/>
    <w:rsid w:val="0009715C"/>
    <w:rsid w:val="000974C9"/>
    <w:rsid w:val="000976E8"/>
    <w:rsid w:val="000A04EF"/>
    <w:rsid w:val="000A1224"/>
    <w:rsid w:val="000A123C"/>
    <w:rsid w:val="000A16F8"/>
    <w:rsid w:val="000A1A3F"/>
    <w:rsid w:val="000A1D98"/>
    <w:rsid w:val="000A2491"/>
    <w:rsid w:val="000A2820"/>
    <w:rsid w:val="000A2AC5"/>
    <w:rsid w:val="000A33B1"/>
    <w:rsid w:val="000A3DAB"/>
    <w:rsid w:val="000A4D2E"/>
    <w:rsid w:val="000A4E3E"/>
    <w:rsid w:val="000A56A7"/>
    <w:rsid w:val="000A6550"/>
    <w:rsid w:val="000A6984"/>
    <w:rsid w:val="000A6D38"/>
    <w:rsid w:val="000A700E"/>
    <w:rsid w:val="000A779C"/>
    <w:rsid w:val="000A7B9F"/>
    <w:rsid w:val="000A7C56"/>
    <w:rsid w:val="000B035F"/>
    <w:rsid w:val="000B03AB"/>
    <w:rsid w:val="000B03B5"/>
    <w:rsid w:val="000B0854"/>
    <w:rsid w:val="000B0D5C"/>
    <w:rsid w:val="000B2085"/>
    <w:rsid w:val="000B22DE"/>
    <w:rsid w:val="000B27F5"/>
    <w:rsid w:val="000B3132"/>
    <w:rsid w:val="000B35C5"/>
    <w:rsid w:val="000B3EE7"/>
    <w:rsid w:val="000B4421"/>
    <w:rsid w:val="000B4F46"/>
    <w:rsid w:val="000B5315"/>
    <w:rsid w:val="000B5D3F"/>
    <w:rsid w:val="000B5DE7"/>
    <w:rsid w:val="000B6DE6"/>
    <w:rsid w:val="000B7124"/>
    <w:rsid w:val="000B7577"/>
    <w:rsid w:val="000C0808"/>
    <w:rsid w:val="000C0847"/>
    <w:rsid w:val="000C23C4"/>
    <w:rsid w:val="000C25C9"/>
    <w:rsid w:val="000C2666"/>
    <w:rsid w:val="000C2A1A"/>
    <w:rsid w:val="000C2D55"/>
    <w:rsid w:val="000C3550"/>
    <w:rsid w:val="000C386E"/>
    <w:rsid w:val="000C3AB2"/>
    <w:rsid w:val="000C6731"/>
    <w:rsid w:val="000C6F83"/>
    <w:rsid w:val="000C6F87"/>
    <w:rsid w:val="000C72EF"/>
    <w:rsid w:val="000D0069"/>
    <w:rsid w:val="000D1707"/>
    <w:rsid w:val="000D1DDC"/>
    <w:rsid w:val="000D2E1B"/>
    <w:rsid w:val="000D35BA"/>
    <w:rsid w:val="000D3A1B"/>
    <w:rsid w:val="000D412F"/>
    <w:rsid w:val="000D421C"/>
    <w:rsid w:val="000D6408"/>
    <w:rsid w:val="000D6526"/>
    <w:rsid w:val="000D679B"/>
    <w:rsid w:val="000D6B28"/>
    <w:rsid w:val="000D6DF6"/>
    <w:rsid w:val="000D7BC3"/>
    <w:rsid w:val="000D7ECD"/>
    <w:rsid w:val="000E001B"/>
    <w:rsid w:val="000E0253"/>
    <w:rsid w:val="000E0377"/>
    <w:rsid w:val="000E0DE2"/>
    <w:rsid w:val="000E1C55"/>
    <w:rsid w:val="000E1FD3"/>
    <w:rsid w:val="000E2349"/>
    <w:rsid w:val="000E253B"/>
    <w:rsid w:val="000E2C36"/>
    <w:rsid w:val="000E378F"/>
    <w:rsid w:val="000E460D"/>
    <w:rsid w:val="000E579B"/>
    <w:rsid w:val="000E5DBD"/>
    <w:rsid w:val="000E5F33"/>
    <w:rsid w:val="000E6252"/>
    <w:rsid w:val="000E66D2"/>
    <w:rsid w:val="000E6897"/>
    <w:rsid w:val="000E6AA6"/>
    <w:rsid w:val="000E73C1"/>
    <w:rsid w:val="000E7758"/>
    <w:rsid w:val="000E7AA7"/>
    <w:rsid w:val="000E7FDF"/>
    <w:rsid w:val="000F146B"/>
    <w:rsid w:val="000F178C"/>
    <w:rsid w:val="000F2A28"/>
    <w:rsid w:val="000F2C13"/>
    <w:rsid w:val="000F2F7C"/>
    <w:rsid w:val="000F301E"/>
    <w:rsid w:val="000F3E61"/>
    <w:rsid w:val="000F4319"/>
    <w:rsid w:val="000F46E2"/>
    <w:rsid w:val="000F52E5"/>
    <w:rsid w:val="000F65FE"/>
    <w:rsid w:val="000F6C2A"/>
    <w:rsid w:val="000F72A6"/>
    <w:rsid w:val="000F7345"/>
    <w:rsid w:val="000F779D"/>
    <w:rsid w:val="000F781C"/>
    <w:rsid w:val="000F7E10"/>
    <w:rsid w:val="00100B16"/>
    <w:rsid w:val="00100F28"/>
    <w:rsid w:val="001012A3"/>
    <w:rsid w:val="00101700"/>
    <w:rsid w:val="00101B4D"/>
    <w:rsid w:val="001022E1"/>
    <w:rsid w:val="0010348D"/>
    <w:rsid w:val="00103A05"/>
    <w:rsid w:val="001051E9"/>
    <w:rsid w:val="001055CC"/>
    <w:rsid w:val="0010589B"/>
    <w:rsid w:val="00106692"/>
    <w:rsid w:val="00106EEE"/>
    <w:rsid w:val="00106F9C"/>
    <w:rsid w:val="0010743A"/>
    <w:rsid w:val="0010744D"/>
    <w:rsid w:val="00107CBA"/>
    <w:rsid w:val="00110214"/>
    <w:rsid w:val="001107C4"/>
    <w:rsid w:val="00110EAB"/>
    <w:rsid w:val="0011250C"/>
    <w:rsid w:val="00112CA9"/>
    <w:rsid w:val="00112DB4"/>
    <w:rsid w:val="00112E26"/>
    <w:rsid w:val="0011308D"/>
    <w:rsid w:val="00114103"/>
    <w:rsid w:val="0011469B"/>
    <w:rsid w:val="00114946"/>
    <w:rsid w:val="00115034"/>
    <w:rsid w:val="00115B68"/>
    <w:rsid w:val="00116137"/>
    <w:rsid w:val="0011719C"/>
    <w:rsid w:val="00117224"/>
    <w:rsid w:val="001172D0"/>
    <w:rsid w:val="0011756D"/>
    <w:rsid w:val="00117D78"/>
    <w:rsid w:val="00117E9E"/>
    <w:rsid w:val="00120A2C"/>
    <w:rsid w:val="00120ACE"/>
    <w:rsid w:val="00122208"/>
    <w:rsid w:val="001230B8"/>
    <w:rsid w:val="0012428F"/>
    <w:rsid w:val="00124E2B"/>
    <w:rsid w:val="001250C5"/>
    <w:rsid w:val="001251BD"/>
    <w:rsid w:val="00125DC4"/>
    <w:rsid w:val="00126D37"/>
    <w:rsid w:val="00126EFE"/>
    <w:rsid w:val="0012717B"/>
    <w:rsid w:val="0013056E"/>
    <w:rsid w:val="0013066B"/>
    <w:rsid w:val="00131724"/>
    <w:rsid w:val="00131768"/>
    <w:rsid w:val="001319D1"/>
    <w:rsid w:val="001320EC"/>
    <w:rsid w:val="00132292"/>
    <w:rsid w:val="0013261E"/>
    <w:rsid w:val="00132FA2"/>
    <w:rsid w:val="00133164"/>
    <w:rsid w:val="00133886"/>
    <w:rsid w:val="001339A9"/>
    <w:rsid w:val="00133AFE"/>
    <w:rsid w:val="00133D1C"/>
    <w:rsid w:val="00133D74"/>
    <w:rsid w:val="00134B7F"/>
    <w:rsid w:val="00134E57"/>
    <w:rsid w:val="00135905"/>
    <w:rsid w:val="00135B40"/>
    <w:rsid w:val="00135B79"/>
    <w:rsid w:val="00135BA6"/>
    <w:rsid w:val="00137807"/>
    <w:rsid w:val="00140549"/>
    <w:rsid w:val="001407DB"/>
    <w:rsid w:val="00140A4E"/>
    <w:rsid w:val="00140B19"/>
    <w:rsid w:val="00140ED2"/>
    <w:rsid w:val="001427FB"/>
    <w:rsid w:val="00143A9E"/>
    <w:rsid w:val="001445C1"/>
    <w:rsid w:val="0014624F"/>
    <w:rsid w:val="00146DA3"/>
    <w:rsid w:val="00146EB0"/>
    <w:rsid w:val="0015092F"/>
    <w:rsid w:val="00150A6B"/>
    <w:rsid w:val="0015155A"/>
    <w:rsid w:val="00152094"/>
    <w:rsid w:val="00152352"/>
    <w:rsid w:val="001526A3"/>
    <w:rsid w:val="001526C6"/>
    <w:rsid w:val="00152973"/>
    <w:rsid w:val="00153000"/>
    <w:rsid w:val="00153843"/>
    <w:rsid w:val="0015390A"/>
    <w:rsid w:val="0015423E"/>
    <w:rsid w:val="00154631"/>
    <w:rsid w:val="00154848"/>
    <w:rsid w:val="001554B1"/>
    <w:rsid w:val="00155577"/>
    <w:rsid w:val="00155FC5"/>
    <w:rsid w:val="0015643E"/>
    <w:rsid w:val="001570C2"/>
    <w:rsid w:val="00157B00"/>
    <w:rsid w:val="00157E9B"/>
    <w:rsid w:val="00160219"/>
    <w:rsid w:val="0016109F"/>
    <w:rsid w:val="0016136C"/>
    <w:rsid w:val="001613AC"/>
    <w:rsid w:val="001616AB"/>
    <w:rsid w:val="00162B0C"/>
    <w:rsid w:val="00163B4C"/>
    <w:rsid w:val="00165908"/>
    <w:rsid w:val="0016598C"/>
    <w:rsid w:val="00165C4F"/>
    <w:rsid w:val="00165DFC"/>
    <w:rsid w:val="001670B4"/>
    <w:rsid w:val="001670BA"/>
    <w:rsid w:val="001704F6"/>
    <w:rsid w:val="00171074"/>
    <w:rsid w:val="00171F91"/>
    <w:rsid w:val="001722C5"/>
    <w:rsid w:val="0017232F"/>
    <w:rsid w:val="00172F1C"/>
    <w:rsid w:val="00172F81"/>
    <w:rsid w:val="001730E5"/>
    <w:rsid w:val="00173423"/>
    <w:rsid w:val="0017386A"/>
    <w:rsid w:val="0017402A"/>
    <w:rsid w:val="00174610"/>
    <w:rsid w:val="00174939"/>
    <w:rsid w:val="0017498F"/>
    <w:rsid w:val="00175754"/>
    <w:rsid w:val="00175864"/>
    <w:rsid w:val="00176141"/>
    <w:rsid w:val="001762D6"/>
    <w:rsid w:val="0017646D"/>
    <w:rsid w:val="00176958"/>
    <w:rsid w:val="00177967"/>
    <w:rsid w:val="00177D28"/>
    <w:rsid w:val="00180609"/>
    <w:rsid w:val="00180FBB"/>
    <w:rsid w:val="00181A7D"/>
    <w:rsid w:val="00182220"/>
    <w:rsid w:val="0018257F"/>
    <w:rsid w:val="00182A8F"/>
    <w:rsid w:val="00183020"/>
    <w:rsid w:val="00183024"/>
    <w:rsid w:val="00183688"/>
    <w:rsid w:val="00184AF3"/>
    <w:rsid w:val="00184E92"/>
    <w:rsid w:val="00185209"/>
    <w:rsid w:val="00185760"/>
    <w:rsid w:val="0018628F"/>
    <w:rsid w:val="001863A9"/>
    <w:rsid w:val="001876A2"/>
    <w:rsid w:val="00187B6E"/>
    <w:rsid w:val="0019024B"/>
    <w:rsid w:val="00190627"/>
    <w:rsid w:val="00190DDE"/>
    <w:rsid w:val="001914DF"/>
    <w:rsid w:val="0019175B"/>
    <w:rsid w:val="00192353"/>
    <w:rsid w:val="001924C5"/>
    <w:rsid w:val="00192AC5"/>
    <w:rsid w:val="00192E9B"/>
    <w:rsid w:val="00193349"/>
    <w:rsid w:val="00193453"/>
    <w:rsid w:val="001938A4"/>
    <w:rsid w:val="00193B39"/>
    <w:rsid w:val="00193C16"/>
    <w:rsid w:val="00193E59"/>
    <w:rsid w:val="00194196"/>
    <w:rsid w:val="0019430F"/>
    <w:rsid w:val="00194AE7"/>
    <w:rsid w:val="00194EE1"/>
    <w:rsid w:val="00195AF0"/>
    <w:rsid w:val="001968D4"/>
    <w:rsid w:val="0019698F"/>
    <w:rsid w:val="00197013"/>
    <w:rsid w:val="001971A0"/>
    <w:rsid w:val="001972D6"/>
    <w:rsid w:val="00197936"/>
    <w:rsid w:val="00197A65"/>
    <w:rsid w:val="00197C82"/>
    <w:rsid w:val="001A00F9"/>
    <w:rsid w:val="001A03E2"/>
    <w:rsid w:val="001A0DBA"/>
    <w:rsid w:val="001A0EB5"/>
    <w:rsid w:val="001A14A9"/>
    <w:rsid w:val="001A24D9"/>
    <w:rsid w:val="001A4BDA"/>
    <w:rsid w:val="001A563B"/>
    <w:rsid w:val="001A5D00"/>
    <w:rsid w:val="001A5DE4"/>
    <w:rsid w:val="001A6DB6"/>
    <w:rsid w:val="001A769A"/>
    <w:rsid w:val="001A7C60"/>
    <w:rsid w:val="001B08AF"/>
    <w:rsid w:val="001B0C66"/>
    <w:rsid w:val="001B1F36"/>
    <w:rsid w:val="001B27B5"/>
    <w:rsid w:val="001B2BCE"/>
    <w:rsid w:val="001B329C"/>
    <w:rsid w:val="001B33C8"/>
    <w:rsid w:val="001B33DA"/>
    <w:rsid w:val="001B3705"/>
    <w:rsid w:val="001B3713"/>
    <w:rsid w:val="001B3783"/>
    <w:rsid w:val="001B4418"/>
    <w:rsid w:val="001B4EDF"/>
    <w:rsid w:val="001B51CF"/>
    <w:rsid w:val="001B549E"/>
    <w:rsid w:val="001B5749"/>
    <w:rsid w:val="001B596C"/>
    <w:rsid w:val="001B5D84"/>
    <w:rsid w:val="001B728F"/>
    <w:rsid w:val="001B7766"/>
    <w:rsid w:val="001B7F2C"/>
    <w:rsid w:val="001C265B"/>
    <w:rsid w:val="001C32A0"/>
    <w:rsid w:val="001C33FD"/>
    <w:rsid w:val="001C375D"/>
    <w:rsid w:val="001C451C"/>
    <w:rsid w:val="001C4A7A"/>
    <w:rsid w:val="001C4D0C"/>
    <w:rsid w:val="001C5748"/>
    <w:rsid w:val="001C646B"/>
    <w:rsid w:val="001C6AD4"/>
    <w:rsid w:val="001C6CA1"/>
    <w:rsid w:val="001C7081"/>
    <w:rsid w:val="001C7666"/>
    <w:rsid w:val="001C7A19"/>
    <w:rsid w:val="001C7B00"/>
    <w:rsid w:val="001D04B5"/>
    <w:rsid w:val="001D0EED"/>
    <w:rsid w:val="001D14B2"/>
    <w:rsid w:val="001D1900"/>
    <w:rsid w:val="001D1EAF"/>
    <w:rsid w:val="001D2429"/>
    <w:rsid w:val="001D2665"/>
    <w:rsid w:val="001D28D1"/>
    <w:rsid w:val="001D346F"/>
    <w:rsid w:val="001D4942"/>
    <w:rsid w:val="001D4D38"/>
    <w:rsid w:val="001D53C6"/>
    <w:rsid w:val="001D5D0F"/>
    <w:rsid w:val="001D6181"/>
    <w:rsid w:val="001D69E7"/>
    <w:rsid w:val="001D6AFC"/>
    <w:rsid w:val="001D710C"/>
    <w:rsid w:val="001D7AAE"/>
    <w:rsid w:val="001E0923"/>
    <w:rsid w:val="001E1DCB"/>
    <w:rsid w:val="001E30A7"/>
    <w:rsid w:val="001E350B"/>
    <w:rsid w:val="001E39F3"/>
    <w:rsid w:val="001E3F3B"/>
    <w:rsid w:val="001E4D42"/>
    <w:rsid w:val="001E5CCC"/>
    <w:rsid w:val="001E6410"/>
    <w:rsid w:val="001E7204"/>
    <w:rsid w:val="001F05D8"/>
    <w:rsid w:val="001F06E4"/>
    <w:rsid w:val="001F0CF1"/>
    <w:rsid w:val="001F2450"/>
    <w:rsid w:val="001F35A9"/>
    <w:rsid w:val="001F3DFB"/>
    <w:rsid w:val="001F5156"/>
    <w:rsid w:val="001F53C4"/>
    <w:rsid w:val="001F62B0"/>
    <w:rsid w:val="001F63C4"/>
    <w:rsid w:val="001F6614"/>
    <w:rsid w:val="001F6DD1"/>
    <w:rsid w:val="001F726B"/>
    <w:rsid w:val="001F7753"/>
    <w:rsid w:val="00200046"/>
    <w:rsid w:val="0020033F"/>
    <w:rsid w:val="002003F3"/>
    <w:rsid w:val="00200FA5"/>
    <w:rsid w:val="0020229C"/>
    <w:rsid w:val="00202A67"/>
    <w:rsid w:val="00202B9D"/>
    <w:rsid w:val="00203141"/>
    <w:rsid w:val="00203496"/>
    <w:rsid w:val="002036BC"/>
    <w:rsid w:val="00205EA8"/>
    <w:rsid w:val="00206084"/>
    <w:rsid w:val="002069B2"/>
    <w:rsid w:val="00206DCC"/>
    <w:rsid w:val="0020749E"/>
    <w:rsid w:val="002079CD"/>
    <w:rsid w:val="00207E4A"/>
    <w:rsid w:val="002103A0"/>
    <w:rsid w:val="00210687"/>
    <w:rsid w:val="00210AB7"/>
    <w:rsid w:val="002113CF"/>
    <w:rsid w:val="00212046"/>
    <w:rsid w:val="002123C4"/>
    <w:rsid w:val="0021240C"/>
    <w:rsid w:val="0021246D"/>
    <w:rsid w:val="002127CD"/>
    <w:rsid w:val="0021350B"/>
    <w:rsid w:val="00213562"/>
    <w:rsid w:val="0021369B"/>
    <w:rsid w:val="00214696"/>
    <w:rsid w:val="00214A04"/>
    <w:rsid w:val="00214DF6"/>
    <w:rsid w:val="00215EDD"/>
    <w:rsid w:val="0021653A"/>
    <w:rsid w:val="00217149"/>
    <w:rsid w:val="002178A9"/>
    <w:rsid w:val="00220EFA"/>
    <w:rsid w:val="0022177C"/>
    <w:rsid w:val="00221797"/>
    <w:rsid w:val="00221B21"/>
    <w:rsid w:val="00221C9F"/>
    <w:rsid w:val="00222584"/>
    <w:rsid w:val="00222A02"/>
    <w:rsid w:val="00223004"/>
    <w:rsid w:val="00223138"/>
    <w:rsid w:val="002236FC"/>
    <w:rsid w:val="00223A6B"/>
    <w:rsid w:val="00223C33"/>
    <w:rsid w:val="00224056"/>
    <w:rsid w:val="0022629D"/>
    <w:rsid w:val="0022697C"/>
    <w:rsid w:val="00226DA4"/>
    <w:rsid w:val="00227732"/>
    <w:rsid w:val="00227B07"/>
    <w:rsid w:val="00227EB2"/>
    <w:rsid w:val="00227F6E"/>
    <w:rsid w:val="002305A4"/>
    <w:rsid w:val="00231C4A"/>
    <w:rsid w:val="00233067"/>
    <w:rsid w:val="00234885"/>
    <w:rsid w:val="00234C95"/>
    <w:rsid w:val="00234E86"/>
    <w:rsid w:val="00235910"/>
    <w:rsid w:val="00236090"/>
    <w:rsid w:val="00236842"/>
    <w:rsid w:val="00237DF2"/>
    <w:rsid w:val="00242103"/>
    <w:rsid w:val="0024260E"/>
    <w:rsid w:val="002426FE"/>
    <w:rsid w:val="0024290F"/>
    <w:rsid w:val="00242CF9"/>
    <w:rsid w:val="00243144"/>
    <w:rsid w:val="00243A23"/>
    <w:rsid w:val="00243D49"/>
    <w:rsid w:val="00243E9B"/>
    <w:rsid w:val="00244C4A"/>
    <w:rsid w:val="002451BE"/>
    <w:rsid w:val="00245461"/>
    <w:rsid w:val="0024560C"/>
    <w:rsid w:val="0024581B"/>
    <w:rsid w:val="00245FE2"/>
    <w:rsid w:val="002461F3"/>
    <w:rsid w:val="0024688A"/>
    <w:rsid w:val="002468D0"/>
    <w:rsid w:val="00247A0E"/>
    <w:rsid w:val="00247B7F"/>
    <w:rsid w:val="00247B9A"/>
    <w:rsid w:val="00247BE7"/>
    <w:rsid w:val="00247D8A"/>
    <w:rsid w:val="002510BD"/>
    <w:rsid w:val="00251204"/>
    <w:rsid w:val="00252381"/>
    <w:rsid w:val="0025253F"/>
    <w:rsid w:val="0025258B"/>
    <w:rsid w:val="00252628"/>
    <w:rsid w:val="00252888"/>
    <w:rsid w:val="002533AC"/>
    <w:rsid w:val="00253A60"/>
    <w:rsid w:val="00253FF6"/>
    <w:rsid w:val="00254826"/>
    <w:rsid w:val="00254880"/>
    <w:rsid w:val="002549E2"/>
    <w:rsid w:val="00254A38"/>
    <w:rsid w:val="00254CCA"/>
    <w:rsid w:val="00254D91"/>
    <w:rsid w:val="00255795"/>
    <w:rsid w:val="00256B62"/>
    <w:rsid w:val="00257175"/>
    <w:rsid w:val="00258D35"/>
    <w:rsid w:val="0026191D"/>
    <w:rsid w:val="0026249D"/>
    <w:rsid w:val="00262CE5"/>
    <w:rsid w:val="00263C16"/>
    <w:rsid w:val="00263EBC"/>
    <w:rsid w:val="00263F3E"/>
    <w:rsid w:val="002647FF"/>
    <w:rsid w:val="00266040"/>
    <w:rsid w:val="0026797F"/>
    <w:rsid w:val="00267CD4"/>
    <w:rsid w:val="00267E16"/>
    <w:rsid w:val="0027245B"/>
    <w:rsid w:val="00272F57"/>
    <w:rsid w:val="00273431"/>
    <w:rsid w:val="0027360C"/>
    <w:rsid w:val="00273AC9"/>
    <w:rsid w:val="00274468"/>
    <w:rsid w:val="00274C32"/>
    <w:rsid w:val="00274FB5"/>
    <w:rsid w:val="00275502"/>
    <w:rsid w:val="00275C4D"/>
    <w:rsid w:val="00275F25"/>
    <w:rsid w:val="0027630F"/>
    <w:rsid w:val="00276312"/>
    <w:rsid w:val="0027728C"/>
    <w:rsid w:val="002776C9"/>
    <w:rsid w:val="00277912"/>
    <w:rsid w:val="00277F89"/>
    <w:rsid w:val="00280533"/>
    <w:rsid w:val="00280668"/>
    <w:rsid w:val="00280DC6"/>
    <w:rsid w:val="00281915"/>
    <w:rsid w:val="00281B10"/>
    <w:rsid w:val="00282150"/>
    <w:rsid w:val="002821A7"/>
    <w:rsid w:val="00282200"/>
    <w:rsid w:val="00282376"/>
    <w:rsid w:val="002825EB"/>
    <w:rsid w:val="00283087"/>
    <w:rsid w:val="002835EC"/>
    <w:rsid w:val="00283D83"/>
    <w:rsid w:val="002841CB"/>
    <w:rsid w:val="002847EA"/>
    <w:rsid w:val="00285595"/>
    <w:rsid w:val="002858E4"/>
    <w:rsid w:val="00285F59"/>
    <w:rsid w:val="00286051"/>
    <w:rsid w:val="002865D1"/>
    <w:rsid w:val="002869C1"/>
    <w:rsid w:val="00286A66"/>
    <w:rsid w:val="00286BBC"/>
    <w:rsid w:val="002871C2"/>
    <w:rsid w:val="00287267"/>
    <w:rsid w:val="00287E95"/>
    <w:rsid w:val="00290347"/>
    <w:rsid w:val="002908F9"/>
    <w:rsid w:val="00290D9D"/>
    <w:rsid w:val="00290F58"/>
    <w:rsid w:val="0029162F"/>
    <w:rsid w:val="00292BF8"/>
    <w:rsid w:val="00292E92"/>
    <w:rsid w:val="00293182"/>
    <w:rsid w:val="002940F7"/>
    <w:rsid w:val="00294748"/>
    <w:rsid w:val="0029501C"/>
    <w:rsid w:val="00295169"/>
    <w:rsid w:val="00295925"/>
    <w:rsid w:val="00295F67"/>
    <w:rsid w:val="00296680"/>
    <w:rsid w:val="0029677F"/>
    <w:rsid w:val="00296881"/>
    <w:rsid w:val="0029758C"/>
    <w:rsid w:val="002A085C"/>
    <w:rsid w:val="002A1570"/>
    <w:rsid w:val="002A18B9"/>
    <w:rsid w:val="002A1BF1"/>
    <w:rsid w:val="002A1C18"/>
    <w:rsid w:val="002A3783"/>
    <w:rsid w:val="002A3C03"/>
    <w:rsid w:val="002A4241"/>
    <w:rsid w:val="002A4A9A"/>
    <w:rsid w:val="002A4FE0"/>
    <w:rsid w:val="002A5A0A"/>
    <w:rsid w:val="002A665F"/>
    <w:rsid w:val="002A6D91"/>
    <w:rsid w:val="002A7CAB"/>
    <w:rsid w:val="002B0DFD"/>
    <w:rsid w:val="002B19BE"/>
    <w:rsid w:val="002B228E"/>
    <w:rsid w:val="002B252D"/>
    <w:rsid w:val="002B2B9F"/>
    <w:rsid w:val="002B2FB0"/>
    <w:rsid w:val="002B32E4"/>
    <w:rsid w:val="002B3CAC"/>
    <w:rsid w:val="002B49E2"/>
    <w:rsid w:val="002B4A2C"/>
    <w:rsid w:val="002B5D29"/>
    <w:rsid w:val="002B638B"/>
    <w:rsid w:val="002B6AF2"/>
    <w:rsid w:val="002B73CB"/>
    <w:rsid w:val="002B7848"/>
    <w:rsid w:val="002C0499"/>
    <w:rsid w:val="002C1502"/>
    <w:rsid w:val="002C1651"/>
    <w:rsid w:val="002C3A0E"/>
    <w:rsid w:val="002C407C"/>
    <w:rsid w:val="002C4359"/>
    <w:rsid w:val="002C44B9"/>
    <w:rsid w:val="002C44D4"/>
    <w:rsid w:val="002C467D"/>
    <w:rsid w:val="002C4877"/>
    <w:rsid w:val="002C4BF3"/>
    <w:rsid w:val="002C5ED7"/>
    <w:rsid w:val="002C68A0"/>
    <w:rsid w:val="002C6BBD"/>
    <w:rsid w:val="002C7B6D"/>
    <w:rsid w:val="002D035A"/>
    <w:rsid w:val="002D0953"/>
    <w:rsid w:val="002D0B39"/>
    <w:rsid w:val="002D10D7"/>
    <w:rsid w:val="002D11AB"/>
    <w:rsid w:val="002D2540"/>
    <w:rsid w:val="002D2853"/>
    <w:rsid w:val="002D28EB"/>
    <w:rsid w:val="002D296A"/>
    <w:rsid w:val="002D2F38"/>
    <w:rsid w:val="002D3152"/>
    <w:rsid w:val="002D36F8"/>
    <w:rsid w:val="002D390A"/>
    <w:rsid w:val="002D3AA3"/>
    <w:rsid w:val="002D42D3"/>
    <w:rsid w:val="002D48C6"/>
    <w:rsid w:val="002D5944"/>
    <w:rsid w:val="002D5BB3"/>
    <w:rsid w:val="002D5F14"/>
    <w:rsid w:val="002D7CA2"/>
    <w:rsid w:val="002D7F17"/>
    <w:rsid w:val="002E027D"/>
    <w:rsid w:val="002E0671"/>
    <w:rsid w:val="002E0A62"/>
    <w:rsid w:val="002E120A"/>
    <w:rsid w:val="002E1225"/>
    <w:rsid w:val="002E1270"/>
    <w:rsid w:val="002E1719"/>
    <w:rsid w:val="002E358C"/>
    <w:rsid w:val="002E3A18"/>
    <w:rsid w:val="002E449A"/>
    <w:rsid w:val="002E4F9D"/>
    <w:rsid w:val="002E54DF"/>
    <w:rsid w:val="002E6D42"/>
    <w:rsid w:val="002E70BF"/>
    <w:rsid w:val="002E7554"/>
    <w:rsid w:val="002E765B"/>
    <w:rsid w:val="002E7684"/>
    <w:rsid w:val="002F00C4"/>
    <w:rsid w:val="002F140B"/>
    <w:rsid w:val="002F1A48"/>
    <w:rsid w:val="002F1F15"/>
    <w:rsid w:val="002F26AE"/>
    <w:rsid w:val="002F3244"/>
    <w:rsid w:val="002F3FE6"/>
    <w:rsid w:val="002F4C15"/>
    <w:rsid w:val="002F4D6F"/>
    <w:rsid w:val="002F5047"/>
    <w:rsid w:val="002F5152"/>
    <w:rsid w:val="002F5242"/>
    <w:rsid w:val="002F53F6"/>
    <w:rsid w:val="002F5C3B"/>
    <w:rsid w:val="002F76D8"/>
    <w:rsid w:val="002F783D"/>
    <w:rsid w:val="002F7C3B"/>
    <w:rsid w:val="00300B1E"/>
    <w:rsid w:val="00300E8C"/>
    <w:rsid w:val="003018FD"/>
    <w:rsid w:val="00301C94"/>
    <w:rsid w:val="00301DD8"/>
    <w:rsid w:val="00301E0F"/>
    <w:rsid w:val="00301EA2"/>
    <w:rsid w:val="003022C5"/>
    <w:rsid w:val="00302C19"/>
    <w:rsid w:val="00302D11"/>
    <w:rsid w:val="00303030"/>
    <w:rsid w:val="0030384F"/>
    <w:rsid w:val="0030439E"/>
    <w:rsid w:val="003047B1"/>
    <w:rsid w:val="00304A67"/>
    <w:rsid w:val="00304E03"/>
    <w:rsid w:val="003057B9"/>
    <w:rsid w:val="0030587A"/>
    <w:rsid w:val="00306136"/>
    <w:rsid w:val="00306E1C"/>
    <w:rsid w:val="003079D7"/>
    <w:rsid w:val="00310299"/>
    <w:rsid w:val="00312CAF"/>
    <w:rsid w:val="003130FA"/>
    <w:rsid w:val="00313693"/>
    <w:rsid w:val="003137F9"/>
    <w:rsid w:val="00313976"/>
    <w:rsid w:val="0031445A"/>
    <w:rsid w:val="0031516F"/>
    <w:rsid w:val="0031517C"/>
    <w:rsid w:val="00315CFA"/>
    <w:rsid w:val="003160CE"/>
    <w:rsid w:val="00316109"/>
    <w:rsid w:val="0031654E"/>
    <w:rsid w:val="00317620"/>
    <w:rsid w:val="003202F4"/>
    <w:rsid w:val="0032265B"/>
    <w:rsid w:val="003226D7"/>
    <w:rsid w:val="00322DAE"/>
    <w:rsid w:val="003236CC"/>
    <w:rsid w:val="00324B6C"/>
    <w:rsid w:val="0032533E"/>
    <w:rsid w:val="00325AFC"/>
    <w:rsid w:val="00326545"/>
    <w:rsid w:val="0032686E"/>
    <w:rsid w:val="00326B41"/>
    <w:rsid w:val="00326F4C"/>
    <w:rsid w:val="00327114"/>
    <w:rsid w:val="0033004F"/>
    <w:rsid w:val="00330069"/>
    <w:rsid w:val="00330657"/>
    <w:rsid w:val="003313BF"/>
    <w:rsid w:val="0033146F"/>
    <w:rsid w:val="00331BF1"/>
    <w:rsid w:val="00331F15"/>
    <w:rsid w:val="00331F77"/>
    <w:rsid w:val="00332228"/>
    <w:rsid w:val="003334A4"/>
    <w:rsid w:val="0033375C"/>
    <w:rsid w:val="00333C3E"/>
    <w:rsid w:val="00334D82"/>
    <w:rsid w:val="003351C1"/>
    <w:rsid w:val="003351F9"/>
    <w:rsid w:val="003357B6"/>
    <w:rsid w:val="003358DF"/>
    <w:rsid w:val="00335A4F"/>
    <w:rsid w:val="0033636D"/>
    <w:rsid w:val="003369A5"/>
    <w:rsid w:val="00337C3E"/>
    <w:rsid w:val="0034009A"/>
    <w:rsid w:val="00340519"/>
    <w:rsid w:val="0034069D"/>
    <w:rsid w:val="00341377"/>
    <w:rsid w:val="00341D03"/>
    <w:rsid w:val="003429A1"/>
    <w:rsid w:val="00342F5D"/>
    <w:rsid w:val="003433C7"/>
    <w:rsid w:val="00344390"/>
    <w:rsid w:val="003444E3"/>
    <w:rsid w:val="00344881"/>
    <w:rsid w:val="00344EB2"/>
    <w:rsid w:val="00345F73"/>
    <w:rsid w:val="00346E1E"/>
    <w:rsid w:val="0035107A"/>
    <w:rsid w:val="00351556"/>
    <w:rsid w:val="00351BBB"/>
    <w:rsid w:val="0035224B"/>
    <w:rsid w:val="003537FA"/>
    <w:rsid w:val="00353C2B"/>
    <w:rsid w:val="003541F2"/>
    <w:rsid w:val="003542B1"/>
    <w:rsid w:val="00354AE2"/>
    <w:rsid w:val="00354AF4"/>
    <w:rsid w:val="00354D94"/>
    <w:rsid w:val="00354DD4"/>
    <w:rsid w:val="00355246"/>
    <w:rsid w:val="0035564A"/>
    <w:rsid w:val="003556D4"/>
    <w:rsid w:val="00356A43"/>
    <w:rsid w:val="00356C49"/>
    <w:rsid w:val="00357B6E"/>
    <w:rsid w:val="003608D3"/>
    <w:rsid w:val="00360A4B"/>
    <w:rsid w:val="00360A73"/>
    <w:rsid w:val="00361C0A"/>
    <w:rsid w:val="003625D7"/>
    <w:rsid w:val="00362E52"/>
    <w:rsid w:val="0036317D"/>
    <w:rsid w:val="003633D8"/>
    <w:rsid w:val="0036382A"/>
    <w:rsid w:val="00363A9B"/>
    <w:rsid w:val="00363E39"/>
    <w:rsid w:val="0036426D"/>
    <w:rsid w:val="003642A3"/>
    <w:rsid w:val="0036626B"/>
    <w:rsid w:val="003675C9"/>
    <w:rsid w:val="00367BF1"/>
    <w:rsid w:val="00370296"/>
    <w:rsid w:val="00370776"/>
    <w:rsid w:val="00370B6A"/>
    <w:rsid w:val="0037102F"/>
    <w:rsid w:val="00371464"/>
    <w:rsid w:val="0037169A"/>
    <w:rsid w:val="00371A9E"/>
    <w:rsid w:val="00371DEC"/>
    <w:rsid w:val="00371F04"/>
    <w:rsid w:val="00372D42"/>
    <w:rsid w:val="00372E02"/>
    <w:rsid w:val="00373858"/>
    <w:rsid w:val="00373ABE"/>
    <w:rsid w:val="00373B48"/>
    <w:rsid w:val="00373C4E"/>
    <w:rsid w:val="00374AA5"/>
    <w:rsid w:val="00374D2B"/>
    <w:rsid w:val="00375457"/>
    <w:rsid w:val="00375A18"/>
    <w:rsid w:val="00375E60"/>
    <w:rsid w:val="00376781"/>
    <w:rsid w:val="003769A8"/>
    <w:rsid w:val="00376A50"/>
    <w:rsid w:val="00376AD2"/>
    <w:rsid w:val="00376E9F"/>
    <w:rsid w:val="003775D3"/>
    <w:rsid w:val="003800EA"/>
    <w:rsid w:val="00380DAE"/>
    <w:rsid w:val="00380FFD"/>
    <w:rsid w:val="003813B0"/>
    <w:rsid w:val="00382175"/>
    <w:rsid w:val="00382200"/>
    <w:rsid w:val="003830ED"/>
    <w:rsid w:val="0038317F"/>
    <w:rsid w:val="00384A7A"/>
    <w:rsid w:val="003855AC"/>
    <w:rsid w:val="00385A71"/>
    <w:rsid w:val="00385B4E"/>
    <w:rsid w:val="00386105"/>
    <w:rsid w:val="0038616E"/>
    <w:rsid w:val="003879E3"/>
    <w:rsid w:val="0039024D"/>
    <w:rsid w:val="00391AFF"/>
    <w:rsid w:val="00393218"/>
    <w:rsid w:val="00394219"/>
    <w:rsid w:val="00394370"/>
    <w:rsid w:val="003944D0"/>
    <w:rsid w:val="003945DC"/>
    <w:rsid w:val="003956E5"/>
    <w:rsid w:val="003959DB"/>
    <w:rsid w:val="00396579"/>
    <w:rsid w:val="003973B7"/>
    <w:rsid w:val="003975CA"/>
    <w:rsid w:val="00397B78"/>
    <w:rsid w:val="00397EDB"/>
    <w:rsid w:val="003A031C"/>
    <w:rsid w:val="003A03D1"/>
    <w:rsid w:val="003A1D7C"/>
    <w:rsid w:val="003A24F5"/>
    <w:rsid w:val="003A2557"/>
    <w:rsid w:val="003A2776"/>
    <w:rsid w:val="003A27D9"/>
    <w:rsid w:val="003A3694"/>
    <w:rsid w:val="003A3946"/>
    <w:rsid w:val="003A3AE3"/>
    <w:rsid w:val="003A3E22"/>
    <w:rsid w:val="003A44AD"/>
    <w:rsid w:val="003A481B"/>
    <w:rsid w:val="003A528B"/>
    <w:rsid w:val="003A5570"/>
    <w:rsid w:val="003A620A"/>
    <w:rsid w:val="003A6691"/>
    <w:rsid w:val="003A6B27"/>
    <w:rsid w:val="003A6E5E"/>
    <w:rsid w:val="003A7137"/>
    <w:rsid w:val="003A7185"/>
    <w:rsid w:val="003A71D8"/>
    <w:rsid w:val="003A73F5"/>
    <w:rsid w:val="003A76B0"/>
    <w:rsid w:val="003A7D08"/>
    <w:rsid w:val="003B0AAA"/>
    <w:rsid w:val="003B0AE9"/>
    <w:rsid w:val="003B1002"/>
    <w:rsid w:val="003B14C0"/>
    <w:rsid w:val="003B1851"/>
    <w:rsid w:val="003B1C72"/>
    <w:rsid w:val="003B2D0A"/>
    <w:rsid w:val="003B3148"/>
    <w:rsid w:val="003B356D"/>
    <w:rsid w:val="003B36E0"/>
    <w:rsid w:val="003B40EB"/>
    <w:rsid w:val="003B49DB"/>
    <w:rsid w:val="003B5288"/>
    <w:rsid w:val="003B78AC"/>
    <w:rsid w:val="003B7B95"/>
    <w:rsid w:val="003B7C59"/>
    <w:rsid w:val="003C02D7"/>
    <w:rsid w:val="003C0A9D"/>
    <w:rsid w:val="003C0CB9"/>
    <w:rsid w:val="003C1EF7"/>
    <w:rsid w:val="003C2AEF"/>
    <w:rsid w:val="003C2E14"/>
    <w:rsid w:val="003C3481"/>
    <w:rsid w:val="003C3993"/>
    <w:rsid w:val="003C3F8E"/>
    <w:rsid w:val="003C4115"/>
    <w:rsid w:val="003C5677"/>
    <w:rsid w:val="003C5D88"/>
    <w:rsid w:val="003C6599"/>
    <w:rsid w:val="003C6C59"/>
    <w:rsid w:val="003C6CB7"/>
    <w:rsid w:val="003C7826"/>
    <w:rsid w:val="003C7877"/>
    <w:rsid w:val="003C78CC"/>
    <w:rsid w:val="003C7970"/>
    <w:rsid w:val="003C79B7"/>
    <w:rsid w:val="003C7B45"/>
    <w:rsid w:val="003D02C5"/>
    <w:rsid w:val="003D1A08"/>
    <w:rsid w:val="003D1A43"/>
    <w:rsid w:val="003D2DA3"/>
    <w:rsid w:val="003D30CF"/>
    <w:rsid w:val="003D3877"/>
    <w:rsid w:val="003D46A3"/>
    <w:rsid w:val="003D5904"/>
    <w:rsid w:val="003D6541"/>
    <w:rsid w:val="003D6B09"/>
    <w:rsid w:val="003D6D6B"/>
    <w:rsid w:val="003D78AB"/>
    <w:rsid w:val="003D7CE4"/>
    <w:rsid w:val="003E03A6"/>
    <w:rsid w:val="003E1959"/>
    <w:rsid w:val="003E1A6F"/>
    <w:rsid w:val="003E2463"/>
    <w:rsid w:val="003E2EDC"/>
    <w:rsid w:val="003E329B"/>
    <w:rsid w:val="003E33C8"/>
    <w:rsid w:val="003E38FF"/>
    <w:rsid w:val="003E4367"/>
    <w:rsid w:val="003E4988"/>
    <w:rsid w:val="003E57F0"/>
    <w:rsid w:val="003E5A21"/>
    <w:rsid w:val="003E5BDA"/>
    <w:rsid w:val="003E636A"/>
    <w:rsid w:val="003E6527"/>
    <w:rsid w:val="003E6A6F"/>
    <w:rsid w:val="003E7144"/>
    <w:rsid w:val="003E793C"/>
    <w:rsid w:val="003F0882"/>
    <w:rsid w:val="003F0DB0"/>
    <w:rsid w:val="003F15DA"/>
    <w:rsid w:val="003F19EB"/>
    <w:rsid w:val="003F2807"/>
    <w:rsid w:val="003F2E34"/>
    <w:rsid w:val="003F3422"/>
    <w:rsid w:val="003F4E2E"/>
    <w:rsid w:val="003F4F72"/>
    <w:rsid w:val="003F4FDB"/>
    <w:rsid w:val="003F675B"/>
    <w:rsid w:val="00400781"/>
    <w:rsid w:val="00400D05"/>
    <w:rsid w:val="00401022"/>
    <w:rsid w:val="00401424"/>
    <w:rsid w:val="00402982"/>
    <w:rsid w:val="00402EEE"/>
    <w:rsid w:val="0040321B"/>
    <w:rsid w:val="00403A2B"/>
    <w:rsid w:val="00403AE7"/>
    <w:rsid w:val="00403C6B"/>
    <w:rsid w:val="00404545"/>
    <w:rsid w:val="00404651"/>
    <w:rsid w:val="0040561E"/>
    <w:rsid w:val="004058DE"/>
    <w:rsid w:val="00405ABC"/>
    <w:rsid w:val="00405FD7"/>
    <w:rsid w:val="0040602B"/>
    <w:rsid w:val="0040615A"/>
    <w:rsid w:val="00406251"/>
    <w:rsid w:val="00406DBC"/>
    <w:rsid w:val="00407798"/>
    <w:rsid w:val="004100B9"/>
    <w:rsid w:val="0041147C"/>
    <w:rsid w:val="00411A2C"/>
    <w:rsid w:val="00411C87"/>
    <w:rsid w:val="00411E86"/>
    <w:rsid w:val="00412229"/>
    <w:rsid w:val="00412F1C"/>
    <w:rsid w:val="00413690"/>
    <w:rsid w:val="00413861"/>
    <w:rsid w:val="00413AB2"/>
    <w:rsid w:val="00414B6A"/>
    <w:rsid w:val="00415239"/>
    <w:rsid w:val="0041579A"/>
    <w:rsid w:val="0041590E"/>
    <w:rsid w:val="00415910"/>
    <w:rsid w:val="0041601C"/>
    <w:rsid w:val="00416723"/>
    <w:rsid w:val="00416A03"/>
    <w:rsid w:val="00416F39"/>
    <w:rsid w:val="00416F9A"/>
    <w:rsid w:val="00417388"/>
    <w:rsid w:val="00417E4F"/>
    <w:rsid w:val="00420191"/>
    <w:rsid w:val="00420F29"/>
    <w:rsid w:val="004211C8"/>
    <w:rsid w:val="00421351"/>
    <w:rsid w:val="0042208E"/>
    <w:rsid w:val="004225EF"/>
    <w:rsid w:val="004228E5"/>
    <w:rsid w:val="004229A8"/>
    <w:rsid w:val="00422A65"/>
    <w:rsid w:val="00423AD2"/>
    <w:rsid w:val="00424916"/>
    <w:rsid w:val="0042526D"/>
    <w:rsid w:val="00425F66"/>
    <w:rsid w:val="00425F9B"/>
    <w:rsid w:val="004269BC"/>
    <w:rsid w:val="00430020"/>
    <w:rsid w:val="004322A1"/>
    <w:rsid w:val="00432839"/>
    <w:rsid w:val="00432866"/>
    <w:rsid w:val="00432C9B"/>
    <w:rsid w:val="00432F2E"/>
    <w:rsid w:val="004332EC"/>
    <w:rsid w:val="00433964"/>
    <w:rsid w:val="00433A81"/>
    <w:rsid w:val="00434934"/>
    <w:rsid w:val="00434E40"/>
    <w:rsid w:val="004359F6"/>
    <w:rsid w:val="00436145"/>
    <w:rsid w:val="00436243"/>
    <w:rsid w:val="0043629E"/>
    <w:rsid w:val="004362E3"/>
    <w:rsid w:val="00436441"/>
    <w:rsid w:val="004379D0"/>
    <w:rsid w:val="00437D2E"/>
    <w:rsid w:val="00437F36"/>
    <w:rsid w:val="0044197D"/>
    <w:rsid w:val="004422AC"/>
    <w:rsid w:val="004425BF"/>
    <w:rsid w:val="00442D69"/>
    <w:rsid w:val="00442F2A"/>
    <w:rsid w:val="004437A9"/>
    <w:rsid w:val="0044383E"/>
    <w:rsid w:val="004438D4"/>
    <w:rsid w:val="004439B9"/>
    <w:rsid w:val="00444114"/>
    <w:rsid w:val="00444AD3"/>
    <w:rsid w:val="0044544B"/>
    <w:rsid w:val="0044553B"/>
    <w:rsid w:val="00445D5A"/>
    <w:rsid w:val="00446868"/>
    <w:rsid w:val="00447D64"/>
    <w:rsid w:val="004523EA"/>
    <w:rsid w:val="004535C3"/>
    <w:rsid w:val="00453BC5"/>
    <w:rsid w:val="00454616"/>
    <w:rsid w:val="00454B96"/>
    <w:rsid w:val="004551A7"/>
    <w:rsid w:val="004559AD"/>
    <w:rsid w:val="004561E3"/>
    <w:rsid w:val="00456404"/>
    <w:rsid w:val="0045686F"/>
    <w:rsid w:val="004575CE"/>
    <w:rsid w:val="00457F0F"/>
    <w:rsid w:val="0046034B"/>
    <w:rsid w:val="004611ED"/>
    <w:rsid w:val="00461C6F"/>
    <w:rsid w:val="00461F15"/>
    <w:rsid w:val="00462DBA"/>
    <w:rsid w:val="00464BB5"/>
    <w:rsid w:val="00464E13"/>
    <w:rsid w:val="00464EE3"/>
    <w:rsid w:val="00464F89"/>
    <w:rsid w:val="00465651"/>
    <w:rsid w:val="00465CE5"/>
    <w:rsid w:val="00465DFB"/>
    <w:rsid w:val="004666A4"/>
    <w:rsid w:val="00466EE3"/>
    <w:rsid w:val="004672AE"/>
    <w:rsid w:val="00467D05"/>
    <w:rsid w:val="00470367"/>
    <w:rsid w:val="00470B40"/>
    <w:rsid w:val="00471020"/>
    <w:rsid w:val="00471287"/>
    <w:rsid w:val="00471686"/>
    <w:rsid w:val="00471ADF"/>
    <w:rsid w:val="00472046"/>
    <w:rsid w:val="00472208"/>
    <w:rsid w:val="00472E7F"/>
    <w:rsid w:val="00473ADC"/>
    <w:rsid w:val="00474D23"/>
    <w:rsid w:val="004752C7"/>
    <w:rsid w:val="004757CA"/>
    <w:rsid w:val="004759D2"/>
    <w:rsid w:val="00475D35"/>
    <w:rsid w:val="00476BC7"/>
    <w:rsid w:val="00476D5E"/>
    <w:rsid w:val="004801E3"/>
    <w:rsid w:val="0048062B"/>
    <w:rsid w:val="00480A8C"/>
    <w:rsid w:val="00481365"/>
    <w:rsid w:val="00481D1A"/>
    <w:rsid w:val="00482E18"/>
    <w:rsid w:val="00483251"/>
    <w:rsid w:val="0048347B"/>
    <w:rsid w:val="004837B7"/>
    <w:rsid w:val="00483BD7"/>
    <w:rsid w:val="00484409"/>
    <w:rsid w:val="00484A95"/>
    <w:rsid w:val="00484C92"/>
    <w:rsid w:val="00484D48"/>
    <w:rsid w:val="0048504F"/>
    <w:rsid w:val="00485AAD"/>
    <w:rsid w:val="00485C39"/>
    <w:rsid w:val="004874FD"/>
    <w:rsid w:val="00487794"/>
    <w:rsid w:val="00487EBE"/>
    <w:rsid w:val="00487ECE"/>
    <w:rsid w:val="004901DE"/>
    <w:rsid w:val="004907E3"/>
    <w:rsid w:val="00490A35"/>
    <w:rsid w:val="00490FCE"/>
    <w:rsid w:val="004917A9"/>
    <w:rsid w:val="00491E83"/>
    <w:rsid w:val="004930D4"/>
    <w:rsid w:val="00493683"/>
    <w:rsid w:val="00494535"/>
    <w:rsid w:val="00494876"/>
    <w:rsid w:val="00495579"/>
    <w:rsid w:val="00495674"/>
    <w:rsid w:val="0049573D"/>
    <w:rsid w:val="00496342"/>
    <w:rsid w:val="00496511"/>
    <w:rsid w:val="0049681C"/>
    <w:rsid w:val="00496C2C"/>
    <w:rsid w:val="00496DCD"/>
    <w:rsid w:val="00496F9B"/>
    <w:rsid w:val="00497791"/>
    <w:rsid w:val="00497E77"/>
    <w:rsid w:val="00497EDC"/>
    <w:rsid w:val="004A0C16"/>
    <w:rsid w:val="004A109D"/>
    <w:rsid w:val="004A17B8"/>
    <w:rsid w:val="004A1ADF"/>
    <w:rsid w:val="004A2230"/>
    <w:rsid w:val="004A2BD1"/>
    <w:rsid w:val="004A307F"/>
    <w:rsid w:val="004A3279"/>
    <w:rsid w:val="004A3EC5"/>
    <w:rsid w:val="004A41C0"/>
    <w:rsid w:val="004A4832"/>
    <w:rsid w:val="004A4BBA"/>
    <w:rsid w:val="004A56DB"/>
    <w:rsid w:val="004A5A37"/>
    <w:rsid w:val="004A5D7B"/>
    <w:rsid w:val="004A5FE1"/>
    <w:rsid w:val="004A7CBA"/>
    <w:rsid w:val="004B002A"/>
    <w:rsid w:val="004B0463"/>
    <w:rsid w:val="004B0486"/>
    <w:rsid w:val="004B0B53"/>
    <w:rsid w:val="004B23E0"/>
    <w:rsid w:val="004B27C1"/>
    <w:rsid w:val="004B2B99"/>
    <w:rsid w:val="004B3256"/>
    <w:rsid w:val="004B34C8"/>
    <w:rsid w:val="004B3F2B"/>
    <w:rsid w:val="004B4260"/>
    <w:rsid w:val="004B47B4"/>
    <w:rsid w:val="004B534A"/>
    <w:rsid w:val="004B578A"/>
    <w:rsid w:val="004B5ACE"/>
    <w:rsid w:val="004B5F08"/>
    <w:rsid w:val="004B6710"/>
    <w:rsid w:val="004B6AA0"/>
    <w:rsid w:val="004B742B"/>
    <w:rsid w:val="004B7542"/>
    <w:rsid w:val="004B7E17"/>
    <w:rsid w:val="004C0078"/>
    <w:rsid w:val="004C098A"/>
    <w:rsid w:val="004C12F7"/>
    <w:rsid w:val="004C1E7B"/>
    <w:rsid w:val="004C22DE"/>
    <w:rsid w:val="004C2355"/>
    <w:rsid w:val="004C2482"/>
    <w:rsid w:val="004C2A2C"/>
    <w:rsid w:val="004C2BEA"/>
    <w:rsid w:val="004C358D"/>
    <w:rsid w:val="004C3FDE"/>
    <w:rsid w:val="004C4068"/>
    <w:rsid w:val="004C40C4"/>
    <w:rsid w:val="004C4775"/>
    <w:rsid w:val="004C54C2"/>
    <w:rsid w:val="004C5594"/>
    <w:rsid w:val="004C56D2"/>
    <w:rsid w:val="004C5AAF"/>
    <w:rsid w:val="004C5FAF"/>
    <w:rsid w:val="004C61A6"/>
    <w:rsid w:val="004D07C2"/>
    <w:rsid w:val="004D0EEB"/>
    <w:rsid w:val="004D1399"/>
    <w:rsid w:val="004D1406"/>
    <w:rsid w:val="004D2525"/>
    <w:rsid w:val="004D2D3A"/>
    <w:rsid w:val="004D2FB7"/>
    <w:rsid w:val="004D36A4"/>
    <w:rsid w:val="004D4070"/>
    <w:rsid w:val="004D4B66"/>
    <w:rsid w:val="004D5DB7"/>
    <w:rsid w:val="004D5F90"/>
    <w:rsid w:val="004D63B6"/>
    <w:rsid w:val="004D7ABE"/>
    <w:rsid w:val="004E0A2B"/>
    <w:rsid w:val="004E0B29"/>
    <w:rsid w:val="004E179E"/>
    <w:rsid w:val="004E1837"/>
    <w:rsid w:val="004E1955"/>
    <w:rsid w:val="004E1A78"/>
    <w:rsid w:val="004E1CB1"/>
    <w:rsid w:val="004E2057"/>
    <w:rsid w:val="004E2987"/>
    <w:rsid w:val="004E2D65"/>
    <w:rsid w:val="004E2F17"/>
    <w:rsid w:val="004E2F5E"/>
    <w:rsid w:val="004E373E"/>
    <w:rsid w:val="004E393C"/>
    <w:rsid w:val="004E4018"/>
    <w:rsid w:val="004E5E19"/>
    <w:rsid w:val="004E713B"/>
    <w:rsid w:val="004E78BD"/>
    <w:rsid w:val="004E7A1D"/>
    <w:rsid w:val="004F0211"/>
    <w:rsid w:val="004F0443"/>
    <w:rsid w:val="004F0584"/>
    <w:rsid w:val="004F0F4A"/>
    <w:rsid w:val="004F26B1"/>
    <w:rsid w:val="004F2C3C"/>
    <w:rsid w:val="004F2D81"/>
    <w:rsid w:val="004F2E36"/>
    <w:rsid w:val="004F2EC7"/>
    <w:rsid w:val="004F3CA7"/>
    <w:rsid w:val="004F4411"/>
    <w:rsid w:val="004F5032"/>
    <w:rsid w:val="004F570B"/>
    <w:rsid w:val="004F599F"/>
    <w:rsid w:val="004F5B12"/>
    <w:rsid w:val="004F5FC6"/>
    <w:rsid w:val="004F681C"/>
    <w:rsid w:val="004F76A9"/>
    <w:rsid w:val="00500510"/>
    <w:rsid w:val="00500635"/>
    <w:rsid w:val="00500C01"/>
    <w:rsid w:val="00501135"/>
    <w:rsid w:val="00501DF4"/>
    <w:rsid w:val="00502D2F"/>
    <w:rsid w:val="00502EFC"/>
    <w:rsid w:val="005030EE"/>
    <w:rsid w:val="00503268"/>
    <w:rsid w:val="00504082"/>
    <w:rsid w:val="00505086"/>
    <w:rsid w:val="005055C4"/>
    <w:rsid w:val="005066A6"/>
    <w:rsid w:val="005073CF"/>
    <w:rsid w:val="00507DAE"/>
    <w:rsid w:val="00510408"/>
    <w:rsid w:val="005105E7"/>
    <w:rsid w:val="00511A82"/>
    <w:rsid w:val="00512389"/>
    <w:rsid w:val="00512CE1"/>
    <w:rsid w:val="00512EF9"/>
    <w:rsid w:val="0051324B"/>
    <w:rsid w:val="00513639"/>
    <w:rsid w:val="005139E3"/>
    <w:rsid w:val="00513A4E"/>
    <w:rsid w:val="00513ABB"/>
    <w:rsid w:val="00514856"/>
    <w:rsid w:val="0051536B"/>
    <w:rsid w:val="005159AA"/>
    <w:rsid w:val="00516DD0"/>
    <w:rsid w:val="005177BA"/>
    <w:rsid w:val="005202EE"/>
    <w:rsid w:val="00520702"/>
    <w:rsid w:val="00520973"/>
    <w:rsid w:val="00520F37"/>
    <w:rsid w:val="005210F8"/>
    <w:rsid w:val="00521BC9"/>
    <w:rsid w:val="00521D12"/>
    <w:rsid w:val="00522577"/>
    <w:rsid w:val="005225E6"/>
    <w:rsid w:val="00523638"/>
    <w:rsid w:val="005249B7"/>
    <w:rsid w:val="00525B9F"/>
    <w:rsid w:val="00525C54"/>
    <w:rsid w:val="005263EE"/>
    <w:rsid w:val="00526B8F"/>
    <w:rsid w:val="00526E25"/>
    <w:rsid w:val="0052700A"/>
    <w:rsid w:val="0053058B"/>
    <w:rsid w:val="0053071B"/>
    <w:rsid w:val="00530C91"/>
    <w:rsid w:val="00530DF8"/>
    <w:rsid w:val="00530ED7"/>
    <w:rsid w:val="005322BA"/>
    <w:rsid w:val="005326A2"/>
    <w:rsid w:val="005331E2"/>
    <w:rsid w:val="005335BB"/>
    <w:rsid w:val="00533969"/>
    <w:rsid w:val="005339EE"/>
    <w:rsid w:val="00534BEB"/>
    <w:rsid w:val="005350CB"/>
    <w:rsid w:val="00535858"/>
    <w:rsid w:val="00535DB7"/>
    <w:rsid w:val="00537086"/>
    <w:rsid w:val="00537149"/>
    <w:rsid w:val="005376C8"/>
    <w:rsid w:val="00537DA7"/>
    <w:rsid w:val="00540210"/>
    <w:rsid w:val="005402F2"/>
    <w:rsid w:val="00540454"/>
    <w:rsid w:val="00540501"/>
    <w:rsid w:val="00540A63"/>
    <w:rsid w:val="00541772"/>
    <w:rsid w:val="005418AD"/>
    <w:rsid w:val="0054217B"/>
    <w:rsid w:val="00542648"/>
    <w:rsid w:val="005426C6"/>
    <w:rsid w:val="0054301F"/>
    <w:rsid w:val="005432D7"/>
    <w:rsid w:val="0054399C"/>
    <w:rsid w:val="005448B1"/>
    <w:rsid w:val="00544A44"/>
    <w:rsid w:val="00545B7A"/>
    <w:rsid w:val="00545CFD"/>
    <w:rsid w:val="00546651"/>
    <w:rsid w:val="00546CB1"/>
    <w:rsid w:val="00547C0E"/>
    <w:rsid w:val="0055087F"/>
    <w:rsid w:val="00551353"/>
    <w:rsid w:val="00551BFD"/>
    <w:rsid w:val="005526CF"/>
    <w:rsid w:val="00553E1D"/>
    <w:rsid w:val="005549ED"/>
    <w:rsid w:val="005552EE"/>
    <w:rsid w:val="00555689"/>
    <w:rsid w:val="005568AB"/>
    <w:rsid w:val="00557B52"/>
    <w:rsid w:val="00557CCA"/>
    <w:rsid w:val="00557F95"/>
    <w:rsid w:val="00557FFB"/>
    <w:rsid w:val="005607CB"/>
    <w:rsid w:val="005615C0"/>
    <w:rsid w:val="005619F2"/>
    <w:rsid w:val="00561B55"/>
    <w:rsid w:val="00561BA6"/>
    <w:rsid w:val="00561D78"/>
    <w:rsid w:val="005624C1"/>
    <w:rsid w:val="00562547"/>
    <w:rsid w:val="0056257D"/>
    <w:rsid w:val="005628D1"/>
    <w:rsid w:val="00562995"/>
    <w:rsid w:val="00562E9D"/>
    <w:rsid w:val="00563134"/>
    <w:rsid w:val="005634D0"/>
    <w:rsid w:val="00563BF2"/>
    <w:rsid w:val="00564739"/>
    <w:rsid w:val="005649C1"/>
    <w:rsid w:val="005655D5"/>
    <w:rsid w:val="0056582D"/>
    <w:rsid w:val="00565B25"/>
    <w:rsid w:val="005663E1"/>
    <w:rsid w:val="00566776"/>
    <w:rsid w:val="00566977"/>
    <w:rsid w:val="0056751C"/>
    <w:rsid w:val="00567728"/>
    <w:rsid w:val="00567C38"/>
    <w:rsid w:val="005709FA"/>
    <w:rsid w:val="00571477"/>
    <w:rsid w:val="00571BDA"/>
    <w:rsid w:val="0057201A"/>
    <w:rsid w:val="00572E93"/>
    <w:rsid w:val="00573048"/>
    <w:rsid w:val="005733DF"/>
    <w:rsid w:val="0057391E"/>
    <w:rsid w:val="00573925"/>
    <w:rsid w:val="00573E81"/>
    <w:rsid w:val="005740C4"/>
    <w:rsid w:val="00575749"/>
    <w:rsid w:val="00575857"/>
    <w:rsid w:val="00575B70"/>
    <w:rsid w:val="0057601A"/>
    <w:rsid w:val="00576909"/>
    <w:rsid w:val="0057728D"/>
    <w:rsid w:val="00577957"/>
    <w:rsid w:val="00577BB5"/>
    <w:rsid w:val="00580591"/>
    <w:rsid w:val="00580D0C"/>
    <w:rsid w:val="0058143F"/>
    <w:rsid w:val="00581CCA"/>
    <w:rsid w:val="0058229A"/>
    <w:rsid w:val="005830FC"/>
    <w:rsid w:val="00584FED"/>
    <w:rsid w:val="005851AB"/>
    <w:rsid w:val="00585C7F"/>
    <w:rsid w:val="00586C96"/>
    <w:rsid w:val="00587A7B"/>
    <w:rsid w:val="00590096"/>
    <w:rsid w:val="0059096A"/>
    <w:rsid w:val="00590E1E"/>
    <w:rsid w:val="005914B4"/>
    <w:rsid w:val="0059176F"/>
    <w:rsid w:val="005917EA"/>
    <w:rsid w:val="00591E39"/>
    <w:rsid w:val="005926EB"/>
    <w:rsid w:val="00592893"/>
    <w:rsid w:val="00593239"/>
    <w:rsid w:val="0059397A"/>
    <w:rsid w:val="00593DC1"/>
    <w:rsid w:val="00593DD3"/>
    <w:rsid w:val="0059400F"/>
    <w:rsid w:val="00594332"/>
    <w:rsid w:val="00594408"/>
    <w:rsid w:val="00594449"/>
    <w:rsid w:val="005948C0"/>
    <w:rsid w:val="00594AD8"/>
    <w:rsid w:val="00594B88"/>
    <w:rsid w:val="005955DC"/>
    <w:rsid w:val="005957C0"/>
    <w:rsid w:val="00595E53"/>
    <w:rsid w:val="0059614C"/>
    <w:rsid w:val="00596810"/>
    <w:rsid w:val="005974CE"/>
    <w:rsid w:val="00597E1D"/>
    <w:rsid w:val="005A0CB3"/>
    <w:rsid w:val="005A0CCD"/>
    <w:rsid w:val="005A1F85"/>
    <w:rsid w:val="005A24E3"/>
    <w:rsid w:val="005A2C79"/>
    <w:rsid w:val="005A2E20"/>
    <w:rsid w:val="005A33A1"/>
    <w:rsid w:val="005A5336"/>
    <w:rsid w:val="005A61CB"/>
    <w:rsid w:val="005A76B4"/>
    <w:rsid w:val="005A7B06"/>
    <w:rsid w:val="005A7CCB"/>
    <w:rsid w:val="005B0365"/>
    <w:rsid w:val="005B10CD"/>
    <w:rsid w:val="005B1AB8"/>
    <w:rsid w:val="005B282E"/>
    <w:rsid w:val="005B30F1"/>
    <w:rsid w:val="005B3A61"/>
    <w:rsid w:val="005B3A9B"/>
    <w:rsid w:val="005B407A"/>
    <w:rsid w:val="005B4906"/>
    <w:rsid w:val="005B4EA8"/>
    <w:rsid w:val="005B5B95"/>
    <w:rsid w:val="005B6005"/>
    <w:rsid w:val="005B68C7"/>
    <w:rsid w:val="005B6A56"/>
    <w:rsid w:val="005B6B1E"/>
    <w:rsid w:val="005B7115"/>
    <w:rsid w:val="005B7B78"/>
    <w:rsid w:val="005B7BD6"/>
    <w:rsid w:val="005B7FA2"/>
    <w:rsid w:val="005C0388"/>
    <w:rsid w:val="005C19C0"/>
    <w:rsid w:val="005C25F1"/>
    <w:rsid w:val="005C27BE"/>
    <w:rsid w:val="005C2AB0"/>
    <w:rsid w:val="005C2D50"/>
    <w:rsid w:val="005C3538"/>
    <w:rsid w:val="005C35E8"/>
    <w:rsid w:val="005C368E"/>
    <w:rsid w:val="005C3CA4"/>
    <w:rsid w:val="005C4A0A"/>
    <w:rsid w:val="005C4C16"/>
    <w:rsid w:val="005C535D"/>
    <w:rsid w:val="005C691E"/>
    <w:rsid w:val="005C71B8"/>
    <w:rsid w:val="005C761F"/>
    <w:rsid w:val="005C777C"/>
    <w:rsid w:val="005C7DD2"/>
    <w:rsid w:val="005C7EF4"/>
    <w:rsid w:val="005D0D54"/>
    <w:rsid w:val="005D1C0B"/>
    <w:rsid w:val="005D1DBB"/>
    <w:rsid w:val="005D1F42"/>
    <w:rsid w:val="005D29AF"/>
    <w:rsid w:val="005D2B80"/>
    <w:rsid w:val="005D2EC9"/>
    <w:rsid w:val="005D383B"/>
    <w:rsid w:val="005D3D5E"/>
    <w:rsid w:val="005D3FB8"/>
    <w:rsid w:val="005D5387"/>
    <w:rsid w:val="005D5B3F"/>
    <w:rsid w:val="005D5C98"/>
    <w:rsid w:val="005D5FF6"/>
    <w:rsid w:val="005D6C6A"/>
    <w:rsid w:val="005D757B"/>
    <w:rsid w:val="005D7FBE"/>
    <w:rsid w:val="005E0130"/>
    <w:rsid w:val="005E059E"/>
    <w:rsid w:val="005E069F"/>
    <w:rsid w:val="005E0A0B"/>
    <w:rsid w:val="005E1796"/>
    <w:rsid w:val="005E23BF"/>
    <w:rsid w:val="005E295F"/>
    <w:rsid w:val="005E2CD1"/>
    <w:rsid w:val="005E2DC6"/>
    <w:rsid w:val="005E3306"/>
    <w:rsid w:val="005E3660"/>
    <w:rsid w:val="005E4344"/>
    <w:rsid w:val="005E4D7D"/>
    <w:rsid w:val="005E4EE3"/>
    <w:rsid w:val="005E61CB"/>
    <w:rsid w:val="005E75D0"/>
    <w:rsid w:val="005E78AA"/>
    <w:rsid w:val="005E7DDD"/>
    <w:rsid w:val="005F0474"/>
    <w:rsid w:val="005F07C4"/>
    <w:rsid w:val="005F181D"/>
    <w:rsid w:val="005F1E35"/>
    <w:rsid w:val="005F2181"/>
    <w:rsid w:val="005F3873"/>
    <w:rsid w:val="005F43F1"/>
    <w:rsid w:val="005F46B0"/>
    <w:rsid w:val="005F4D52"/>
    <w:rsid w:val="005F4D8F"/>
    <w:rsid w:val="005F4F30"/>
    <w:rsid w:val="005F4FB4"/>
    <w:rsid w:val="005F5106"/>
    <w:rsid w:val="005F5974"/>
    <w:rsid w:val="005F5C24"/>
    <w:rsid w:val="005F72CC"/>
    <w:rsid w:val="005F7FBD"/>
    <w:rsid w:val="00600472"/>
    <w:rsid w:val="00600C9D"/>
    <w:rsid w:val="00601019"/>
    <w:rsid w:val="00601135"/>
    <w:rsid w:val="00601156"/>
    <w:rsid w:val="00601A4D"/>
    <w:rsid w:val="0060336F"/>
    <w:rsid w:val="006040C4"/>
    <w:rsid w:val="00606178"/>
    <w:rsid w:val="00606947"/>
    <w:rsid w:val="0060700B"/>
    <w:rsid w:val="0060718B"/>
    <w:rsid w:val="006105B1"/>
    <w:rsid w:val="006105BC"/>
    <w:rsid w:val="00610E19"/>
    <w:rsid w:val="00610F36"/>
    <w:rsid w:val="006112B2"/>
    <w:rsid w:val="00611AAE"/>
    <w:rsid w:val="00611DFA"/>
    <w:rsid w:val="006133A0"/>
    <w:rsid w:val="006136BB"/>
    <w:rsid w:val="00613D5D"/>
    <w:rsid w:val="00614248"/>
    <w:rsid w:val="006142AC"/>
    <w:rsid w:val="006149DA"/>
    <w:rsid w:val="00614B44"/>
    <w:rsid w:val="00614BB0"/>
    <w:rsid w:val="0061505D"/>
    <w:rsid w:val="00616E99"/>
    <w:rsid w:val="006175C7"/>
    <w:rsid w:val="0061765B"/>
    <w:rsid w:val="006177AD"/>
    <w:rsid w:val="006179AB"/>
    <w:rsid w:val="00617D64"/>
    <w:rsid w:val="006205FD"/>
    <w:rsid w:val="00621312"/>
    <w:rsid w:val="006219AF"/>
    <w:rsid w:val="00621D3A"/>
    <w:rsid w:val="0062259A"/>
    <w:rsid w:val="006226F3"/>
    <w:rsid w:val="00622934"/>
    <w:rsid w:val="00623063"/>
    <w:rsid w:val="00623F78"/>
    <w:rsid w:val="00625610"/>
    <w:rsid w:val="0062568D"/>
    <w:rsid w:val="00625EF1"/>
    <w:rsid w:val="0062607A"/>
    <w:rsid w:val="006262A3"/>
    <w:rsid w:val="00626A92"/>
    <w:rsid w:val="00626A9F"/>
    <w:rsid w:val="00627083"/>
    <w:rsid w:val="0062770B"/>
    <w:rsid w:val="0062772A"/>
    <w:rsid w:val="00627ECF"/>
    <w:rsid w:val="0063008E"/>
    <w:rsid w:val="006316E3"/>
    <w:rsid w:val="006324E8"/>
    <w:rsid w:val="00632B1C"/>
    <w:rsid w:val="006334EA"/>
    <w:rsid w:val="00633B86"/>
    <w:rsid w:val="00634012"/>
    <w:rsid w:val="006340E4"/>
    <w:rsid w:val="006347FA"/>
    <w:rsid w:val="0063634E"/>
    <w:rsid w:val="006369B9"/>
    <w:rsid w:val="00636A65"/>
    <w:rsid w:val="00636F2D"/>
    <w:rsid w:val="00637A45"/>
    <w:rsid w:val="00637BF6"/>
    <w:rsid w:val="00637E8A"/>
    <w:rsid w:val="00637EF2"/>
    <w:rsid w:val="00640880"/>
    <w:rsid w:val="0064163C"/>
    <w:rsid w:val="00641DAD"/>
    <w:rsid w:val="00642045"/>
    <w:rsid w:val="00642D4D"/>
    <w:rsid w:val="0064309F"/>
    <w:rsid w:val="00643846"/>
    <w:rsid w:val="00643E47"/>
    <w:rsid w:val="0064481B"/>
    <w:rsid w:val="00645519"/>
    <w:rsid w:val="006456F4"/>
    <w:rsid w:val="00645835"/>
    <w:rsid w:val="00645C15"/>
    <w:rsid w:val="006463A8"/>
    <w:rsid w:val="00646631"/>
    <w:rsid w:val="006468EC"/>
    <w:rsid w:val="0064702D"/>
    <w:rsid w:val="00647DDB"/>
    <w:rsid w:val="006507B6"/>
    <w:rsid w:val="00650D86"/>
    <w:rsid w:val="00651E1F"/>
    <w:rsid w:val="006528BA"/>
    <w:rsid w:val="00652A58"/>
    <w:rsid w:val="006536BF"/>
    <w:rsid w:val="00653E61"/>
    <w:rsid w:val="00654BB5"/>
    <w:rsid w:val="00655D95"/>
    <w:rsid w:val="006562F5"/>
    <w:rsid w:val="00656550"/>
    <w:rsid w:val="00657484"/>
    <w:rsid w:val="00657668"/>
    <w:rsid w:val="00660017"/>
    <w:rsid w:val="006600C3"/>
    <w:rsid w:val="006602E8"/>
    <w:rsid w:val="00660514"/>
    <w:rsid w:val="00661583"/>
    <w:rsid w:val="00662770"/>
    <w:rsid w:val="00662A59"/>
    <w:rsid w:val="00662BA1"/>
    <w:rsid w:val="00663089"/>
    <w:rsid w:val="006630ED"/>
    <w:rsid w:val="00663285"/>
    <w:rsid w:val="00663358"/>
    <w:rsid w:val="006637F2"/>
    <w:rsid w:val="00663C79"/>
    <w:rsid w:val="00663CBD"/>
    <w:rsid w:val="00663EE3"/>
    <w:rsid w:val="0066401E"/>
    <w:rsid w:val="006640E3"/>
    <w:rsid w:val="006642ED"/>
    <w:rsid w:val="00664646"/>
    <w:rsid w:val="00664C3E"/>
    <w:rsid w:val="0066630B"/>
    <w:rsid w:val="00667468"/>
    <w:rsid w:val="00667886"/>
    <w:rsid w:val="00667DDB"/>
    <w:rsid w:val="00671476"/>
    <w:rsid w:val="00672057"/>
    <w:rsid w:val="006728E7"/>
    <w:rsid w:val="00674399"/>
    <w:rsid w:val="0067493C"/>
    <w:rsid w:val="006755B2"/>
    <w:rsid w:val="006758FF"/>
    <w:rsid w:val="00676073"/>
    <w:rsid w:val="0067777D"/>
    <w:rsid w:val="00677832"/>
    <w:rsid w:val="00677959"/>
    <w:rsid w:val="00677AED"/>
    <w:rsid w:val="006804F0"/>
    <w:rsid w:val="00680B51"/>
    <w:rsid w:val="00681977"/>
    <w:rsid w:val="006834C5"/>
    <w:rsid w:val="006835D0"/>
    <w:rsid w:val="00683F4D"/>
    <w:rsid w:val="0068400B"/>
    <w:rsid w:val="0068498B"/>
    <w:rsid w:val="006850BA"/>
    <w:rsid w:val="00685E4A"/>
    <w:rsid w:val="0068665E"/>
    <w:rsid w:val="00686849"/>
    <w:rsid w:val="00687B63"/>
    <w:rsid w:val="00687EDF"/>
    <w:rsid w:val="00687FF8"/>
    <w:rsid w:val="0069004E"/>
    <w:rsid w:val="006905C0"/>
    <w:rsid w:val="006915F4"/>
    <w:rsid w:val="00691755"/>
    <w:rsid w:val="006925C4"/>
    <w:rsid w:val="006925E8"/>
    <w:rsid w:val="00692741"/>
    <w:rsid w:val="00692FC7"/>
    <w:rsid w:val="006938F4"/>
    <w:rsid w:val="00694892"/>
    <w:rsid w:val="006949E2"/>
    <w:rsid w:val="0069507A"/>
    <w:rsid w:val="00695590"/>
    <w:rsid w:val="00695622"/>
    <w:rsid w:val="00696B5D"/>
    <w:rsid w:val="00696E24"/>
    <w:rsid w:val="006972B8"/>
    <w:rsid w:val="00697626"/>
    <w:rsid w:val="006A0250"/>
    <w:rsid w:val="006A04ED"/>
    <w:rsid w:val="006A0849"/>
    <w:rsid w:val="006A1D5A"/>
    <w:rsid w:val="006A1DCA"/>
    <w:rsid w:val="006A2193"/>
    <w:rsid w:val="006A3649"/>
    <w:rsid w:val="006A3EAF"/>
    <w:rsid w:val="006A4B40"/>
    <w:rsid w:val="006A5C26"/>
    <w:rsid w:val="006A5E05"/>
    <w:rsid w:val="006A67F3"/>
    <w:rsid w:val="006A743C"/>
    <w:rsid w:val="006A7BA5"/>
    <w:rsid w:val="006B054D"/>
    <w:rsid w:val="006B102E"/>
    <w:rsid w:val="006B21F7"/>
    <w:rsid w:val="006B2307"/>
    <w:rsid w:val="006B2DBE"/>
    <w:rsid w:val="006B2F6A"/>
    <w:rsid w:val="006B2FE3"/>
    <w:rsid w:val="006B3123"/>
    <w:rsid w:val="006B3238"/>
    <w:rsid w:val="006B3580"/>
    <w:rsid w:val="006B366B"/>
    <w:rsid w:val="006B3674"/>
    <w:rsid w:val="006B3721"/>
    <w:rsid w:val="006B3745"/>
    <w:rsid w:val="006B3FD8"/>
    <w:rsid w:val="006B47B9"/>
    <w:rsid w:val="006B4ED0"/>
    <w:rsid w:val="006B5421"/>
    <w:rsid w:val="006B6044"/>
    <w:rsid w:val="006B6A8E"/>
    <w:rsid w:val="006B6C48"/>
    <w:rsid w:val="006B71AC"/>
    <w:rsid w:val="006B7283"/>
    <w:rsid w:val="006B7335"/>
    <w:rsid w:val="006B73C2"/>
    <w:rsid w:val="006B73D8"/>
    <w:rsid w:val="006B7905"/>
    <w:rsid w:val="006B7C05"/>
    <w:rsid w:val="006B7FE1"/>
    <w:rsid w:val="006C0008"/>
    <w:rsid w:val="006C07EB"/>
    <w:rsid w:val="006C0A23"/>
    <w:rsid w:val="006C0DC4"/>
    <w:rsid w:val="006C1859"/>
    <w:rsid w:val="006C1DC5"/>
    <w:rsid w:val="006C208B"/>
    <w:rsid w:val="006C20A1"/>
    <w:rsid w:val="006C4452"/>
    <w:rsid w:val="006C4AD0"/>
    <w:rsid w:val="006C4C16"/>
    <w:rsid w:val="006D0465"/>
    <w:rsid w:val="006D0CB5"/>
    <w:rsid w:val="006D101F"/>
    <w:rsid w:val="006D2274"/>
    <w:rsid w:val="006D24E9"/>
    <w:rsid w:val="006D2A7C"/>
    <w:rsid w:val="006D2ABE"/>
    <w:rsid w:val="006D421F"/>
    <w:rsid w:val="006D4D31"/>
    <w:rsid w:val="006D513D"/>
    <w:rsid w:val="006D543E"/>
    <w:rsid w:val="006D5C0A"/>
    <w:rsid w:val="006D627D"/>
    <w:rsid w:val="006D647F"/>
    <w:rsid w:val="006D6DA2"/>
    <w:rsid w:val="006D7408"/>
    <w:rsid w:val="006E00F1"/>
    <w:rsid w:val="006E02D8"/>
    <w:rsid w:val="006E0381"/>
    <w:rsid w:val="006E1F95"/>
    <w:rsid w:val="006E2A55"/>
    <w:rsid w:val="006E2F87"/>
    <w:rsid w:val="006E3247"/>
    <w:rsid w:val="006E356A"/>
    <w:rsid w:val="006E3641"/>
    <w:rsid w:val="006E3DBE"/>
    <w:rsid w:val="006E40BA"/>
    <w:rsid w:val="006E48AC"/>
    <w:rsid w:val="006E4E3B"/>
    <w:rsid w:val="006E50C7"/>
    <w:rsid w:val="006E54AC"/>
    <w:rsid w:val="006E76B7"/>
    <w:rsid w:val="006E7985"/>
    <w:rsid w:val="006E7A91"/>
    <w:rsid w:val="006F0619"/>
    <w:rsid w:val="006F0F7F"/>
    <w:rsid w:val="006F12EB"/>
    <w:rsid w:val="006F1A83"/>
    <w:rsid w:val="006F1BD7"/>
    <w:rsid w:val="006F24DA"/>
    <w:rsid w:val="006F252F"/>
    <w:rsid w:val="006F3E1B"/>
    <w:rsid w:val="006F3E96"/>
    <w:rsid w:val="006F434B"/>
    <w:rsid w:val="006F467B"/>
    <w:rsid w:val="006F4940"/>
    <w:rsid w:val="006F4DF8"/>
    <w:rsid w:val="006F5CF0"/>
    <w:rsid w:val="006F647A"/>
    <w:rsid w:val="006F65E5"/>
    <w:rsid w:val="006F6ECF"/>
    <w:rsid w:val="006F7933"/>
    <w:rsid w:val="00700E07"/>
    <w:rsid w:val="00701168"/>
    <w:rsid w:val="007020AF"/>
    <w:rsid w:val="0070248C"/>
    <w:rsid w:val="00702D50"/>
    <w:rsid w:val="007031D1"/>
    <w:rsid w:val="007037C9"/>
    <w:rsid w:val="007046A3"/>
    <w:rsid w:val="007050C8"/>
    <w:rsid w:val="00705233"/>
    <w:rsid w:val="00705339"/>
    <w:rsid w:val="0070576A"/>
    <w:rsid w:val="00706B61"/>
    <w:rsid w:val="00706EF3"/>
    <w:rsid w:val="00707078"/>
    <w:rsid w:val="007102A9"/>
    <w:rsid w:val="00710FE0"/>
    <w:rsid w:val="00711257"/>
    <w:rsid w:val="00711F8E"/>
    <w:rsid w:val="0071374C"/>
    <w:rsid w:val="00714323"/>
    <w:rsid w:val="0071451C"/>
    <w:rsid w:val="00714784"/>
    <w:rsid w:val="00714CB5"/>
    <w:rsid w:val="00715984"/>
    <w:rsid w:val="00715DEA"/>
    <w:rsid w:val="0071633B"/>
    <w:rsid w:val="00716D5A"/>
    <w:rsid w:val="00717078"/>
    <w:rsid w:val="0071719F"/>
    <w:rsid w:val="00717582"/>
    <w:rsid w:val="007177AB"/>
    <w:rsid w:val="00717896"/>
    <w:rsid w:val="00717955"/>
    <w:rsid w:val="00717ADD"/>
    <w:rsid w:val="00717AE1"/>
    <w:rsid w:val="00717C0C"/>
    <w:rsid w:val="007200D3"/>
    <w:rsid w:val="007204C1"/>
    <w:rsid w:val="0072051A"/>
    <w:rsid w:val="00720C8A"/>
    <w:rsid w:val="00720DCE"/>
    <w:rsid w:val="00722D35"/>
    <w:rsid w:val="00723495"/>
    <w:rsid w:val="00723E58"/>
    <w:rsid w:val="0072443F"/>
    <w:rsid w:val="00725182"/>
    <w:rsid w:val="00726561"/>
    <w:rsid w:val="00726690"/>
    <w:rsid w:val="00726A01"/>
    <w:rsid w:val="00726E89"/>
    <w:rsid w:val="00726FEB"/>
    <w:rsid w:val="007274E9"/>
    <w:rsid w:val="00727561"/>
    <w:rsid w:val="00727936"/>
    <w:rsid w:val="00730041"/>
    <w:rsid w:val="00730817"/>
    <w:rsid w:val="00730DEF"/>
    <w:rsid w:val="0073119F"/>
    <w:rsid w:val="00732267"/>
    <w:rsid w:val="00732504"/>
    <w:rsid w:val="00732802"/>
    <w:rsid w:val="00732DEF"/>
    <w:rsid w:val="00732E6B"/>
    <w:rsid w:val="007331E3"/>
    <w:rsid w:val="00733A1A"/>
    <w:rsid w:val="00734141"/>
    <w:rsid w:val="00734399"/>
    <w:rsid w:val="00735134"/>
    <w:rsid w:val="007351D9"/>
    <w:rsid w:val="0073549B"/>
    <w:rsid w:val="007357D5"/>
    <w:rsid w:val="00735A53"/>
    <w:rsid w:val="00735ED8"/>
    <w:rsid w:val="00735F82"/>
    <w:rsid w:val="0073602E"/>
    <w:rsid w:val="007360F5"/>
    <w:rsid w:val="00736127"/>
    <w:rsid w:val="0073635C"/>
    <w:rsid w:val="0073658E"/>
    <w:rsid w:val="007368D5"/>
    <w:rsid w:val="0073704C"/>
    <w:rsid w:val="007372E0"/>
    <w:rsid w:val="0073747F"/>
    <w:rsid w:val="00737AF0"/>
    <w:rsid w:val="0074050F"/>
    <w:rsid w:val="00740EC6"/>
    <w:rsid w:val="00741255"/>
    <w:rsid w:val="00741989"/>
    <w:rsid w:val="00741CD7"/>
    <w:rsid w:val="00742F73"/>
    <w:rsid w:val="00743016"/>
    <w:rsid w:val="00743870"/>
    <w:rsid w:val="0074390D"/>
    <w:rsid w:val="00744884"/>
    <w:rsid w:val="00744923"/>
    <w:rsid w:val="00745832"/>
    <w:rsid w:val="00745A65"/>
    <w:rsid w:val="00745F3A"/>
    <w:rsid w:val="00745F54"/>
    <w:rsid w:val="00746AD6"/>
    <w:rsid w:val="00746DEE"/>
    <w:rsid w:val="0074721B"/>
    <w:rsid w:val="00747363"/>
    <w:rsid w:val="00750CF7"/>
    <w:rsid w:val="00750D6E"/>
    <w:rsid w:val="00750F80"/>
    <w:rsid w:val="007524FF"/>
    <w:rsid w:val="00752C6B"/>
    <w:rsid w:val="00752D04"/>
    <w:rsid w:val="007533F2"/>
    <w:rsid w:val="00754129"/>
    <w:rsid w:val="007548FA"/>
    <w:rsid w:val="00754C71"/>
    <w:rsid w:val="00754E79"/>
    <w:rsid w:val="00754F12"/>
    <w:rsid w:val="007558F4"/>
    <w:rsid w:val="00755AEF"/>
    <w:rsid w:val="00755F4E"/>
    <w:rsid w:val="00755FE2"/>
    <w:rsid w:val="007561BB"/>
    <w:rsid w:val="00756464"/>
    <w:rsid w:val="00756641"/>
    <w:rsid w:val="00756D20"/>
    <w:rsid w:val="00756D8A"/>
    <w:rsid w:val="00757712"/>
    <w:rsid w:val="00757B8D"/>
    <w:rsid w:val="00757F3B"/>
    <w:rsid w:val="007604BD"/>
    <w:rsid w:val="0076072C"/>
    <w:rsid w:val="0076191E"/>
    <w:rsid w:val="00762422"/>
    <w:rsid w:val="00762B23"/>
    <w:rsid w:val="00762E4D"/>
    <w:rsid w:val="007631E6"/>
    <w:rsid w:val="00763383"/>
    <w:rsid w:val="00763627"/>
    <w:rsid w:val="00763B68"/>
    <w:rsid w:val="007645FA"/>
    <w:rsid w:val="00764C75"/>
    <w:rsid w:val="00765495"/>
    <w:rsid w:val="007657C4"/>
    <w:rsid w:val="00765DCB"/>
    <w:rsid w:val="0076607B"/>
    <w:rsid w:val="007664D1"/>
    <w:rsid w:val="00766D8B"/>
    <w:rsid w:val="007673A1"/>
    <w:rsid w:val="00767E1E"/>
    <w:rsid w:val="00767E62"/>
    <w:rsid w:val="007700D6"/>
    <w:rsid w:val="007703DE"/>
    <w:rsid w:val="00770E1D"/>
    <w:rsid w:val="00771707"/>
    <w:rsid w:val="00771C86"/>
    <w:rsid w:val="00771D7C"/>
    <w:rsid w:val="00772E15"/>
    <w:rsid w:val="007734F1"/>
    <w:rsid w:val="00773DBF"/>
    <w:rsid w:val="00773F55"/>
    <w:rsid w:val="007749E5"/>
    <w:rsid w:val="00774C3F"/>
    <w:rsid w:val="00774FBF"/>
    <w:rsid w:val="00775597"/>
    <w:rsid w:val="0077583E"/>
    <w:rsid w:val="00776775"/>
    <w:rsid w:val="00776885"/>
    <w:rsid w:val="00776BE0"/>
    <w:rsid w:val="007772CA"/>
    <w:rsid w:val="00777497"/>
    <w:rsid w:val="007803D9"/>
    <w:rsid w:val="007806F8"/>
    <w:rsid w:val="00781020"/>
    <w:rsid w:val="007814AB"/>
    <w:rsid w:val="00781A6C"/>
    <w:rsid w:val="00782B5B"/>
    <w:rsid w:val="007833DD"/>
    <w:rsid w:val="007843DB"/>
    <w:rsid w:val="00784D10"/>
    <w:rsid w:val="00785721"/>
    <w:rsid w:val="00785E58"/>
    <w:rsid w:val="00787105"/>
    <w:rsid w:val="007874E6"/>
    <w:rsid w:val="0078784A"/>
    <w:rsid w:val="00787E80"/>
    <w:rsid w:val="0079060E"/>
    <w:rsid w:val="00790EE3"/>
    <w:rsid w:val="007911EF"/>
    <w:rsid w:val="0079128F"/>
    <w:rsid w:val="00792819"/>
    <w:rsid w:val="007946BE"/>
    <w:rsid w:val="0079474D"/>
    <w:rsid w:val="0079478C"/>
    <w:rsid w:val="00795338"/>
    <w:rsid w:val="00795520"/>
    <w:rsid w:val="0079559D"/>
    <w:rsid w:val="00795A7A"/>
    <w:rsid w:val="0079646A"/>
    <w:rsid w:val="00796E95"/>
    <w:rsid w:val="00796FEA"/>
    <w:rsid w:val="00796FF0"/>
    <w:rsid w:val="007A0095"/>
    <w:rsid w:val="007A027A"/>
    <w:rsid w:val="007A0D20"/>
    <w:rsid w:val="007A0DF4"/>
    <w:rsid w:val="007A1022"/>
    <w:rsid w:val="007A1AA0"/>
    <w:rsid w:val="007A1DB7"/>
    <w:rsid w:val="007A29C2"/>
    <w:rsid w:val="007A40E1"/>
    <w:rsid w:val="007A4125"/>
    <w:rsid w:val="007A45CD"/>
    <w:rsid w:val="007A4942"/>
    <w:rsid w:val="007A5125"/>
    <w:rsid w:val="007A546B"/>
    <w:rsid w:val="007A5587"/>
    <w:rsid w:val="007A558F"/>
    <w:rsid w:val="007A5604"/>
    <w:rsid w:val="007A5E27"/>
    <w:rsid w:val="007A6D77"/>
    <w:rsid w:val="007B018B"/>
    <w:rsid w:val="007B0354"/>
    <w:rsid w:val="007B0A84"/>
    <w:rsid w:val="007B1245"/>
    <w:rsid w:val="007B1FEB"/>
    <w:rsid w:val="007B247B"/>
    <w:rsid w:val="007B2657"/>
    <w:rsid w:val="007B2CEB"/>
    <w:rsid w:val="007B3578"/>
    <w:rsid w:val="007B3D61"/>
    <w:rsid w:val="007B4147"/>
    <w:rsid w:val="007B45AD"/>
    <w:rsid w:val="007B4B7F"/>
    <w:rsid w:val="007B5A86"/>
    <w:rsid w:val="007B5AFC"/>
    <w:rsid w:val="007B744A"/>
    <w:rsid w:val="007B74E9"/>
    <w:rsid w:val="007B766C"/>
    <w:rsid w:val="007B7AA8"/>
    <w:rsid w:val="007B7B1B"/>
    <w:rsid w:val="007B7B70"/>
    <w:rsid w:val="007C0211"/>
    <w:rsid w:val="007C0242"/>
    <w:rsid w:val="007C0276"/>
    <w:rsid w:val="007C0C78"/>
    <w:rsid w:val="007C0D52"/>
    <w:rsid w:val="007C121B"/>
    <w:rsid w:val="007C1F33"/>
    <w:rsid w:val="007C21DA"/>
    <w:rsid w:val="007C3321"/>
    <w:rsid w:val="007C33A0"/>
    <w:rsid w:val="007C3D17"/>
    <w:rsid w:val="007C475A"/>
    <w:rsid w:val="007C4D99"/>
    <w:rsid w:val="007C51CA"/>
    <w:rsid w:val="007C58BA"/>
    <w:rsid w:val="007C5ABE"/>
    <w:rsid w:val="007C5D26"/>
    <w:rsid w:val="007C5DE6"/>
    <w:rsid w:val="007C673C"/>
    <w:rsid w:val="007C69C2"/>
    <w:rsid w:val="007D1311"/>
    <w:rsid w:val="007D1573"/>
    <w:rsid w:val="007D2B2E"/>
    <w:rsid w:val="007D2CE5"/>
    <w:rsid w:val="007D2EB8"/>
    <w:rsid w:val="007D3F19"/>
    <w:rsid w:val="007D4422"/>
    <w:rsid w:val="007D4C6F"/>
    <w:rsid w:val="007D4FFC"/>
    <w:rsid w:val="007D5054"/>
    <w:rsid w:val="007D52AE"/>
    <w:rsid w:val="007D5CFC"/>
    <w:rsid w:val="007D5DE0"/>
    <w:rsid w:val="007D6AA7"/>
    <w:rsid w:val="007D6C72"/>
    <w:rsid w:val="007D71BF"/>
    <w:rsid w:val="007D72B8"/>
    <w:rsid w:val="007D7AEA"/>
    <w:rsid w:val="007E06D6"/>
    <w:rsid w:val="007E0FDC"/>
    <w:rsid w:val="007E1BA2"/>
    <w:rsid w:val="007E22EA"/>
    <w:rsid w:val="007E2712"/>
    <w:rsid w:val="007E3A9E"/>
    <w:rsid w:val="007E56A9"/>
    <w:rsid w:val="007E59AD"/>
    <w:rsid w:val="007E5E06"/>
    <w:rsid w:val="007E6718"/>
    <w:rsid w:val="007E697D"/>
    <w:rsid w:val="007E6DD3"/>
    <w:rsid w:val="007F0AFA"/>
    <w:rsid w:val="007F0F6B"/>
    <w:rsid w:val="007F1D7A"/>
    <w:rsid w:val="007F1E01"/>
    <w:rsid w:val="007F1E9B"/>
    <w:rsid w:val="007F227E"/>
    <w:rsid w:val="007F22E9"/>
    <w:rsid w:val="007F25EF"/>
    <w:rsid w:val="007F377B"/>
    <w:rsid w:val="007F43F2"/>
    <w:rsid w:val="007F45E9"/>
    <w:rsid w:val="007F5A27"/>
    <w:rsid w:val="007F6C57"/>
    <w:rsid w:val="007F7389"/>
    <w:rsid w:val="007F77CC"/>
    <w:rsid w:val="007F7944"/>
    <w:rsid w:val="007F7B28"/>
    <w:rsid w:val="007F7D4B"/>
    <w:rsid w:val="00800984"/>
    <w:rsid w:val="00800D10"/>
    <w:rsid w:val="00801D79"/>
    <w:rsid w:val="00803C45"/>
    <w:rsid w:val="00803F7E"/>
    <w:rsid w:val="00803FB1"/>
    <w:rsid w:val="00804A0B"/>
    <w:rsid w:val="00804D59"/>
    <w:rsid w:val="00804E01"/>
    <w:rsid w:val="008067FB"/>
    <w:rsid w:val="00806977"/>
    <w:rsid w:val="00806BD1"/>
    <w:rsid w:val="00810075"/>
    <w:rsid w:val="0081039D"/>
    <w:rsid w:val="008107D1"/>
    <w:rsid w:val="00810C8E"/>
    <w:rsid w:val="00811D2E"/>
    <w:rsid w:val="0081231B"/>
    <w:rsid w:val="00813343"/>
    <w:rsid w:val="00813BC9"/>
    <w:rsid w:val="00813EA2"/>
    <w:rsid w:val="00815514"/>
    <w:rsid w:val="00816418"/>
    <w:rsid w:val="00816CBE"/>
    <w:rsid w:val="00816DB9"/>
    <w:rsid w:val="00816E81"/>
    <w:rsid w:val="008176A9"/>
    <w:rsid w:val="00820205"/>
    <w:rsid w:val="008203BB"/>
    <w:rsid w:val="0082248B"/>
    <w:rsid w:val="0082260F"/>
    <w:rsid w:val="00822B12"/>
    <w:rsid w:val="00822B1E"/>
    <w:rsid w:val="00823271"/>
    <w:rsid w:val="00823ACE"/>
    <w:rsid w:val="00823AE4"/>
    <w:rsid w:val="00823E7D"/>
    <w:rsid w:val="00823EEC"/>
    <w:rsid w:val="0082402F"/>
    <w:rsid w:val="00825A76"/>
    <w:rsid w:val="00825B77"/>
    <w:rsid w:val="00825F3F"/>
    <w:rsid w:val="00826515"/>
    <w:rsid w:val="0082726C"/>
    <w:rsid w:val="0082758A"/>
    <w:rsid w:val="0082787F"/>
    <w:rsid w:val="008309ED"/>
    <w:rsid w:val="00831301"/>
    <w:rsid w:val="00831826"/>
    <w:rsid w:val="008324F0"/>
    <w:rsid w:val="008328B6"/>
    <w:rsid w:val="008330C6"/>
    <w:rsid w:val="00834EC4"/>
    <w:rsid w:val="0083535B"/>
    <w:rsid w:val="008354AB"/>
    <w:rsid w:val="0083619F"/>
    <w:rsid w:val="00836BCD"/>
    <w:rsid w:val="00837743"/>
    <w:rsid w:val="00837E6D"/>
    <w:rsid w:val="00840F93"/>
    <w:rsid w:val="00842485"/>
    <w:rsid w:val="008428F5"/>
    <w:rsid w:val="00842ACD"/>
    <w:rsid w:val="00843D11"/>
    <w:rsid w:val="008448C2"/>
    <w:rsid w:val="00845285"/>
    <w:rsid w:val="00845394"/>
    <w:rsid w:val="008462D4"/>
    <w:rsid w:val="00846A88"/>
    <w:rsid w:val="00846CB7"/>
    <w:rsid w:val="00846E3F"/>
    <w:rsid w:val="00847B2B"/>
    <w:rsid w:val="00847FBB"/>
    <w:rsid w:val="0085131C"/>
    <w:rsid w:val="00851B1D"/>
    <w:rsid w:val="00851DC1"/>
    <w:rsid w:val="00853AC3"/>
    <w:rsid w:val="00854ABF"/>
    <w:rsid w:val="00854BCA"/>
    <w:rsid w:val="00854F11"/>
    <w:rsid w:val="00855607"/>
    <w:rsid w:val="00855806"/>
    <w:rsid w:val="00855D2D"/>
    <w:rsid w:val="008561D0"/>
    <w:rsid w:val="00857BC3"/>
    <w:rsid w:val="00860671"/>
    <w:rsid w:val="008609DF"/>
    <w:rsid w:val="00860ABF"/>
    <w:rsid w:val="008616D0"/>
    <w:rsid w:val="00861D4D"/>
    <w:rsid w:val="00861EC5"/>
    <w:rsid w:val="0086221F"/>
    <w:rsid w:val="008622BE"/>
    <w:rsid w:val="00864B06"/>
    <w:rsid w:val="008658B9"/>
    <w:rsid w:val="00866BB8"/>
    <w:rsid w:val="008672B0"/>
    <w:rsid w:val="008672DA"/>
    <w:rsid w:val="008676C4"/>
    <w:rsid w:val="00870627"/>
    <w:rsid w:val="00870671"/>
    <w:rsid w:val="00870AE0"/>
    <w:rsid w:val="00871060"/>
    <w:rsid w:val="0087154D"/>
    <w:rsid w:val="00872094"/>
    <w:rsid w:val="008722E0"/>
    <w:rsid w:val="00872776"/>
    <w:rsid w:val="00872E4D"/>
    <w:rsid w:val="008735E3"/>
    <w:rsid w:val="00873A0C"/>
    <w:rsid w:val="00874946"/>
    <w:rsid w:val="00874ABB"/>
    <w:rsid w:val="00874AEE"/>
    <w:rsid w:val="008757EF"/>
    <w:rsid w:val="00875F0E"/>
    <w:rsid w:val="008779F8"/>
    <w:rsid w:val="008800BA"/>
    <w:rsid w:val="00880A64"/>
    <w:rsid w:val="00880A93"/>
    <w:rsid w:val="0088168E"/>
    <w:rsid w:val="00881790"/>
    <w:rsid w:val="008818AB"/>
    <w:rsid w:val="00881C19"/>
    <w:rsid w:val="00881FB2"/>
    <w:rsid w:val="0088209D"/>
    <w:rsid w:val="008827BD"/>
    <w:rsid w:val="00882847"/>
    <w:rsid w:val="00882F81"/>
    <w:rsid w:val="00883C5B"/>
    <w:rsid w:val="00884A01"/>
    <w:rsid w:val="00884CC7"/>
    <w:rsid w:val="00884EE9"/>
    <w:rsid w:val="00884F58"/>
    <w:rsid w:val="00885B8E"/>
    <w:rsid w:val="0088609E"/>
    <w:rsid w:val="00886CEA"/>
    <w:rsid w:val="00887657"/>
    <w:rsid w:val="00887E42"/>
    <w:rsid w:val="008900D9"/>
    <w:rsid w:val="0089049B"/>
    <w:rsid w:val="0089076A"/>
    <w:rsid w:val="008907B8"/>
    <w:rsid w:val="00891578"/>
    <w:rsid w:val="008928F4"/>
    <w:rsid w:val="00892AFF"/>
    <w:rsid w:val="00892D10"/>
    <w:rsid w:val="00892E2A"/>
    <w:rsid w:val="00893339"/>
    <w:rsid w:val="00893BE7"/>
    <w:rsid w:val="00893E0D"/>
    <w:rsid w:val="00894702"/>
    <w:rsid w:val="008950BC"/>
    <w:rsid w:val="0089576A"/>
    <w:rsid w:val="00895ACF"/>
    <w:rsid w:val="00895E96"/>
    <w:rsid w:val="00896335"/>
    <w:rsid w:val="00896976"/>
    <w:rsid w:val="00896A45"/>
    <w:rsid w:val="00897EDC"/>
    <w:rsid w:val="008A07FA"/>
    <w:rsid w:val="008A1D31"/>
    <w:rsid w:val="008A1E04"/>
    <w:rsid w:val="008A25B8"/>
    <w:rsid w:val="008A26C4"/>
    <w:rsid w:val="008A2760"/>
    <w:rsid w:val="008A3808"/>
    <w:rsid w:val="008A3B2F"/>
    <w:rsid w:val="008A3DCE"/>
    <w:rsid w:val="008A444D"/>
    <w:rsid w:val="008A4981"/>
    <w:rsid w:val="008A4D1C"/>
    <w:rsid w:val="008A5874"/>
    <w:rsid w:val="008A5A5A"/>
    <w:rsid w:val="008A5B52"/>
    <w:rsid w:val="008A5B6F"/>
    <w:rsid w:val="008A5B88"/>
    <w:rsid w:val="008A609B"/>
    <w:rsid w:val="008A6894"/>
    <w:rsid w:val="008A7E67"/>
    <w:rsid w:val="008B08A5"/>
    <w:rsid w:val="008B0CC6"/>
    <w:rsid w:val="008B0E43"/>
    <w:rsid w:val="008B0F73"/>
    <w:rsid w:val="008B10A0"/>
    <w:rsid w:val="008B1474"/>
    <w:rsid w:val="008B3357"/>
    <w:rsid w:val="008B35C1"/>
    <w:rsid w:val="008B5B09"/>
    <w:rsid w:val="008B6D2C"/>
    <w:rsid w:val="008B728B"/>
    <w:rsid w:val="008B72F6"/>
    <w:rsid w:val="008B75F6"/>
    <w:rsid w:val="008C0011"/>
    <w:rsid w:val="008C0CB8"/>
    <w:rsid w:val="008C1284"/>
    <w:rsid w:val="008C1896"/>
    <w:rsid w:val="008C1B85"/>
    <w:rsid w:val="008C1CB4"/>
    <w:rsid w:val="008C362D"/>
    <w:rsid w:val="008C426C"/>
    <w:rsid w:val="008C4391"/>
    <w:rsid w:val="008C443A"/>
    <w:rsid w:val="008C4AAE"/>
    <w:rsid w:val="008C5852"/>
    <w:rsid w:val="008C6802"/>
    <w:rsid w:val="008C6C97"/>
    <w:rsid w:val="008C7844"/>
    <w:rsid w:val="008C784D"/>
    <w:rsid w:val="008C7C27"/>
    <w:rsid w:val="008D0342"/>
    <w:rsid w:val="008D093E"/>
    <w:rsid w:val="008D0B17"/>
    <w:rsid w:val="008D119B"/>
    <w:rsid w:val="008D12B3"/>
    <w:rsid w:val="008D13B5"/>
    <w:rsid w:val="008D1434"/>
    <w:rsid w:val="008D18A5"/>
    <w:rsid w:val="008D1D56"/>
    <w:rsid w:val="008D2C65"/>
    <w:rsid w:val="008D2EB3"/>
    <w:rsid w:val="008D33C8"/>
    <w:rsid w:val="008D3AA3"/>
    <w:rsid w:val="008D491F"/>
    <w:rsid w:val="008D49FD"/>
    <w:rsid w:val="008D5247"/>
    <w:rsid w:val="008D54A7"/>
    <w:rsid w:val="008D5BE7"/>
    <w:rsid w:val="008D60EF"/>
    <w:rsid w:val="008D6185"/>
    <w:rsid w:val="008D6782"/>
    <w:rsid w:val="008D6F0D"/>
    <w:rsid w:val="008D7360"/>
    <w:rsid w:val="008D764A"/>
    <w:rsid w:val="008D7EA5"/>
    <w:rsid w:val="008E0817"/>
    <w:rsid w:val="008E0F4F"/>
    <w:rsid w:val="008E227F"/>
    <w:rsid w:val="008E26C0"/>
    <w:rsid w:val="008E2846"/>
    <w:rsid w:val="008E3919"/>
    <w:rsid w:val="008E3A02"/>
    <w:rsid w:val="008E40AF"/>
    <w:rsid w:val="008E448F"/>
    <w:rsid w:val="008E55A9"/>
    <w:rsid w:val="008E63CE"/>
    <w:rsid w:val="008E770E"/>
    <w:rsid w:val="008E7BA1"/>
    <w:rsid w:val="008F0A49"/>
    <w:rsid w:val="008F0B67"/>
    <w:rsid w:val="008F0B99"/>
    <w:rsid w:val="008F17DF"/>
    <w:rsid w:val="008F189D"/>
    <w:rsid w:val="008F1FFA"/>
    <w:rsid w:val="008F289C"/>
    <w:rsid w:val="008F2CFC"/>
    <w:rsid w:val="008F35A1"/>
    <w:rsid w:val="008F3705"/>
    <w:rsid w:val="008F3925"/>
    <w:rsid w:val="008F600D"/>
    <w:rsid w:val="008F6244"/>
    <w:rsid w:val="008F6335"/>
    <w:rsid w:val="008F66C7"/>
    <w:rsid w:val="008F685F"/>
    <w:rsid w:val="008F7DDD"/>
    <w:rsid w:val="009000E0"/>
    <w:rsid w:val="00900833"/>
    <w:rsid w:val="0090086B"/>
    <w:rsid w:val="00900A72"/>
    <w:rsid w:val="00900AC9"/>
    <w:rsid w:val="0090176C"/>
    <w:rsid w:val="00901C74"/>
    <w:rsid w:val="00901D20"/>
    <w:rsid w:val="009031CF"/>
    <w:rsid w:val="00903640"/>
    <w:rsid w:val="00904025"/>
    <w:rsid w:val="0090423D"/>
    <w:rsid w:val="009047E6"/>
    <w:rsid w:val="009057C0"/>
    <w:rsid w:val="009059E1"/>
    <w:rsid w:val="00905A4B"/>
    <w:rsid w:val="00905C8C"/>
    <w:rsid w:val="009060DE"/>
    <w:rsid w:val="00906384"/>
    <w:rsid w:val="0090707B"/>
    <w:rsid w:val="009070E3"/>
    <w:rsid w:val="009070FD"/>
    <w:rsid w:val="00907D57"/>
    <w:rsid w:val="00907F45"/>
    <w:rsid w:val="009108D0"/>
    <w:rsid w:val="00910F58"/>
    <w:rsid w:val="00910F79"/>
    <w:rsid w:val="009112A7"/>
    <w:rsid w:val="009118EF"/>
    <w:rsid w:val="0091190F"/>
    <w:rsid w:val="00911962"/>
    <w:rsid w:val="009137FB"/>
    <w:rsid w:val="00913952"/>
    <w:rsid w:val="00913CCF"/>
    <w:rsid w:val="0091495E"/>
    <w:rsid w:val="00914C1A"/>
    <w:rsid w:val="00914D30"/>
    <w:rsid w:val="00914FED"/>
    <w:rsid w:val="00915074"/>
    <w:rsid w:val="0091531A"/>
    <w:rsid w:val="00915540"/>
    <w:rsid w:val="00915DED"/>
    <w:rsid w:val="00916831"/>
    <w:rsid w:val="00916D65"/>
    <w:rsid w:val="00920F6E"/>
    <w:rsid w:val="009212D8"/>
    <w:rsid w:val="00921306"/>
    <w:rsid w:val="00921662"/>
    <w:rsid w:val="0092183F"/>
    <w:rsid w:val="0092200B"/>
    <w:rsid w:val="009228F1"/>
    <w:rsid w:val="00922EB1"/>
    <w:rsid w:val="00923DA7"/>
    <w:rsid w:val="009252B8"/>
    <w:rsid w:val="00925A75"/>
    <w:rsid w:val="009260DD"/>
    <w:rsid w:val="00926485"/>
    <w:rsid w:val="009265C1"/>
    <w:rsid w:val="00926A95"/>
    <w:rsid w:val="00926F2A"/>
    <w:rsid w:val="00927BB3"/>
    <w:rsid w:val="00930066"/>
    <w:rsid w:val="0093032C"/>
    <w:rsid w:val="0093040D"/>
    <w:rsid w:val="00931828"/>
    <w:rsid w:val="00931ABA"/>
    <w:rsid w:val="009326F5"/>
    <w:rsid w:val="00932C2F"/>
    <w:rsid w:val="0093300E"/>
    <w:rsid w:val="00933D8A"/>
    <w:rsid w:val="00934512"/>
    <w:rsid w:val="00934757"/>
    <w:rsid w:val="00934B31"/>
    <w:rsid w:val="00934E9E"/>
    <w:rsid w:val="009351CF"/>
    <w:rsid w:val="0093538F"/>
    <w:rsid w:val="00935447"/>
    <w:rsid w:val="00935932"/>
    <w:rsid w:val="009360B5"/>
    <w:rsid w:val="00936952"/>
    <w:rsid w:val="00936AC9"/>
    <w:rsid w:val="009373A3"/>
    <w:rsid w:val="009376DE"/>
    <w:rsid w:val="00937FAB"/>
    <w:rsid w:val="00940551"/>
    <w:rsid w:val="0094329C"/>
    <w:rsid w:val="009435ED"/>
    <w:rsid w:val="00943BD3"/>
    <w:rsid w:val="009470BB"/>
    <w:rsid w:val="00947B86"/>
    <w:rsid w:val="00947CCF"/>
    <w:rsid w:val="00950140"/>
    <w:rsid w:val="00950613"/>
    <w:rsid w:val="00951583"/>
    <w:rsid w:val="009516EB"/>
    <w:rsid w:val="00951C27"/>
    <w:rsid w:val="00951E44"/>
    <w:rsid w:val="00951F86"/>
    <w:rsid w:val="0095260C"/>
    <w:rsid w:val="00952C90"/>
    <w:rsid w:val="00952E86"/>
    <w:rsid w:val="009530F1"/>
    <w:rsid w:val="009535CD"/>
    <w:rsid w:val="00953C8B"/>
    <w:rsid w:val="00953ED9"/>
    <w:rsid w:val="009545A4"/>
    <w:rsid w:val="00954783"/>
    <w:rsid w:val="00954A97"/>
    <w:rsid w:val="00954FE9"/>
    <w:rsid w:val="00956738"/>
    <w:rsid w:val="009575D6"/>
    <w:rsid w:val="00957D2A"/>
    <w:rsid w:val="00961775"/>
    <w:rsid w:val="0096226E"/>
    <w:rsid w:val="009623AD"/>
    <w:rsid w:val="0096298D"/>
    <w:rsid w:val="00962AB9"/>
    <w:rsid w:val="00963A24"/>
    <w:rsid w:val="00963D5A"/>
    <w:rsid w:val="00964468"/>
    <w:rsid w:val="00964EE5"/>
    <w:rsid w:val="00965131"/>
    <w:rsid w:val="0096565B"/>
    <w:rsid w:val="00965CDD"/>
    <w:rsid w:val="00966027"/>
    <w:rsid w:val="009666B4"/>
    <w:rsid w:val="0096697D"/>
    <w:rsid w:val="00967525"/>
    <w:rsid w:val="00967B79"/>
    <w:rsid w:val="00970FE5"/>
    <w:rsid w:val="00971008"/>
    <w:rsid w:val="0097190D"/>
    <w:rsid w:val="00972506"/>
    <w:rsid w:val="009725D9"/>
    <w:rsid w:val="0097276E"/>
    <w:rsid w:val="00972A4F"/>
    <w:rsid w:val="00972D1E"/>
    <w:rsid w:val="0097397E"/>
    <w:rsid w:val="00973A24"/>
    <w:rsid w:val="0097452A"/>
    <w:rsid w:val="00976102"/>
    <w:rsid w:val="009761D2"/>
    <w:rsid w:val="00976427"/>
    <w:rsid w:val="00976677"/>
    <w:rsid w:val="00976896"/>
    <w:rsid w:val="00977D4C"/>
    <w:rsid w:val="00977D73"/>
    <w:rsid w:val="00980729"/>
    <w:rsid w:val="00980949"/>
    <w:rsid w:val="00980A46"/>
    <w:rsid w:val="00980BF3"/>
    <w:rsid w:val="0098104A"/>
    <w:rsid w:val="00982503"/>
    <w:rsid w:val="00982BEE"/>
    <w:rsid w:val="009843D7"/>
    <w:rsid w:val="00984E80"/>
    <w:rsid w:val="0098516F"/>
    <w:rsid w:val="009860AC"/>
    <w:rsid w:val="0098647B"/>
    <w:rsid w:val="009864C3"/>
    <w:rsid w:val="00986736"/>
    <w:rsid w:val="00987470"/>
    <w:rsid w:val="00990ED0"/>
    <w:rsid w:val="009911AB"/>
    <w:rsid w:val="00992A70"/>
    <w:rsid w:val="00992C65"/>
    <w:rsid w:val="00993AD8"/>
    <w:rsid w:val="00993AF3"/>
    <w:rsid w:val="009954C2"/>
    <w:rsid w:val="00995903"/>
    <w:rsid w:val="00995BFB"/>
    <w:rsid w:val="00996551"/>
    <w:rsid w:val="009966F5"/>
    <w:rsid w:val="00996711"/>
    <w:rsid w:val="009977D2"/>
    <w:rsid w:val="00997F7F"/>
    <w:rsid w:val="00997F82"/>
    <w:rsid w:val="00997FCC"/>
    <w:rsid w:val="009A06B1"/>
    <w:rsid w:val="009A1485"/>
    <w:rsid w:val="009A1D14"/>
    <w:rsid w:val="009A20ED"/>
    <w:rsid w:val="009A3139"/>
    <w:rsid w:val="009A33F4"/>
    <w:rsid w:val="009A372D"/>
    <w:rsid w:val="009A42D8"/>
    <w:rsid w:val="009A4485"/>
    <w:rsid w:val="009A4C56"/>
    <w:rsid w:val="009A5269"/>
    <w:rsid w:val="009A54A3"/>
    <w:rsid w:val="009A5B16"/>
    <w:rsid w:val="009A5C37"/>
    <w:rsid w:val="009A5D0F"/>
    <w:rsid w:val="009A75BF"/>
    <w:rsid w:val="009A7603"/>
    <w:rsid w:val="009A76E4"/>
    <w:rsid w:val="009B034A"/>
    <w:rsid w:val="009B0483"/>
    <w:rsid w:val="009B0745"/>
    <w:rsid w:val="009B15C7"/>
    <w:rsid w:val="009B18C5"/>
    <w:rsid w:val="009B294F"/>
    <w:rsid w:val="009B3A4F"/>
    <w:rsid w:val="009B5100"/>
    <w:rsid w:val="009B542B"/>
    <w:rsid w:val="009B6817"/>
    <w:rsid w:val="009B70BC"/>
    <w:rsid w:val="009B722D"/>
    <w:rsid w:val="009B72B2"/>
    <w:rsid w:val="009B77A3"/>
    <w:rsid w:val="009B77AE"/>
    <w:rsid w:val="009C0363"/>
    <w:rsid w:val="009C05EF"/>
    <w:rsid w:val="009C0927"/>
    <w:rsid w:val="009C09DE"/>
    <w:rsid w:val="009C0A34"/>
    <w:rsid w:val="009C0CD2"/>
    <w:rsid w:val="009C0F15"/>
    <w:rsid w:val="009C1744"/>
    <w:rsid w:val="009C2A67"/>
    <w:rsid w:val="009C30F8"/>
    <w:rsid w:val="009C3533"/>
    <w:rsid w:val="009C37BA"/>
    <w:rsid w:val="009C408F"/>
    <w:rsid w:val="009C4221"/>
    <w:rsid w:val="009C513B"/>
    <w:rsid w:val="009C5A00"/>
    <w:rsid w:val="009C6C17"/>
    <w:rsid w:val="009C6E22"/>
    <w:rsid w:val="009C75A0"/>
    <w:rsid w:val="009D004D"/>
    <w:rsid w:val="009D0460"/>
    <w:rsid w:val="009D05AF"/>
    <w:rsid w:val="009D14DC"/>
    <w:rsid w:val="009D1B6A"/>
    <w:rsid w:val="009D26FA"/>
    <w:rsid w:val="009D276C"/>
    <w:rsid w:val="009D2780"/>
    <w:rsid w:val="009D2BE0"/>
    <w:rsid w:val="009D347B"/>
    <w:rsid w:val="009D367B"/>
    <w:rsid w:val="009D3706"/>
    <w:rsid w:val="009D49B4"/>
    <w:rsid w:val="009D4C12"/>
    <w:rsid w:val="009D4C3E"/>
    <w:rsid w:val="009D6106"/>
    <w:rsid w:val="009D6BA4"/>
    <w:rsid w:val="009D784B"/>
    <w:rsid w:val="009E025B"/>
    <w:rsid w:val="009E05D8"/>
    <w:rsid w:val="009E0C83"/>
    <w:rsid w:val="009E1241"/>
    <w:rsid w:val="009E1D34"/>
    <w:rsid w:val="009E204E"/>
    <w:rsid w:val="009E2B21"/>
    <w:rsid w:val="009E2DFB"/>
    <w:rsid w:val="009E3481"/>
    <w:rsid w:val="009E359D"/>
    <w:rsid w:val="009E4235"/>
    <w:rsid w:val="009E4457"/>
    <w:rsid w:val="009E4B25"/>
    <w:rsid w:val="009E51F8"/>
    <w:rsid w:val="009E591A"/>
    <w:rsid w:val="009E5F48"/>
    <w:rsid w:val="009E674B"/>
    <w:rsid w:val="009E6889"/>
    <w:rsid w:val="009E7159"/>
    <w:rsid w:val="009F0432"/>
    <w:rsid w:val="009F1757"/>
    <w:rsid w:val="009F178A"/>
    <w:rsid w:val="009F1D94"/>
    <w:rsid w:val="009F244D"/>
    <w:rsid w:val="009F35FD"/>
    <w:rsid w:val="009F395E"/>
    <w:rsid w:val="009F5F37"/>
    <w:rsid w:val="009F630C"/>
    <w:rsid w:val="009F68F3"/>
    <w:rsid w:val="009F6A66"/>
    <w:rsid w:val="009F6AFC"/>
    <w:rsid w:val="009F734C"/>
    <w:rsid w:val="009F7C48"/>
    <w:rsid w:val="00A00533"/>
    <w:rsid w:val="00A00DFE"/>
    <w:rsid w:val="00A01087"/>
    <w:rsid w:val="00A010EF"/>
    <w:rsid w:val="00A01EB1"/>
    <w:rsid w:val="00A02219"/>
    <w:rsid w:val="00A03034"/>
    <w:rsid w:val="00A03C69"/>
    <w:rsid w:val="00A04BA7"/>
    <w:rsid w:val="00A0508C"/>
    <w:rsid w:val="00A056FA"/>
    <w:rsid w:val="00A05EB2"/>
    <w:rsid w:val="00A06411"/>
    <w:rsid w:val="00A0793F"/>
    <w:rsid w:val="00A07E19"/>
    <w:rsid w:val="00A110C4"/>
    <w:rsid w:val="00A117D0"/>
    <w:rsid w:val="00A11C7B"/>
    <w:rsid w:val="00A1246A"/>
    <w:rsid w:val="00A1374C"/>
    <w:rsid w:val="00A13A56"/>
    <w:rsid w:val="00A13BBA"/>
    <w:rsid w:val="00A13F9F"/>
    <w:rsid w:val="00A1450E"/>
    <w:rsid w:val="00A1457E"/>
    <w:rsid w:val="00A14AC8"/>
    <w:rsid w:val="00A14DCE"/>
    <w:rsid w:val="00A1522E"/>
    <w:rsid w:val="00A16056"/>
    <w:rsid w:val="00A17DF6"/>
    <w:rsid w:val="00A201FA"/>
    <w:rsid w:val="00A2039E"/>
    <w:rsid w:val="00A20A39"/>
    <w:rsid w:val="00A2144B"/>
    <w:rsid w:val="00A21ECC"/>
    <w:rsid w:val="00A23944"/>
    <w:rsid w:val="00A23A27"/>
    <w:rsid w:val="00A23E4E"/>
    <w:rsid w:val="00A241D2"/>
    <w:rsid w:val="00A24C9F"/>
    <w:rsid w:val="00A24DCE"/>
    <w:rsid w:val="00A24FC3"/>
    <w:rsid w:val="00A2541E"/>
    <w:rsid w:val="00A27BA6"/>
    <w:rsid w:val="00A3067B"/>
    <w:rsid w:val="00A315FF"/>
    <w:rsid w:val="00A31873"/>
    <w:rsid w:val="00A31BB8"/>
    <w:rsid w:val="00A31D17"/>
    <w:rsid w:val="00A328B4"/>
    <w:rsid w:val="00A3359F"/>
    <w:rsid w:val="00A33E39"/>
    <w:rsid w:val="00A346AF"/>
    <w:rsid w:val="00A34A27"/>
    <w:rsid w:val="00A34E2F"/>
    <w:rsid w:val="00A35712"/>
    <w:rsid w:val="00A35743"/>
    <w:rsid w:val="00A36516"/>
    <w:rsid w:val="00A36640"/>
    <w:rsid w:val="00A37205"/>
    <w:rsid w:val="00A372C4"/>
    <w:rsid w:val="00A37D56"/>
    <w:rsid w:val="00A400DF"/>
    <w:rsid w:val="00A403D4"/>
    <w:rsid w:val="00A40722"/>
    <w:rsid w:val="00A40972"/>
    <w:rsid w:val="00A4227C"/>
    <w:rsid w:val="00A426AC"/>
    <w:rsid w:val="00A42AB6"/>
    <w:rsid w:val="00A433DD"/>
    <w:rsid w:val="00A43798"/>
    <w:rsid w:val="00A438C6"/>
    <w:rsid w:val="00A440F1"/>
    <w:rsid w:val="00A44CD6"/>
    <w:rsid w:val="00A44F45"/>
    <w:rsid w:val="00A45435"/>
    <w:rsid w:val="00A463EA"/>
    <w:rsid w:val="00A479CC"/>
    <w:rsid w:val="00A501C8"/>
    <w:rsid w:val="00A512E3"/>
    <w:rsid w:val="00A512F9"/>
    <w:rsid w:val="00A51301"/>
    <w:rsid w:val="00A52169"/>
    <w:rsid w:val="00A52B38"/>
    <w:rsid w:val="00A52F2E"/>
    <w:rsid w:val="00A5389B"/>
    <w:rsid w:val="00A540F5"/>
    <w:rsid w:val="00A5457F"/>
    <w:rsid w:val="00A54885"/>
    <w:rsid w:val="00A54DF3"/>
    <w:rsid w:val="00A55C5A"/>
    <w:rsid w:val="00A5694C"/>
    <w:rsid w:val="00A56BD6"/>
    <w:rsid w:val="00A56DB1"/>
    <w:rsid w:val="00A56FE9"/>
    <w:rsid w:val="00A571D4"/>
    <w:rsid w:val="00A573B8"/>
    <w:rsid w:val="00A57A15"/>
    <w:rsid w:val="00A57AB0"/>
    <w:rsid w:val="00A60127"/>
    <w:rsid w:val="00A608B9"/>
    <w:rsid w:val="00A60929"/>
    <w:rsid w:val="00A618F4"/>
    <w:rsid w:val="00A621DC"/>
    <w:rsid w:val="00A63F2C"/>
    <w:rsid w:val="00A640AC"/>
    <w:rsid w:val="00A6440A"/>
    <w:rsid w:val="00A649FE"/>
    <w:rsid w:val="00A64C2A"/>
    <w:rsid w:val="00A6531F"/>
    <w:rsid w:val="00A65FC5"/>
    <w:rsid w:val="00A664F2"/>
    <w:rsid w:val="00A669A6"/>
    <w:rsid w:val="00A66BB9"/>
    <w:rsid w:val="00A67260"/>
    <w:rsid w:val="00A67F59"/>
    <w:rsid w:val="00A70240"/>
    <w:rsid w:val="00A70E45"/>
    <w:rsid w:val="00A71234"/>
    <w:rsid w:val="00A71544"/>
    <w:rsid w:val="00A720AC"/>
    <w:rsid w:val="00A72142"/>
    <w:rsid w:val="00A7280A"/>
    <w:rsid w:val="00A735CC"/>
    <w:rsid w:val="00A73682"/>
    <w:rsid w:val="00A736A4"/>
    <w:rsid w:val="00A75282"/>
    <w:rsid w:val="00A75747"/>
    <w:rsid w:val="00A75763"/>
    <w:rsid w:val="00A76A5C"/>
    <w:rsid w:val="00A77204"/>
    <w:rsid w:val="00A77608"/>
    <w:rsid w:val="00A77739"/>
    <w:rsid w:val="00A77EBE"/>
    <w:rsid w:val="00A77F2E"/>
    <w:rsid w:val="00A80FC4"/>
    <w:rsid w:val="00A812C1"/>
    <w:rsid w:val="00A8162C"/>
    <w:rsid w:val="00A8181B"/>
    <w:rsid w:val="00A81F5A"/>
    <w:rsid w:val="00A82089"/>
    <w:rsid w:val="00A82443"/>
    <w:rsid w:val="00A82D89"/>
    <w:rsid w:val="00A82DFD"/>
    <w:rsid w:val="00A8315C"/>
    <w:rsid w:val="00A834F1"/>
    <w:rsid w:val="00A83BCB"/>
    <w:rsid w:val="00A83FAC"/>
    <w:rsid w:val="00A84821"/>
    <w:rsid w:val="00A84D0E"/>
    <w:rsid w:val="00A854DD"/>
    <w:rsid w:val="00A855A7"/>
    <w:rsid w:val="00A86356"/>
    <w:rsid w:val="00A87864"/>
    <w:rsid w:val="00A87A11"/>
    <w:rsid w:val="00A90ED8"/>
    <w:rsid w:val="00A91A5E"/>
    <w:rsid w:val="00A91D29"/>
    <w:rsid w:val="00A926A9"/>
    <w:rsid w:val="00A92DC5"/>
    <w:rsid w:val="00A930FD"/>
    <w:rsid w:val="00A93FA9"/>
    <w:rsid w:val="00A93FBF"/>
    <w:rsid w:val="00A94081"/>
    <w:rsid w:val="00A947ED"/>
    <w:rsid w:val="00A94FFA"/>
    <w:rsid w:val="00A968E5"/>
    <w:rsid w:val="00A96DDC"/>
    <w:rsid w:val="00A97B8F"/>
    <w:rsid w:val="00A97BDE"/>
    <w:rsid w:val="00A97E26"/>
    <w:rsid w:val="00A97E86"/>
    <w:rsid w:val="00AA13EC"/>
    <w:rsid w:val="00AA1488"/>
    <w:rsid w:val="00AA1E69"/>
    <w:rsid w:val="00AA2272"/>
    <w:rsid w:val="00AA2512"/>
    <w:rsid w:val="00AA274F"/>
    <w:rsid w:val="00AA3990"/>
    <w:rsid w:val="00AA4BCE"/>
    <w:rsid w:val="00AA4F76"/>
    <w:rsid w:val="00AA505E"/>
    <w:rsid w:val="00AA5C69"/>
    <w:rsid w:val="00AA61ED"/>
    <w:rsid w:val="00AA63A0"/>
    <w:rsid w:val="00AA688E"/>
    <w:rsid w:val="00AA6F66"/>
    <w:rsid w:val="00AA7440"/>
    <w:rsid w:val="00AB021C"/>
    <w:rsid w:val="00AB0A9C"/>
    <w:rsid w:val="00AB0B6E"/>
    <w:rsid w:val="00AB0CD0"/>
    <w:rsid w:val="00AB10BA"/>
    <w:rsid w:val="00AB10CD"/>
    <w:rsid w:val="00AB1BDB"/>
    <w:rsid w:val="00AB1EF2"/>
    <w:rsid w:val="00AB2C2E"/>
    <w:rsid w:val="00AB2F69"/>
    <w:rsid w:val="00AB3497"/>
    <w:rsid w:val="00AB384C"/>
    <w:rsid w:val="00AB4481"/>
    <w:rsid w:val="00AB489F"/>
    <w:rsid w:val="00AB48A1"/>
    <w:rsid w:val="00AB4AD8"/>
    <w:rsid w:val="00AB504F"/>
    <w:rsid w:val="00AB58A5"/>
    <w:rsid w:val="00AB5939"/>
    <w:rsid w:val="00AB7115"/>
    <w:rsid w:val="00AB7CBF"/>
    <w:rsid w:val="00AC1B33"/>
    <w:rsid w:val="00AC1BB4"/>
    <w:rsid w:val="00AC20B1"/>
    <w:rsid w:val="00AC271B"/>
    <w:rsid w:val="00AC2895"/>
    <w:rsid w:val="00AC37E8"/>
    <w:rsid w:val="00AC3BBA"/>
    <w:rsid w:val="00AC5809"/>
    <w:rsid w:val="00AC5C8D"/>
    <w:rsid w:val="00AC659C"/>
    <w:rsid w:val="00AC6879"/>
    <w:rsid w:val="00AC76DB"/>
    <w:rsid w:val="00AC7B0E"/>
    <w:rsid w:val="00AD06D1"/>
    <w:rsid w:val="00AD0764"/>
    <w:rsid w:val="00AD0CCA"/>
    <w:rsid w:val="00AD1091"/>
    <w:rsid w:val="00AD11AF"/>
    <w:rsid w:val="00AD2191"/>
    <w:rsid w:val="00AD22A9"/>
    <w:rsid w:val="00AD3A68"/>
    <w:rsid w:val="00AD45A6"/>
    <w:rsid w:val="00AD4EF2"/>
    <w:rsid w:val="00AD5C92"/>
    <w:rsid w:val="00AD6E61"/>
    <w:rsid w:val="00AD749A"/>
    <w:rsid w:val="00AD784C"/>
    <w:rsid w:val="00AE0365"/>
    <w:rsid w:val="00AE07C1"/>
    <w:rsid w:val="00AE0C91"/>
    <w:rsid w:val="00AE2039"/>
    <w:rsid w:val="00AE2876"/>
    <w:rsid w:val="00AE2B76"/>
    <w:rsid w:val="00AE2F88"/>
    <w:rsid w:val="00AE3133"/>
    <w:rsid w:val="00AE3517"/>
    <w:rsid w:val="00AE3A3E"/>
    <w:rsid w:val="00AE42B7"/>
    <w:rsid w:val="00AE474A"/>
    <w:rsid w:val="00AE48E3"/>
    <w:rsid w:val="00AE5015"/>
    <w:rsid w:val="00AE5719"/>
    <w:rsid w:val="00AE5F4E"/>
    <w:rsid w:val="00AE701A"/>
    <w:rsid w:val="00AE796B"/>
    <w:rsid w:val="00AF11D7"/>
    <w:rsid w:val="00AF136F"/>
    <w:rsid w:val="00AF2213"/>
    <w:rsid w:val="00AF2E79"/>
    <w:rsid w:val="00AF32E1"/>
    <w:rsid w:val="00AF46F0"/>
    <w:rsid w:val="00AF4805"/>
    <w:rsid w:val="00AF491B"/>
    <w:rsid w:val="00AF4AE1"/>
    <w:rsid w:val="00AF4DB3"/>
    <w:rsid w:val="00AF5357"/>
    <w:rsid w:val="00AF571B"/>
    <w:rsid w:val="00AF5981"/>
    <w:rsid w:val="00AF5B07"/>
    <w:rsid w:val="00AF6383"/>
    <w:rsid w:val="00AF6931"/>
    <w:rsid w:val="00AF7090"/>
    <w:rsid w:val="00AF72E4"/>
    <w:rsid w:val="00AF74CD"/>
    <w:rsid w:val="00AF74CF"/>
    <w:rsid w:val="00AF7ABC"/>
    <w:rsid w:val="00AF7E71"/>
    <w:rsid w:val="00B00C81"/>
    <w:rsid w:val="00B00EB1"/>
    <w:rsid w:val="00B01AAD"/>
    <w:rsid w:val="00B01CA1"/>
    <w:rsid w:val="00B01E58"/>
    <w:rsid w:val="00B02166"/>
    <w:rsid w:val="00B026BE"/>
    <w:rsid w:val="00B02A7D"/>
    <w:rsid w:val="00B02EBF"/>
    <w:rsid w:val="00B03903"/>
    <w:rsid w:val="00B03C6F"/>
    <w:rsid w:val="00B03F76"/>
    <w:rsid w:val="00B05A47"/>
    <w:rsid w:val="00B05FAC"/>
    <w:rsid w:val="00B06784"/>
    <w:rsid w:val="00B06D00"/>
    <w:rsid w:val="00B07135"/>
    <w:rsid w:val="00B07777"/>
    <w:rsid w:val="00B0785C"/>
    <w:rsid w:val="00B07CA7"/>
    <w:rsid w:val="00B07D71"/>
    <w:rsid w:val="00B1066F"/>
    <w:rsid w:val="00B1068B"/>
    <w:rsid w:val="00B109E4"/>
    <w:rsid w:val="00B10AB8"/>
    <w:rsid w:val="00B10E19"/>
    <w:rsid w:val="00B10F99"/>
    <w:rsid w:val="00B12459"/>
    <w:rsid w:val="00B1389B"/>
    <w:rsid w:val="00B13A82"/>
    <w:rsid w:val="00B147F6"/>
    <w:rsid w:val="00B14BE7"/>
    <w:rsid w:val="00B14EAB"/>
    <w:rsid w:val="00B158D2"/>
    <w:rsid w:val="00B15EA5"/>
    <w:rsid w:val="00B1633C"/>
    <w:rsid w:val="00B16597"/>
    <w:rsid w:val="00B16B6F"/>
    <w:rsid w:val="00B1737C"/>
    <w:rsid w:val="00B177DA"/>
    <w:rsid w:val="00B2058C"/>
    <w:rsid w:val="00B208F1"/>
    <w:rsid w:val="00B20B24"/>
    <w:rsid w:val="00B21126"/>
    <w:rsid w:val="00B2158D"/>
    <w:rsid w:val="00B216CB"/>
    <w:rsid w:val="00B21FD2"/>
    <w:rsid w:val="00B21FE9"/>
    <w:rsid w:val="00B222CF"/>
    <w:rsid w:val="00B228B6"/>
    <w:rsid w:val="00B22E27"/>
    <w:rsid w:val="00B23005"/>
    <w:rsid w:val="00B23D4A"/>
    <w:rsid w:val="00B24045"/>
    <w:rsid w:val="00B24484"/>
    <w:rsid w:val="00B24619"/>
    <w:rsid w:val="00B2500E"/>
    <w:rsid w:val="00B25ADB"/>
    <w:rsid w:val="00B26146"/>
    <w:rsid w:val="00B2634B"/>
    <w:rsid w:val="00B26591"/>
    <w:rsid w:val="00B277B5"/>
    <w:rsid w:val="00B30050"/>
    <w:rsid w:val="00B303D9"/>
    <w:rsid w:val="00B30513"/>
    <w:rsid w:val="00B30784"/>
    <w:rsid w:val="00B3096D"/>
    <w:rsid w:val="00B30C5E"/>
    <w:rsid w:val="00B3172E"/>
    <w:rsid w:val="00B31A32"/>
    <w:rsid w:val="00B3253D"/>
    <w:rsid w:val="00B329CD"/>
    <w:rsid w:val="00B33237"/>
    <w:rsid w:val="00B33688"/>
    <w:rsid w:val="00B341A1"/>
    <w:rsid w:val="00B34429"/>
    <w:rsid w:val="00B344BF"/>
    <w:rsid w:val="00B350AA"/>
    <w:rsid w:val="00B353B6"/>
    <w:rsid w:val="00B35CCD"/>
    <w:rsid w:val="00B36324"/>
    <w:rsid w:val="00B36697"/>
    <w:rsid w:val="00B36A86"/>
    <w:rsid w:val="00B377E7"/>
    <w:rsid w:val="00B379F7"/>
    <w:rsid w:val="00B41587"/>
    <w:rsid w:val="00B42AA0"/>
    <w:rsid w:val="00B43484"/>
    <w:rsid w:val="00B4414F"/>
    <w:rsid w:val="00B446EE"/>
    <w:rsid w:val="00B447D0"/>
    <w:rsid w:val="00B44AD4"/>
    <w:rsid w:val="00B452E6"/>
    <w:rsid w:val="00B455A2"/>
    <w:rsid w:val="00B45644"/>
    <w:rsid w:val="00B45D11"/>
    <w:rsid w:val="00B46357"/>
    <w:rsid w:val="00B4652B"/>
    <w:rsid w:val="00B474C4"/>
    <w:rsid w:val="00B478A9"/>
    <w:rsid w:val="00B47CAA"/>
    <w:rsid w:val="00B47DBA"/>
    <w:rsid w:val="00B5032B"/>
    <w:rsid w:val="00B50563"/>
    <w:rsid w:val="00B51288"/>
    <w:rsid w:val="00B51773"/>
    <w:rsid w:val="00B51C73"/>
    <w:rsid w:val="00B52395"/>
    <w:rsid w:val="00B52A9A"/>
    <w:rsid w:val="00B52B4E"/>
    <w:rsid w:val="00B52C34"/>
    <w:rsid w:val="00B52D29"/>
    <w:rsid w:val="00B5393D"/>
    <w:rsid w:val="00B53947"/>
    <w:rsid w:val="00B53DDE"/>
    <w:rsid w:val="00B53F0C"/>
    <w:rsid w:val="00B53FD0"/>
    <w:rsid w:val="00B545F7"/>
    <w:rsid w:val="00B55A9C"/>
    <w:rsid w:val="00B55B4C"/>
    <w:rsid w:val="00B55CAB"/>
    <w:rsid w:val="00B56016"/>
    <w:rsid w:val="00B56244"/>
    <w:rsid w:val="00B563B3"/>
    <w:rsid w:val="00B56783"/>
    <w:rsid w:val="00B56984"/>
    <w:rsid w:val="00B578BC"/>
    <w:rsid w:val="00B57D6B"/>
    <w:rsid w:val="00B604EE"/>
    <w:rsid w:val="00B61520"/>
    <w:rsid w:val="00B61606"/>
    <w:rsid w:val="00B61BA8"/>
    <w:rsid w:val="00B61DC0"/>
    <w:rsid w:val="00B61F64"/>
    <w:rsid w:val="00B620B5"/>
    <w:rsid w:val="00B620D1"/>
    <w:rsid w:val="00B628D5"/>
    <w:rsid w:val="00B6305A"/>
    <w:rsid w:val="00B634F2"/>
    <w:rsid w:val="00B63CD2"/>
    <w:rsid w:val="00B63E38"/>
    <w:rsid w:val="00B6414B"/>
    <w:rsid w:val="00B65869"/>
    <w:rsid w:val="00B65D50"/>
    <w:rsid w:val="00B65F70"/>
    <w:rsid w:val="00B6625F"/>
    <w:rsid w:val="00B66377"/>
    <w:rsid w:val="00B66D1B"/>
    <w:rsid w:val="00B67A9E"/>
    <w:rsid w:val="00B7046D"/>
    <w:rsid w:val="00B70751"/>
    <w:rsid w:val="00B71747"/>
    <w:rsid w:val="00B71C3A"/>
    <w:rsid w:val="00B71F5D"/>
    <w:rsid w:val="00B723E4"/>
    <w:rsid w:val="00B7251A"/>
    <w:rsid w:val="00B727D5"/>
    <w:rsid w:val="00B72ABE"/>
    <w:rsid w:val="00B72E8A"/>
    <w:rsid w:val="00B73E1F"/>
    <w:rsid w:val="00B74978"/>
    <w:rsid w:val="00B749E4"/>
    <w:rsid w:val="00B758DC"/>
    <w:rsid w:val="00B7617A"/>
    <w:rsid w:val="00B76730"/>
    <w:rsid w:val="00B76E1A"/>
    <w:rsid w:val="00B77D64"/>
    <w:rsid w:val="00B80266"/>
    <w:rsid w:val="00B80A7F"/>
    <w:rsid w:val="00B810A7"/>
    <w:rsid w:val="00B814ED"/>
    <w:rsid w:val="00B82232"/>
    <w:rsid w:val="00B829E5"/>
    <w:rsid w:val="00B82C94"/>
    <w:rsid w:val="00B83045"/>
    <w:rsid w:val="00B83B76"/>
    <w:rsid w:val="00B83BA9"/>
    <w:rsid w:val="00B8421B"/>
    <w:rsid w:val="00B8444A"/>
    <w:rsid w:val="00B845A9"/>
    <w:rsid w:val="00B84ABE"/>
    <w:rsid w:val="00B850D4"/>
    <w:rsid w:val="00B852B3"/>
    <w:rsid w:val="00B860C3"/>
    <w:rsid w:val="00B8628A"/>
    <w:rsid w:val="00B870DD"/>
    <w:rsid w:val="00B8729B"/>
    <w:rsid w:val="00B87395"/>
    <w:rsid w:val="00B875D8"/>
    <w:rsid w:val="00B87B6C"/>
    <w:rsid w:val="00B9028F"/>
    <w:rsid w:val="00B907FF"/>
    <w:rsid w:val="00B910F1"/>
    <w:rsid w:val="00B9226D"/>
    <w:rsid w:val="00B93520"/>
    <w:rsid w:val="00B93EB4"/>
    <w:rsid w:val="00B958AC"/>
    <w:rsid w:val="00B95B0E"/>
    <w:rsid w:val="00B95C89"/>
    <w:rsid w:val="00B96213"/>
    <w:rsid w:val="00B96703"/>
    <w:rsid w:val="00B9676C"/>
    <w:rsid w:val="00B96929"/>
    <w:rsid w:val="00B975DA"/>
    <w:rsid w:val="00B9787D"/>
    <w:rsid w:val="00B97BD4"/>
    <w:rsid w:val="00BA01D6"/>
    <w:rsid w:val="00BA06A5"/>
    <w:rsid w:val="00BA142D"/>
    <w:rsid w:val="00BA1FCA"/>
    <w:rsid w:val="00BA23FF"/>
    <w:rsid w:val="00BA2B72"/>
    <w:rsid w:val="00BA37D0"/>
    <w:rsid w:val="00BA3AB3"/>
    <w:rsid w:val="00BA3DD3"/>
    <w:rsid w:val="00BA3EC1"/>
    <w:rsid w:val="00BA42FE"/>
    <w:rsid w:val="00BA468F"/>
    <w:rsid w:val="00BA4705"/>
    <w:rsid w:val="00BA55D9"/>
    <w:rsid w:val="00BA5B82"/>
    <w:rsid w:val="00BA5E2B"/>
    <w:rsid w:val="00BA6282"/>
    <w:rsid w:val="00BA6B0B"/>
    <w:rsid w:val="00BA7DDE"/>
    <w:rsid w:val="00BB03F5"/>
    <w:rsid w:val="00BB0598"/>
    <w:rsid w:val="00BB05A1"/>
    <w:rsid w:val="00BB07B2"/>
    <w:rsid w:val="00BB10AF"/>
    <w:rsid w:val="00BB179B"/>
    <w:rsid w:val="00BB184B"/>
    <w:rsid w:val="00BB1990"/>
    <w:rsid w:val="00BB1CD0"/>
    <w:rsid w:val="00BB1DCD"/>
    <w:rsid w:val="00BB269A"/>
    <w:rsid w:val="00BB27C6"/>
    <w:rsid w:val="00BB3209"/>
    <w:rsid w:val="00BB38FF"/>
    <w:rsid w:val="00BB4427"/>
    <w:rsid w:val="00BB44DE"/>
    <w:rsid w:val="00BB45B7"/>
    <w:rsid w:val="00BB46E8"/>
    <w:rsid w:val="00BB5B47"/>
    <w:rsid w:val="00BB5C1C"/>
    <w:rsid w:val="00BB5C3F"/>
    <w:rsid w:val="00BB631A"/>
    <w:rsid w:val="00BB7594"/>
    <w:rsid w:val="00BB7AA4"/>
    <w:rsid w:val="00BB7CF0"/>
    <w:rsid w:val="00BB7F70"/>
    <w:rsid w:val="00BC0E54"/>
    <w:rsid w:val="00BC1284"/>
    <w:rsid w:val="00BC1954"/>
    <w:rsid w:val="00BC1B06"/>
    <w:rsid w:val="00BC1CB2"/>
    <w:rsid w:val="00BC3824"/>
    <w:rsid w:val="00BC4376"/>
    <w:rsid w:val="00BC441B"/>
    <w:rsid w:val="00BC4470"/>
    <w:rsid w:val="00BC463D"/>
    <w:rsid w:val="00BC4654"/>
    <w:rsid w:val="00BC4914"/>
    <w:rsid w:val="00BC581E"/>
    <w:rsid w:val="00BC5848"/>
    <w:rsid w:val="00BC5909"/>
    <w:rsid w:val="00BC5A1E"/>
    <w:rsid w:val="00BC618B"/>
    <w:rsid w:val="00BC63BB"/>
    <w:rsid w:val="00BC63D2"/>
    <w:rsid w:val="00BC63F1"/>
    <w:rsid w:val="00BC6569"/>
    <w:rsid w:val="00BC67ED"/>
    <w:rsid w:val="00BC68AF"/>
    <w:rsid w:val="00BD04C2"/>
    <w:rsid w:val="00BD1107"/>
    <w:rsid w:val="00BD1686"/>
    <w:rsid w:val="00BD1F18"/>
    <w:rsid w:val="00BD33F3"/>
    <w:rsid w:val="00BD340B"/>
    <w:rsid w:val="00BD3718"/>
    <w:rsid w:val="00BD4EC1"/>
    <w:rsid w:val="00BD598D"/>
    <w:rsid w:val="00BD5A61"/>
    <w:rsid w:val="00BD5C0A"/>
    <w:rsid w:val="00BD63CE"/>
    <w:rsid w:val="00BD64A1"/>
    <w:rsid w:val="00BD70F0"/>
    <w:rsid w:val="00BD7A2B"/>
    <w:rsid w:val="00BD7A6D"/>
    <w:rsid w:val="00BD7FCE"/>
    <w:rsid w:val="00BE03B5"/>
    <w:rsid w:val="00BE04B9"/>
    <w:rsid w:val="00BE0707"/>
    <w:rsid w:val="00BE0F08"/>
    <w:rsid w:val="00BE18C7"/>
    <w:rsid w:val="00BE21FB"/>
    <w:rsid w:val="00BE2628"/>
    <w:rsid w:val="00BE2775"/>
    <w:rsid w:val="00BE525D"/>
    <w:rsid w:val="00BE6417"/>
    <w:rsid w:val="00BE6C58"/>
    <w:rsid w:val="00BE6CCE"/>
    <w:rsid w:val="00BE7502"/>
    <w:rsid w:val="00BE76CF"/>
    <w:rsid w:val="00BE79A3"/>
    <w:rsid w:val="00BF0018"/>
    <w:rsid w:val="00BF0046"/>
    <w:rsid w:val="00BF074E"/>
    <w:rsid w:val="00BF0C13"/>
    <w:rsid w:val="00BF1268"/>
    <w:rsid w:val="00BF19BF"/>
    <w:rsid w:val="00BF2078"/>
    <w:rsid w:val="00BF2AAA"/>
    <w:rsid w:val="00BF33DD"/>
    <w:rsid w:val="00BF3FE9"/>
    <w:rsid w:val="00BF432D"/>
    <w:rsid w:val="00BF4DF7"/>
    <w:rsid w:val="00BF506F"/>
    <w:rsid w:val="00BF5155"/>
    <w:rsid w:val="00BF589B"/>
    <w:rsid w:val="00BF674D"/>
    <w:rsid w:val="00BF6E6F"/>
    <w:rsid w:val="00BF713D"/>
    <w:rsid w:val="00BF7374"/>
    <w:rsid w:val="00BF78E1"/>
    <w:rsid w:val="00BF79C1"/>
    <w:rsid w:val="00C0046F"/>
    <w:rsid w:val="00C018DF"/>
    <w:rsid w:val="00C02244"/>
    <w:rsid w:val="00C03AA9"/>
    <w:rsid w:val="00C041D8"/>
    <w:rsid w:val="00C04D33"/>
    <w:rsid w:val="00C05284"/>
    <w:rsid w:val="00C056C8"/>
    <w:rsid w:val="00C0583F"/>
    <w:rsid w:val="00C058F5"/>
    <w:rsid w:val="00C05AF6"/>
    <w:rsid w:val="00C0655D"/>
    <w:rsid w:val="00C06A58"/>
    <w:rsid w:val="00C073E7"/>
    <w:rsid w:val="00C07BF0"/>
    <w:rsid w:val="00C1026A"/>
    <w:rsid w:val="00C104BA"/>
    <w:rsid w:val="00C10ACC"/>
    <w:rsid w:val="00C1113C"/>
    <w:rsid w:val="00C11285"/>
    <w:rsid w:val="00C117E0"/>
    <w:rsid w:val="00C11C7D"/>
    <w:rsid w:val="00C11F13"/>
    <w:rsid w:val="00C122DB"/>
    <w:rsid w:val="00C124B0"/>
    <w:rsid w:val="00C12B79"/>
    <w:rsid w:val="00C12DB9"/>
    <w:rsid w:val="00C1350B"/>
    <w:rsid w:val="00C13EC6"/>
    <w:rsid w:val="00C13F41"/>
    <w:rsid w:val="00C1485F"/>
    <w:rsid w:val="00C14B46"/>
    <w:rsid w:val="00C14C51"/>
    <w:rsid w:val="00C14F01"/>
    <w:rsid w:val="00C175AA"/>
    <w:rsid w:val="00C17708"/>
    <w:rsid w:val="00C17982"/>
    <w:rsid w:val="00C17BA9"/>
    <w:rsid w:val="00C17F7C"/>
    <w:rsid w:val="00C17FC9"/>
    <w:rsid w:val="00C20259"/>
    <w:rsid w:val="00C205CD"/>
    <w:rsid w:val="00C212C6"/>
    <w:rsid w:val="00C217B8"/>
    <w:rsid w:val="00C219C8"/>
    <w:rsid w:val="00C22171"/>
    <w:rsid w:val="00C22B12"/>
    <w:rsid w:val="00C22F37"/>
    <w:rsid w:val="00C232BB"/>
    <w:rsid w:val="00C23A00"/>
    <w:rsid w:val="00C23D14"/>
    <w:rsid w:val="00C246F0"/>
    <w:rsid w:val="00C250D6"/>
    <w:rsid w:val="00C25811"/>
    <w:rsid w:val="00C261C6"/>
    <w:rsid w:val="00C268CE"/>
    <w:rsid w:val="00C27038"/>
    <w:rsid w:val="00C271BC"/>
    <w:rsid w:val="00C2754A"/>
    <w:rsid w:val="00C279E6"/>
    <w:rsid w:val="00C30374"/>
    <w:rsid w:val="00C30674"/>
    <w:rsid w:val="00C30730"/>
    <w:rsid w:val="00C30D91"/>
    <w:rsid w:val="00C314A4"/>
    <w:rsid w:val="00C31573"/>
    <w:rsid w:val="00C32834"/>
    <w:rsid w:val="00C32D12"/>
    <w:rsid w:val="00C33306"/>
    <w:rsid w:val="00C33F08"/>
    <w:rsid w:val="00C340BC"/>
    <w:rsid w:val="00C347BA"/>
    <w:rsid w:val="00C34D1E"/>
    <w:rsid w:val="00C34E7F"/>
    <w:rsid w:val="00C36520"/>
    <w:rsid w:val="00C36EFF"/>
    <w:rsid w:val="00C3705C"/>
    <w:rsid w:val="00C37533"/>
    <w:rsid w:val="00C37A7D"/>
    <w:rsid w:val="00C40391"/>
    <w:rsid w:val="00C40423"/>
    <w:rsid w:val="00C41C46"/>
    <w:rsid w:val="00C41D34"/>
    <w:rsid w:val="00C42019"/>
    <w:rsid w:val="00C426EB"/>
    <w:rsid w:val="00C431D3"/>
    <w:rsid w:val="00C440D1"/>
    <w:rsid w:val="00C4465B"/>
    <w:rsid w:val="00C44A3A"/>
    <w:rsid w:val="00C44B7E"/>
    <w:rsid w:val="00C44B85"/>
    <w:rsid w:val="00C44F66"/>
    <w:rsid w:val="00C4511F"/>
    <w:rsid w:val="00C451D2"/>
    <w:rsid w:val="00C452D6"/>
    <w:rsid w:val="00C458CE"/>
    <w:rsid w:val="00C45A0B"/>
    <w:rsid w:val="00C45C41"/>
    <w:rsid w:val="00C45DF3"/>
    <w:rsid w:val="00C4615D"/>
    <w:rsid w:val="00C4733E"/>
    <w:rsid w:val="00C47E34"/>
    <w:rsid w:val="00C47F66"/>
    <w:rsid w:val="00C50EF7"/>
    <w:rsid w:val="00C50FB0"/>
    <w:rsid w:val="00C520E5"/>
    <w:rsid w:val="00C523B0"/>
    <w:rsid w:val="00C532E0"/>
    <w:rsid w:val="00C534D7"/>
    <w:rsid w:val="00C53D84"/>
    <w:rsid w:val="00C542B5"/>
    <w:rsid w:val="00C5444D"/>
    <w:rsid w:val="00C5450A"/>
    <w:rsid w:val="00C549D0"/>
    <w:rsid w:val="00C5516E"/>
    <w:rsid w:val="00C551BE"/>
    <w:rsid w:val="00C55351"/>
    <w:rsid w:val="00C56031"/>
    <w:rsid w:val="00C563F2"/>
    <w:rsid w:val="00C565EE"/>
    <w:rsid w:val="00C56AFE"/>
    <w:rsid w:val="00C56D3F"/>
    <w:rsid w:val="00C5774B"/>
    <w:rsid w:val="00C57C2B"/>
    <w:rsid w:val="00C57EC5"/>
    <w:rsid w:val="00C57FA8"/>
    <w:rsid w:val="00C60483"/>
    <w:rsid w:val="00C62147"/>
    <w:rsid w:val="00C6241E"/>
    <w:rsid w:val="00C62626"/>
    <w:rsid w:val="00C629BE"/>
    <w:rsid w:val="00C62BFB"/>
    <w:rsid w:val="00C62E38"/>
    <w:rsid w:val="00C62EBE"/>
    <w:rsid w:val="00C6311F"/>
    <w:rsid w:val="00C6384F"/>
    <w:rsid w:val="00C63AE2"/>
    <w:rsid w:val="00C6405A"/>
    <w:rsid w:val="00C66296"/>
    <w:rsid w:val="00C66DE6"/>
    <w:rsid w:val="00C67045"/>
    <w:rsid w:val="00C672B7"/>
    <w:rsid w:val="00C70822"/>
    <w:rsid w:val="00C71345"/>
    <w:rsid w:val="00C71A40"/>
    <w:rsid w:val="00C72623"/>
    <w:rsid w:val="00C72C97"/>
    <w:rsid w:val="00C74A61"/>
    <w:rsid w:val="00C754A7"/>
    <w:rsid w:val="00C7669D"/>
    <w:rsid w:val="00C76774"/>
    <w:rsid w:val="00C768FA"/>
    <w:rsid w:val="00C76AC1"/>
    <w:rsid w:val="00C77A9D"/>
    <w:rsid w:val="00C77F59"/>
    <w:rsid w:val="00C80490"/>
    <w:rsid w:val="00C80A70"/>
    <w:rsid w:val="00C80D6F"/>
    <w:rsid w:val="00C80EA9"/>
    <w:rsid w:val="00C81204"/>
    <w:rsid w:val="00C81752"/>
    <w:rsid w:val="00C82B02"/>
    <w:rsid w:val="00C82F14"/>
    <w:rsid w:val="00C84178"/>
    <w:rsid w:val="00C8479A"/>
    <w:rsid w:val="00C85C48"/>
    <w:rsid w:val="00C865A3"/>
    <w:rsid w:val="00C86F81"/>
    <w:rsid w:val="00C87736"/>
    <w:rsid w:val="00C87BDB"/>
    <w:rsid w:val="00C87F43"/>
    <w:rsid w:val="00C903A0"/>
    <w:rsid w:val="00C90D14"/>
    <w:rsid w:val="00C90EDC"/>
    <w:rsid w:val="00C91DE0"/>
    <w:rsid w:val="00C922E4"/>
    <w:rsid w:val="00C9246A"/>
    <w:rsid w:val="00C92490"/>
    <w:rsid w:val="00C937FD"/>
    <w:rsid w:val="00C94AC4"/>
    <w:rsid w:val="00C94C7E"/>
    <w:rsid w:val="00C954A0"/>
    <w:rsid w:val="00C95723"/>
    <w:rsid w:val="00C95D0B"/>
    <w:rsid w:val="00C95EB3"/>
    <w:rsid w:val="00C963ED"/>
    <w:rsid w:val="00C96F48"/>
    <w:rsid w:val="00C9721F"/>
    <w:rsid w:val="00C9799D"/>
    <w:rsid w:val="00CA0F02"/>
    <w:rsid w:val="00CA1706"/>
    <w:rsid w:val="00CA17FD"/>
    <w:rsid w:val="00CA1895"/>
    <w:rsid w:val="00CA22E6"/>
    <w:rsid w:val="00CA2A68"/>
    <w:rsid w:val="00CA42D7"/>
    <w:rsid w:val="00CA42EE"/>
    <w:rsid w:val="00CA47D8"/>
    <w:rsid w:val="00CA4ADE"/>
    <w:rsid w:val="00CA4ECE"/>
    <w:rsid w:val="00CA568E"/>
    <w:rsid w:val="00CA5E8A"/>
    <w:rsid w:val="00CA63E4"/>
    <w:rsid w:val="00CA65B1"/>
    <w:rsid w:val="00CA6885"/>
    <w:rsid w:val="00CA68CA"/>
    <w:rsid w:val="00CA6924"/>
    <w:rsid w:val="00CA6F12"/>
    <w:rsid w:val="00CA7001"/>
    <w:rsid w:val="00CA7202"/>
    <w:rsid w:val="00CA72DD"/>
    <w:rsid w:val="00CB09E2"/>
    <w:rsid w:val="00CB0C46"/>
    <w:rsid w:val="00CB1543"/>
    <w:rsid w:val="00CB174B"/>
    <w:rsid w:val="00CB19D1"/>
    <w:rsid w:val="00CB1F7A"/>
    <w:rsid w:val="00CB2112"/>
    <w:rsid w:val="00CB23B1"/>
    <w:rsid w:val="00CB25D8"/>
    <w:rsid w:val="00CB2621"/>
    <w:rsid w:val="00CB30CF"/>
    <w:rsid w:val="00CB314D"/>
    <w:rsid w:val="00CB3548"/>
    <w:rsid w:val="00CB3583"/>
    <w:rsid w:val="00CB41BF"/>
    <w:rsid w:val="00CB4D12"/>
    <w:rsid w:val="00CB560E"/>
    <w:rsid w:val="00CB5BE2"/>
    <w:rsid w:val="00CB6388"/>
    <w:rsid w:val="00CB65D9"/>
    <w:rsid w:val="00CB6619"/>
    <w:rsid w:val="00CB6721"/>
    <w:rsid w:val="00CB700C"/>
    <w:rsid w:val="00CB7747"/>
    <w:rsid w:val="00CB7B09"/>
    <w:rsid w:val="00CC094D"/>
    <w:rsid w:val="00CC0C68"/>
    <w:rsid w:val="00CC129B"/>
    <w:rsid w:val="00CC1E65"/>
    <w:rsid w:val="00CC2551"/>
    <w:rsid w:val="00CC272A"/>
    <w:rsid w:val="00CC2B15"/>
    <w:rsid w:val="00CC2B43"/>
    <w:rsid w:val="00CC2B7F"/>
    <w:rsid w:val="00CC4060"/>
    <w:rsid w:val="00CC421E"/>
    <w:rsid w:val="00CC47BD"/>
    <w:rsid w:val="00CC49D8"/>
    <w:rsid w:val="00CC6E74"/>
    <w:rsid w:val="00CC7131"/>
    <w:rsid w:val="00CC7303"/>
    <w:rsid w:val="00CC7898"/>
    <w:rsid w:val="00CC791B"/>
    <w:rsid w:val="00CC7A30"/>
    <w:rsid w:val="00CD0F89"/>
    <w:rsid w:val="00CD26F7"/>
    <w:rsid w:val="00CD2721"/>
    <w:rsid w:val="00CD34F3"/>
    <w:rsid w:val="00CD3DB9"/>
    <w:rsid w:val="00CD3E00"/>
    <w:rsid w:val="00CD3F1A"/>
    <w:rsid w:val="00CD451D"/>
    <w:rsid w:val="00CD4802"/>
    <w:rsid w:val="00CD4BEC"/>
    <w:rsid w:val="00CD53DE"/>
    <w:rsid w:val="00CD561F"/>
    <w:rsid w:val="00CD5EB1"/>
    <w:rsid w:val="00CD649D"/>
    <w:rsid w:val="00CD67A2"/>
    <w:rsid w:val="00CD6C8F"/>
    <w:rsid w:val="00CD6E18"/>
    <w:rsid w:val="00CD7090"/>
    <w:rsid w:val="00CD75C5"/>
    <w:rsid w:val="00CD79CC"/>
    <w:rsid w:val="00CD7BCF"/>
    <w:rsid w:val="00CE034B"/>
    <w:rsid w:val="00CE07B1"/>
    <w:rsid w:val="00CE1679"/>
    <w:rsid w:val="00CE200E"/>
    <w:rsid w:val="00CE3B76"/>
    <w:rsid w:val="00CE3E11"/>
    <w:rsid w:val="00CE517F"/>
    <w:rsid w:val="00CE5287"/>
    <w:rsid w:val="00CE59BD"/>
    <w:rsid w:val="00CE5B71"/>
    <w:rsid w:val="00CE6158"/>
    <w:rsid w:val="00CE6AFC"/>
    <w:rsid w:val="00CE6ECC"/>
    <w:rsid w:val="00CE7583"/>
    <w:rsid w:val="00CF0294"/>
    <w:rsid w:val="00CF0A00"/>
    <w:rsid w:val="00CF14C3"/>
    <w:rsid w:val="00CF22DE"/>
    <w:rsid w:val="00CF2560"/>
    <w:rsid w:val="00CF3D89"/>
    <w:rsid w:val="00CF4329"/>
    <w:rsid w:val="00CF4587"/>
    <w:rsid w:val="00CF4D3A"/>
    <w:rsid w:val="00CF50DC"/>
    <w:rsid w:val="00CF57F5"/>
    <w:rsid w:val="00CF7509"/>
    <w:rsid w:val="00D00542"/>
    <w:rsid w:val="00D00F59"/>
    <w:rsid w:val="00D0123D"/>
    <w:rsid w:val="00D016D8"/>
    <w:rsid w:val="00D0242D"/>
    <w:rsid w:val="00D02713"/>
    <w:rsid w:val="00D02E77"/>
    <w:rsid w:val="00D035A7"/>
    <w:rsid w:val="00D0365A"/>
    <w:rsid w:val="00D0399C"/>
    <w:rsid w:val="00D03F9E"/>
    <w:rsid w:val="00D041A1"/>
    <w:rsid w:val="00D04855"/>
    <w:rsid w:val="00D04C25"/>
    <w:rsid w:val="00D0554F"/>
    <w:rsid w:val="00D065D5"/>
    <w:rsid w:val="00D069EB"/>
    <w:rsid w:val="00D0775B"/>
    <w:rsid w:val="00D077CC"/>
    <w:rsid w:val="00D10513"/>
    <w:rsid w:val="00D1055C"/>
    <w:rsid w:val="00D1077A"/>
    <w:rsid w:val="00D10AEF"/>
    <w:rsid w:val="00D10EAA"/>
    <w:rsid w:val="00D1163E"/>
    <w:rsid w:val="00D11B64"/>
    <w:rsid w:val="00D11E6D"/>
    <w:rsid w:val="00D1203A"/>
    <w:rsid w:val="00D121ED"/>
    <w:rsid w:val="00D12657"/>
    <w:rsid w:val="00D12B79"/>
    <w:rsid w:val="00D139F1"/>
    <w:rsid w:val="00D14308"/>
    <w:rsid w:val="00D14B6F"/>
    <w:rsid w:val="00D15C85"/>
    <w:rsid w:val="00D16B16"/>
    <w:rsid w:val="00D1739D"/>
    <w:rsid w:val="00D1768F"/>
    <w:rsid w:val="00D20566"/>
    <w:rsid w:val="00D20913"/>
    <w:rsid w:val="00D209E0"/>
    <w:rsid w:val="00D20CE3"/>
    <w:rsid w:val="00D20E24"/>
    <w:rsid w:val="00D21B6A"/>
    <w:rsid w:val="00D21D43"/>
    <w:rsid w:val="00D2286E"/>
    <w:rsid w:val="00D22A7D"/>
    <w:rsid w:val="00D22AE8"/>
    <w:rsid w:val="00D23C85"/>
    <w:rsid w:val="00D2426D"/>
    <w:rsid w:val="00D24BBC"/>
    <w:rsid w:val="00D253A6"/>
    <w:rsid w:val="00D2571C"/>
    <w:rsid w:val="00D2573B"/>
    <w:rsid w:val="00D266B7"/>
    <w:rsid w:val="00D267DD"/>
    <w:rsid w:val="00D26C78"/>
    <w:rsid w:val="00D27F0C"/>
    <w:rsid w:val="00D27F75"/>
    <w:rsid w:val="00D300EE"/>
    <w:rsid w:val="00D304A1"/>
    <w:rsid w:val="00D30C85"/>
    <w:rsid w:val="00D30E97"/>
    <w:rsid w:val="00D3158A"/>
    <w:rsid w:val="00D31BC8"/>
    <w:rsid w:val="00D3340E"/>
    <w:rsid w:val="00D337F8"/>
    <w:rsid w:val="00D3384B"/>
    <w:rsid w:val="00D3390B"/>
    <w:rsid w:val="00D33E94"/>
    <w:rsid w:val="00D34904"/>
    <w:rsid w:val="00D34EFE"/>
    <w:rsid w:val="00D354C3"/>
    <w:rsid w:val="00D35A75"/>
    <w:rsid w:val="00D366C4"/>
    <w:rsid w:val="00D368BD"/>
    <w:rsid w:val="00D37C68"/>
    <w:rsid w:val="00D37D91"/>
    <w:rsid w:val="00D40820"/>
    <w:rsid w:val="00D419EC"/>
    <w:rsid w:val="00D41B90"/>
    <w:rsid w:val="00D41D36"/>
    <w:rsid w:val="00D43F50"/>
    <w:rsid w:val="00D4481D"/>
    <w:rsid w:val="00D44956"/>
    <w:rsid w:val="00D44DD4"/>
    <w:rsid w:val="00D450A3"/>
    <w:rsid w:val="00D45901"/>
    <w:rsid w:val="00D45984"/>
    <w:rsid w:val="00D464E5"/>
    <w:rsid w:val="00D46BF2"/>
    <w:rsid w:val="00D472A4"/>
    <w:rsid w:val="00D473C0"/>
    <w:rsid w:val="00D47571"/>
    <w:rsid w:val="00D501F5"/>
    <w:rsid w:val="00D50479"/>
    <w:rsid w:val="00D50939"/>
    <w:rsid w:val="00D50D82"/>
    <w:rsid w:val="00D51E20"/>
    <w:rsid w:val="00D52469"/>
    <w:rsid w:val="00D52620"/>
    <w:rsid w:val="00D5331B"/>
    <w:rsid w:val="00D533A5"/>
    <w:rsid w:val="00D537F6"/>
    <w:rsid w:val="00D53C5C"/>
    <w:rsid w:val="00D542EA"/>
    <w:rsid w:val="00D5476D"/>
    <w:rsid w:val="00D54C6B"/>
    <w:rsid w:val="00D550F3"/>
    <w:rsid w:val="00D555D4"/>
    <w:rsid w:val="00D555E1"/>
    <w:rsid w:val="00D55661"/>
    <w:rsid w:val="00D557BA"/>
    <w:rsid w:val="00D55B41"/>
    <w:rsid w:val="00D55EFF"/>
    <w:rsid w:val="00D5623C"/>
    <w:rsid w:val="00D56647"/>
    <w:rsid w:val="00D566CE"/>
    <w:rsid w:val="00D56734"/>
    <w:rsid w:val="00D5692F"/>
    <w:rsid w:val="00D5718A"/>
    <w:rsid w:val="00D57432"/>
    <w:rsid w:val="00D577CE"/>
    <w:rsid w:val="00D57B19"/>
    <w:rsid w:val="00D57C3E"/>
    <w:rsid w:val="00D57C41"/>
    <w:rsid w:val="00D60287"/>
    <w:rsid w:val="00D60BF4"/>
    <w:rsid w:val="00D60F15"/>
    <w:rsid w:val="00D61F48"/>
    <w:rsid w:val="00D62171"/>
    <w:rsid w:val="00D621AD"/>
    <w:rsid w:val="00D624D9"/>
    <w:rsid w:val="00D635FE"/>
    <w:rsid w:val="00D63E14"/>
    <w:rsid w:val="00D6414E"/>
    <w:rsid w:val="00D645FD"/>
    <w:rsid w:val="00D654B1"/>
    <w:rsid w:val="00D65B62"/>
    <w:rsid w:val="00D65BC1"/>
    <w:rsid w:val="00D66A72"/>
    <w:rsid w:val="00D67361"/>
    <w:rsid w:val="00D67795"/>
    <w:rsid w:val="00D67E81"/>
    <w:rsid w:val="00D70B90"/>
    <w:rsid w:val="00D710AF"/>
    <w:rsid w:val="00D71409"/>
    <w:rsid w:val="00D7164B"/>
    <w:rsid w:val="00D7224F"/>
    <w:rsid w:val="00D72854"/>
    <w:rsid w:val="00D742B0"/>
    <w:rsid w:val="00D7434E"/>
    <w:rsid w:val="00D761D9"/>
    <w:rsid w:val="00D765E4"/>
    <w:rsid w:val="00D767AD"/>
    <w:rsid w:val="00D76C47"/>
    <w:rsid w:val="00D77C04"/>
    <w:rsid w:val="00D77C20"/>
    <w:rsid w:val="00D803EF"/>
    <w:rsid w:val="00D80591"/>
    <w:rsid w:val="00D80A75"/>
    <w:rsid w:val="00D80B6C"/>
    <w:rsid w:val="00D80E0E"/>
    <w:rsid w:val="00D81196"/>
    <w:rsid w:val="00D811B3"/>
    <w:rsid w:val="00D81B8C"/>
    <w:rsid w:val="00D81BD6"/>
    <w:rsid w:val="00D81C93"/>
    <w:rsid w:val="00D81CD9"/>
    <w:rsid w:val="00D821CF"/>
    <w:rsid w:val="00D823AF"/>
    <w:rsid w:val="00D82BDB"/>
    <w:rsid w:val="00D83601"/>
    <w:rsid w:val="00D83B06"/>
    <w:rsid w:val="00D83F28"/>
    <w:rsid w:val="00D84AEA"/>
    <w:rsid w:val="00D84D7E"/>
    <w:rsid w:val="00D859F4"/>
    <w:rsid w:val="00D85AC3"/>
    <w:rsid w:val="00D864CC"/>
    <w:rsid w:val="00D870A1"/>
    <w:rsid w:val="00D875EB"/>
    <w:rsid w:val="00D8785E"/>
    <w:rsid w:val="00D87F58"/>
    <w:rsid w:val="00D91673"/>
    <w:rsid w:val="00D91912"/>
    <w:rsid w:val="00D91A50"/>
    <w:rsid w:val="00D91D53"/>
    <w:rsid w:val="00D92006"/>
    <w:rsid w:val="00D92EA4"/>
    <w:rsid w:val="00D9307D"/>
    <w:rsid w:val="00D93456"/>
    <w:rsid w:val="00D93921"/>
    <w:rsid w:val="00D93FAC"/>
    <w:rsid w:val="00D94C55"/>
    <w:rsid w:val="00D9529F"/>
    <w:rsid w:val="00D956F4"/>
    <w:rsid w:val="00D9668B"/>
    <w:rsid w:val="00D96704"/>
    <w:rsid w:val="00D96A9C"/>
    <w:rsid w:val="00D96DD2"/>
    <w:rsid w:val="00D971FA"/>
    <w:rsid w:val="00D9740F"/>
    <w:rsid w:val="00DA01CA"/>
    <w:rsid w:val="00DA13DD"/>
    <w:rsid w:val="00DA145D"/>
    <w:rsid w:val="00DA1F09"/>
    <w:rsid w:val="00DA4372"/>
    <w:rsid w:val="00DA43A2"/>
    <w:rsid w:val="00DA43F4"/>
    <w:rsid w:val="00DA52A3"/>
    <w:rsid w:val="00DA5C84"/>
    <w:rsid w:val="00DA6DCF"/>
    <w:rsid w:val="00DA7B57"/>
    <w:rsid w:val="00DB166A"/>
    <w:rsid w:val="00DB1D43"/>
    <w:rsid w:val="00DB227A"/>
    <w:rsid w:val="00DB3621"/>
    <w:rsid w:val="00DB464E"/>
    <w:rsid w:val="00DB4FEE"/>
    <w:rsid w:val="00DB6869"/>
    <w:rsid w:val="00DB6884"/>
    <w:rsid w:val="00DB68E0"/>
    <w:rsid w:val="00DB69C4"/>
    <w:rsid w:val="00DB70DC"/>
    <w:rsid w:val="00DB772F"/>
    <w:rsid w:val="00DB7C32"/>
    <w:rsid w:val="00DC01AB"/>
    <w:rsid w:val="00DC0305"/>
    <w:rsid w:val="00DC0C74"/>
    <w:rsid w:val="00DC0CCC"/>
    <w:rsid w:val="00DC1452"/>
    <w:rsid w:val="00DC1881"/>
    <w:rsid w:val="00DC2343"/>
    <w:rsid w:val="00DC2A80"/>
    <w:rsid w:val="00DC2FAE"/>
    <w:rsid w:val="00DC32C7"/>
    <w:rsid w:val="00DC33F7"/>
    <w:rsid w:val="00DC3B0D"/>
    <w:rsid w:val="00DC3C93"/>
    <w:rsid w:val="00DC3D64"/>
    <w:rsid w:val="00DC448B"/>
    <w:rsid w:val="00DC48F6"/>
    <w:rsid w:val="00DC4D6F"/>
    <w:rsid w:val="00DC501F"/>
    <w:rsid w:val="00DC621F"/>
    <w:rsid w:val="00DC623F"/>
    <w:rsid w:val="00DC68C3"/>
    <w:rsid w:val="00DC697D"/>
    <w:rsid w:val="00DC6E70"/>
    <w:rsid w:val="00DC7381"/>
    <w:rsid w:val="00DC7870"/>
    <w:rsid w:val="00DC7CFB"/>
    <w:rsid w:val="00DD06D2"/>
    <w:rsid w:val="00DD098B"/>
    <w:rsid w:val="00DD111D"/>
    <w:rsid w:val="00DD150B"/>
    <w:rsid w:val="00DD329C"/>
    <w:rsid w:val="00DD483C"/>
    <w:rsid w:val="00DD4EC1"/>
    <w:rsid w:val="00DD5246"/>
    <w:rsid w:val="00DD5595"/>
    <w:rsid w:val="00DD60DE"/>
    <w:rsid w:val="00DD64C6"/>
    <w:rsid w:val="00DD7EDD"/>
    <w:rsid w:val="00DE00CD"/>
    <w:rsid w:val="00DE04F1"/>
    <w:rsid w:val="00DE082E"/>
    <w:rsid w:val="00DE206C"/>
    <w:rsid w:val="00DE220F"/>
    <w:rsid w:val="00DE2466"/>
    <w:rsid w:val="00DE37D3"/>
    <w:rsid w:val="00DE3BEC"/>
    <w:rsid w:val="00DE4454"/>
    <w:rsid w:val="00DE4770"/>
    <w:rsid w:val="00DE4970"/>
    <w:rsid w:val="00DE551E"/>
    <w:rsid w:val="00DE57C0"/>
    <w:rsid w:val="00DE5EE1"/>
    <w:rsid w:val="00DE61E6"/>
    <w:rsid w:val="00DE691F"/>
    <w:rsid w:val="00DE71C2"/>
    <w:rsid w:val="00DE76E7"/>
    <w:rsid w:val="00DE77D6"/>
    <w:rsid w:val="00DE781F"/>
    <w:rsid w:val="00DE7C2B"/>
    <w:rsid w:val="00DF0ECE"/>
    <w:rsid w:val="00DF102F"/>
    <w:rsid w:val="00DF1134"/>
    <w:rsid w:val="00DF2081"/>
    <w:rsid w:val="00DF20F1"/>
    <w:rsid w:val="00DF2486"/>
    <w:rsid w:val="00DF2571"/>
    <w:rsid w:val="00DF2B46"/>
    <w:rsid w:val="00DF2C14"/>
    <w:rsid w:val="00DF33F6"/>
    <w:rsid w:val="00DF3CF4"/>
    <w:rsid w:val="00DF4022"/>
    <w:rsid w:val="00DF4EF9"/>
    <w:rsid w:val="00DF521E"/>
    <w:rsid w:val="00DF5407"/>
    <w:rsid w:val="00DF5A04"/>
    <w:rsid w:val="00DF658C"/>
    <w:rsid w:val="00DF6B1C"/>
    <w:rsid w:val="00DF6BE7"/>
    <w:rsid w:val="00DF7A1C"/>
    <w:rsid w:val="00DF7E48"/>
    <w:rsid w:val="00E008F9"/>
    <w:rsid w:val="00E00A3B"/>
    <w:rsid w:val="00E015B8"/>
    <w:rsid w:val="00E019EF"/>
    <w:rsid w:val="00E01AA7"/>
    <w:rsid w:val="00E02282"/>
    <w:rsid w:val="00E0291E"/>
    <w:rsid w:val="00E029C2"/>
    <w:rsid w:val="00E02CFD"/>
    <w:rsid w:val="00E04389"/>
    <w:rsid w:val="00E07055"/>
    <w:rsid w:val="00E07495"/>
    <w:rsid w:val="00E07CC2"/>
    <w:rsid w:val="00E07F73"/>
    <w:rsid w:val="00E10082"/>
    <w:rsid w:val="00E100B3"/>
    <w:rsid w:val="00E10782"/>
    <w:rsid w:val="00E11C9C"/>
    <w:rsid w:val="00E14570"/>
    <w:rsid w:val="00E149BC"/>
    <w:rsid w:val="00E14C6A"/>
    <w:rsid w:val="00E15C18"/>
    <w:rsid w:val="00E1639D"/>
    <w:rsid w:val="00E16F6B"/>
    <w:rsid w:val="00E17349"/>
    <w:rsid w:val="00E17D6E"/>
    <w:rsid w:val="00E17FF5"/>
    <w:rsid w:val="00E200C5"/>
    <w:rsid w:val="00E207FB"/>
    <w:rsid w:val="00E20A77"/>
    <w:rsid w:val="00E2107B"/>
    <w:rsid w:val="00E215F1"/>
    <w:rsid w:val="00E216E6"/>
    <w:rsid w:val="00E21A7C"/>
    <w:rsid w:val="00E21B28"/>
    <w:rsid w:val="00E220B2"/>
    <w:rsid w:val="00E22205"/>
    <w:rsid w:val="00E22480"/>
    <w:rsid w:val="00E228C2"/>
    <w:rsid w:val="00E23440"/>
    <w:rsid w:val="00E23817"/>
    <w:rsid w:val="00E239A2"/>
    <w:rsid w:val="00E24AE0"/>
    <w:rsid w:val="00E24D62"/>
    <w:rsid w:val="00E25528"/>
    <w:rsid w:val="00E26AD1"/>
    <w:rsid w:val="00E27457"/>
    <w:rsid w:val="00E27C30"/>
    <w:rsid w:val="00E27D3D"/>
    <w:rsid w:val="00E31B6D"/>
    <w:rsid w:val="00E32910"/>
    <w:rsid w:val="00E338AB"/>
    <w:rsid w:val="00E33B34"/>
    <w:rsid w:val="00E33CD4"/>
    <w:rsid w:val="00E33F05"/>
    <w:rsid w:val="00E34074"/>
    <w:rsid w:val="00E34917"/>
    <w:rsid w:val="00E35266"/>
    <w:rsid w:val="00E352E9"/>
    <w:rsid w:val="00E354B5"/>
    <w:rsid w:val="00E358D5"/>
    <w:rsid w:val="00E35C19"/>
    <w:rsid w:val="00E367EF"/>
    <w:rsid w:val="00E36B62"/>
    <w:rsid w:val="00E36E7D"/>
    <w:rsid w:val="00E37EDB"/>
    <w:rsid w:val="00E40277"/>
    <w:rsid w:val="00E4046B"/>
    <w:rsid w:val="00E4132A"/>
    <w:rsid w:val="00E426A1"/>
    <w:rsid w:val="00E42ACB"/>
    <w:rsid w:val="00E437DF"/>
    <w:rsid w:val="00E43885"/>
    <w:rsid w:val="00E43B5B"/>
    <w:rsid w:val="00E43FC6"/>
    <w:rsid w:val="00E44FF3"/>
    <w:rsid w:val="00E450DE"/>
    <w:rsid w:val="00E459B6"/>
    <w:rsid w:val="00E46594"/>
    <w:rsid w:val="00E46DC4"/>
    <w:rsid w:val="00E47551"/>
    <w:rsid w:val="00E475ED"/>
    <w:rsid w:val="00E50846"/>
    <w:rsid w:val="00E509CC"/>
    <w:rsid w:val="00E5208E"/>
    <w:rsid w:val="00E528FB"/>
    <w:rsid w:val="00E52BFB"/>
    <w:rsid w:val="00E53F55"/>
    <w:rsid w:val="00E54763"/>
    <w:rsid w:val="00E54969"/>
    <w:rsid w:val="00E5501F"/>
    <w:rsid w:val="00E554B3"/>
    <w:rsid w:val="00E55AC1"/>
    <w:rsid w:val="00E56386"/>
    <w:rsid w:val="00E5656B"/>
    <w:rsid w:val="00E579A1"/>
    <w:rsid w:val="00E579B4"/>
    <w:rsid w:val="00E57B48"/>
    <w:rsid w:val="00E60891"/>
    <w:rsid w:val="00E609B1"/>
    <w:rsid w:val="00E611F6"/>
    <w:rsid w:val="00E613CF"/>
    <w:rsid w:val="00E61C38"/>
    <w:rsid w:val="00E61ED6"/>
    <w:rsid w:val="00E6348A"/>
    <w:rsid w:val="00E636A3"/>
    <w:rsid w:val="00E63B81"/>
    <w:rsid w:val="00E6441A"/>
    <w:rsid w:val="00E65108"/>
    <w:rsid w:val="00E65A75"/>
    <w:rsid w:val="00E65A90"/>
    <w:rsid w:val="00E65B93"/>
    <w:rsid w:val="00E662DD"/>
    <w:rsid w:val="00E66FA1"/>
    <w:rsid w:val="00E6726B"/>
    <w:rsid w:val="00E673CC"/>
    <w:rsid w:val="00E67566"/>
    <w:rsid w:val="00E67806"/>
    <w:rsid w:val="00E70608"/>
    <w:rsid w:val="00E70B6D"/>
    <w:rsid w:val="00E71328"/>
    <w:rsid w:val="00E71BEF"/>
    <w:rsid w:val="00E7224B"/>
    <w:rsid w:val="00E72AEC"/>
    <w:rsid w:val="00E72F9B"/>
    <w:rsid w:val="00E730F5"/>
    <w:rsid w:val="00E73576"/>
    <w:rsid w:val="00E73A28"/>
    <w:rsid w:val="00E73A4A"/>
    <w:rsid w:val="00E749E7"/>
    <w:rsid w:val="00E75944"/>
    <w:rsid w:val="00E76DBB"/>
    <w:rsid w:val="00E772FB"/>
    <w:rsid w:val="00E77634"/>
    <w:rsid w:val="00E8063A"/>
    <w:rsid w:val="00E80AF4"/>
    <w:rsid w:val="00E81D5D"/>
    <w:rsid w:val="00E82C59"/>
    <w:rsid w:val="00E8300F"/>
    <w:rsid w:val="00E834BD"/>
    <w:rsid w:val="00E83BD9"/>
    <w:rsid w:val="00E83D7A"/>
    <w:rsid w:val="00E83E89"/>
    <w:rsid w:val="00E83FE8"/>
    <w:rsid w:val="00E84241"/>
    <w:rsid w:val="00E84543"/>
    <w:rsid w:val="00E861A0"/>
    <w:rsid w:val="00E86274"/>
    <w:rsid w:val="00E8652B"/>
    <w:rsid w:val="00E86E1F"/>
    <w:rsid w:val="00E86F37"/>
    <w:rsid w:val="00E87350"/>
    <w:rsid w:val="00E874C9"/>
    <w:rsid w:val="00E87EA9"/>
    <w:rsid w:val="00E87F9C"/>
    <w:rsid w:val="00E901EF"/>
    <w:rsid w:val="00E90323"/>
    <w:rsid w:val="00E903FB"/>
    <w:rsid w:val="00E9121A"/>
    <w:rsid w:val="00E91842"/>
    <w:rsid w:val="00E919BB"/>
    <w:rsid w:val="00E91A66"/>
    <w:rsid w:val="00E91E90"/>
    <w:rsid w:val="00E92C35"/>
    <w:rsid w:val="00E92F00"/>
    <w:rsid w:val="00E9384F"/>
    <w:rsid w:val="00E940AA"/>
    <w:rsid w:val="00E94C51"/>
    <w:rsid w:val="00E94E05"/>
    <w:rsid w:val="00E95B4A"/>
    <w:rsid w:val="00E95C31"/>
    <w:rsid w:val="00E95D32"/>
    <w:rsid w:val="00E95DC0"/>
    <w:rsid w:val="00E96BEA"/>
    <w:rsid w:val="00E96BFA"/>
    <w:rsid w:val="00E9742D"/>
    <w:rsid w:val="00E97D7D"/>
    <w:rsid w:val="00EA004A"/>
    <w:rsid w:val="00EA2816"/>
    <w:rsid w:val="00EA3725"/>
    <w:rsid w:val="00EA3FE6"/>
    <w:rsid w:val="00EA4664"/>
    <w:rsid w:val="00EA49CE"/>
    <w:rsid w:val="00EA4C7C"/>
    <w:rsid w:val="00EA5A45"/>
    <w:rsid w:val="00EA6588"/>
    <w:rsid w:val="00EA65A2"/>
    <w:rsid w:val="00EA6640"/>
    <w:rsid w:val="00EA67BA"/>
    <w:rsid w:val="00EA6AA1"/>
    <w:rsid w:val="00EA6F48"/>
    <w:rsid w:val="00EA7BEE"/>
    <w:rsid w:val="00EB0065"/>
    <w:rsid w:val="00EB024F"/>
    <w:rsid w:val="00EB06DE"/>
    <w:rsid w:val="00EB09C8"/>
    <w:rsid w:val="00EB1EE5"/>
    <w:rsid w:val="00EB1F7C"/>
    <w:rsid w:val="00EB20BA"/>
    <w:rsid w:val="00EB2198"/>
    <w:rsid w:val="00EB238D"/>
    <w:rsid w:val="00EB24D5"/>
    <w:rsid w:val="00EB28AA"/>
    <w:rsid w:val="00EB29BC"/>
    <w:rsid w:val="00EB39CE"/>
    <w:rsid w:val="00EB3B5B"/>
    <w:rsid w:val="00EB45F9"/>
    <w:rsid w:val="00EB4605"/>
    <w:rsid w:val="00EB46B6"/>
    <w:rsid w:val="00EB4900"/>
    <w:rsid w:val="00EB4B10"/>
    <w:rsid w:val="00EB55EF"/>
    <w:rsid w:val="00EB5891"/>
    <w:rsid w:val="00EB5B75"/>
    <w:rsid w:val="00EB7A98"/>
    <w:rsid w:val="00EC01D5"/>
    <w:rsid w:val="00EC03E8"/>
    <w:rsid w:val="00EC1211"/>
    <w:rsid w:val="00EC1590"/>
    <w:rsid w:val="00EC1736"/>
    <w:rsid w:val="00EC1C72"/>
    <w:rsid w:val="00EC225A"/>
    <w:rsid w:val="00EC2661"/>
    <w:rsid w:val="00EC2982"/>
    <w:rsid w:val="00EC29C7"/>
    <w:rsid w:val="00EC3020"/>
    <w:rsid w:val="00EC3694"/>
    <w:rsid w:val="00EC3F0B"/>
    <w:rsid w:val="00EC4318"/>
    <w:rsid w:val="00EC4C53"/>
    <w:rsid w:val="00EC4DEE"/>
    <w:rsid w:val="00EC5368"/>
    <w:rsid w:val="00EC57A7"/>
    <w:rsid w:val="00EC5AF6"/>
    <w:rsid w:val="00EC6BEC"/>
    <w:rsid w:val="00EC6F23"/>
    <w:rsid w:val="00EC71F5"/>
    <w:rsid w:val="00EC79EB"/>
    <w:rsid w:val="00ED0114"/>
    <w:rsid w:val="00ED0337"/>
    <w:rsid w:val="00ED06BB"/>
    <w:rsid w:val="00ED0C55"/>
    <w:rsid w:val="00ED12B4"/>
    <w:rsid w:val="00ED1306"/>
    <w:rsid w:val="00ED2870"/>
    <w:rsid w:val="00ED2ED1"/>
    <w:rsid w:val="00ED3172"/>
    <w:rsid w:val="00ED37D4"/>
    <w:rsid w:val="00ED3E55"/>
    <w:rsid w:val="00ED41A1"/>
    <w:rsid w:val="00ED4531"/>
    <w:rsid w:val="00ED45B5"/>
    <w:rsid w:val="00ED53DF"/>
    <w:rsid w:val="00ED5E91"/>
    <w:rsid w:val="00ED60FF"/>
    <w:rsid w:val="00ED615D"/>
    <w:rsid w:val="00ED63BA"/>
    <w:rsid w:val="00ED669B"/>
    <w:rsid w:val="00ED699F"/>
    <w:rsid w:val="00ED6B6D"/>
    <w:rsid w:val="00ED73EA"/>
    <w:rsid w:val="00ED740B"/>
    <w:rsid w:val="00ED76BB"/>
    <w:rsid w:val="00ED7C2D"/>
    <w:rsid w:val="00EE0E68"/>
    <w:rsid w:val="00EE128B"/>
    <w:rsid w:val="00EE203A"/>
    <w:rsid w:val="00EE233A"/>
    <w:rsid w:val="00EE26AB"/>
    <w:rsid w:val="00EE2862"/>
    <w:rsid w:val="00EE402D"/>
    <w:rsid w:val="00EE4370"/>
    <w:rsid w:val="00EE651D"/>
    <w:rsid w:val="00EE6BDA"/>
    <w:rsid w:val="00EF0A6A"/>
    <w:rsid w:val="00EF0DA4"/>
    <w:rsid w:val="00EF1317"/>
    <w:rsid w:val="00EF19C7"/>
    <w:rsid w:val="00EF27C0"/>
    <w:rsid w:val="00EF29F1"/>
    <w:rsid w:val="00EF2A2A"/>
    <w:rsid w:val="00EF2E2C"/>
    <w:rsid w:val="00EF319C"/>
    <w:rsid w:val="00EF388D"/>
    <w:rsid w:val="00EF4965"/>
    <w:rsid w:val="00EF4C68"/>
    <w:rsid w:val="00EF55D4"/>
    <w:rsid w:val="00EF669E"/>
    <w:rsid w:val="00EF69E9"/>
    <w:rsid w:val="00EF6D66"/>
    <w:rsid w:val="00EF7805"/>
    <w:rsid w:val="00EF7914"/>
    <w:rsid w:val="00EF9F47"/>
    <w:rsid w:val="00F002CD"/>
    <w:rsid w:val="00F00389"/>
    <w:rsid w:val="00F0058A"/>
    <w:rsid w:val="00F00946"/>
    <w:rsid w:val="00F00E45"/>
    <w:rsid w:val="00F00E7A"/>
    <w:rsid w:val="00F0104E"/>
    <w:rsid w:val="00F01AFB"/>
    <w:rsid w:val="00F02453"/>
    <w:rsid w:val="00F0290E"/>
    <w:rsid w:val="00F035AE"/>
    <w:rsid w:val="00F04055"/>
    <w:rsid w:val="00F04DA8"/>
    <w:rsid w:val="00F058BF"/>
    <w:rsid w:val="00F05A82"/>
    <w:rsid w:val="00F05D39"/>
    <w:rsid w:val="00F071D9"/>
    <w:rsid w:val="00F07A54"/>
    <w:rsid w:val="00F07BB1"/>
    <w:rsid w:val="00F10450"/>
    <w:rsid w:val="00F10BA1"/>
    <w:rsid w:val="00F10CF1"/>
    <w:rsid w:val="00F11265"/>
    <w:rsid w:val="00F11D62"/>
    <w:rsid w:val="00F1265D"/>
    <w:rsid w:val="00F13266"/>
    <w:rsid w:val="00F13476"/>
    <w:rsid w:val="00F1352D"/>
    <w:rsid w:val="00F136FF"/>
    <w:rsid w:val="00F1435A"/>
    <w:rsid w:val="00F146A9"/>
    <w:rsid w:val="00F16868"/>
    <w:rsid w:val="00F178B8"/>
    <w:rsid w:val="00F178ED"/>
    <w:rsid w:val="00F203A6"/>
    <w:rsid w:val="00F20804"/>
    <w:rsid w:val="00F20812"/>
    <w:rsid w:val="00F208EC"/>
    <w:rsid w:val="00F2099F"/>
    <w:rsid w:val="00F20B46"/>
    <w:rsid w:val="00F2133B"/>
    <w:rsid w:val="00F22222"/>
    <w:rsid w:val="00F22646"/>
    <w:rsid w:val="00F2312B"/>
    <w:rsid w:val="00F23258"/>
    <w:rsid w:val="00F23AF3"/>
    <w:rsid w:val="00F242EB"/>
    <w:rsid w:val="00F24711"/>
    <w:rsid w:val="00F24AC8"/>
    <w:rsid w:val="00F24B81"/>
    <w:rsid w:val="00F25076"/>
    <w:rsid w:val="00F25192"/>
    <w:rsid w:val="00F257E6"/>
    <w:rsid w:val="00F25BB9"/>
    <w:rsid w:val="00F25EB8"/>
    <w:rsid w:val="00F26967"/>
    <w:rsid w:val="00F26A97"/>
    <w:rsid w:val="00F26D0F"/>
    <w:rsid w:val="00F27699"/>
    <w:rsid w:val="00F27F45"/>
    <w:rsid w:val="00F30612"/>
    <w:rsid w:val="00F31780"/>
    <w:rsid w:val="00F325E0"/>
    <w:rsid w:val="00F3276E"/>
    <w:rsid w:val="00F330A8"/>
    <w:rsid w:val="00F3339D"/>
    <w:rsid w:val="00F3342A"/>
    <w:rsid w:val="00F33954"/>
    <w:rsid w:val="00F33B80"/>
    <w:rsid w:val="00F33EAD"/>
    <w:rsid w:val="00F34DC6"/>
    <w:rsid w:val="00F352A8"/>
    <w:rsid w:val="00F35A66"/>
    <w:rsid w:val="00F36A89"/>
    <w:rsid w:val="00F36E00"/>
    <w:rsid w:val="00F36ECF"/>
    <w:rsid w:val="00F3781C"/>
    <w:rsid w:val="00F37A33"/>
    <w:rsid w:val="00F37B16"/>
    <w:rsid w:val="00F37E5B"/>
    <w:rsid w:val="00F40CD5"/>
    <w:rsid w:val="00F40DFB"/>
    <w:rsid w:val="00F41016"/>
    <w:rsid w:val="00F42970"/>
    <w:rsid w:val="00F42D17"/>
    <w:rsid w:val="00F42FE1"/>
    <w:rsid w:val="00F43B14"/>
    <w:rsid w:val="00F43F71"/>
    <w:rsid w:val="00F44758"/>
    <w:rsid w:val="00F45CBC"/>
    <w:rsid w:val="00F45DEA"/>
    <w:rsid w:val="00F4629F"/>
    <w:rsid w:val="00F47A44"/>
    <w:rsid w:val="00F47A4B"/>
    <w:rsid w:val="00F47E25"/>
    <w:rsid w:val="00F509BD"/>
    <w:rsid w:val="00F51002"/>
    <w:rsid w:val="00F51051"/>
    <w:rsid w:val="00F51191"/>
    <w:rsid w:val="00F52B0F"/>
    <w:rsid w:val="00F52B63"/>
    <w:rsid w:val="00F530C3"/>
    <w:rsid w:val="00F53635"/>
    <w:rsid w:val="00F53D49"/>
    <w:rsid w:val="00F546F2"/>
    <w:rsid w:val="00F54E5C"/>
    <w:rsid w:val="00F55E4A"/>
    <w:rsid w:val="00F5673A"/>
    <w:rsid w:val="00F56CB6"/>
    <w:rsid w:val="00F56E9F"/>
    <w:rsid w:val="00F56F55"/>
    <w:rsid w:val="00F60D1F"/>
    <w:rsid w:val="00F62EEC"/>
    <w:rsid w:val="00F63355"/>
    <w:rsid w:val="00F635FC"/>
    <w:rsid w:val="00F6361D"/>
    <w:rsid w:val="00F63B6E"/>
    <w:rsid w:val="00F642D8"/>
    <w:rsid w:val="00F645BC"/>
    <w:rsid w:val="00F64903"/>
    <w:rsid w:val="00F65554"/>
    <w:rsid w:val="00F65845"/>
    <w:rsid w:val="00F65A62"/>
    <w:rsid w:val="00F65A64"/>
    <w:rsid w:val="00F65EC1"/>
    <w:rsid w:val="00F666FF"/>
    <w:rsid w:val="00F66A42"/>
    <w:rsid w:val="00F66ACC"/>
    <w:rsid w:val="00F67BFC"/>
    <w:rsid w:val="00F67D6C"/>
    <w:rsid w:val="00F67DBA"/>
    <w:rsid w:val="00F67E8F"/>
    <w:rsid w:val="00F70319"/>
    <w:rsid w:val="00F71E80"/>
    <w:rsid w:val="00F71F23"/>
    <w:rsid w:val="00F723FC"/>
    <w:rsid w:val="00F73AE1"/>
    <w:rsid w:val="00F7400D"/>
    <w:rsid w:val="00F74120"/>
    <w:rsid w:val="00F7427C"/>
    <w:rsid w:val="00F74D1F"/>
    <w:rsid w:val="00F74E24"/>
    <w:rsid w:val="00F74F63"/>
    <w:rsid w:val="00F76D7B"/>
    <w:rsid w:val="00F777FA"/>
    <w:rsid w:val="00F7792B"/>
    <w:rsid w:val="00F8021A"/>
    <w:rsid w:val="00F802A5"/>
    <w:rsid w:val="00F80381"/>
    <w:rsid w:val="00F809D8"/>
    <w:rsid w:val="00F80A79"/>
    <w:rsid w:val="00F80E22"/>
    <w:rsid w:val="00F81366"/>
    <w:rsid w:val="00F8149E"/>
    <w:rsid w:val="00F81B3E"/>
    <w:rsid w:val="00F82802"/>
    <w:rsid w:val="00F8299E"/>
    <w:rsid w:val="00F82A3D"/>
    <w:rsid w:val="00F835FC"/>
    <w:rsid w:val="00F843A0"/>
    <w:rsid w:val="00F84D23"/>
    <w:rsid w:val="00F84FB3"/>
    <w:rsid w:val="00F8546B"/>
    <w:rsid w:val="00F85AE7"/>
    <w:rsid w:val="00F863A4"/>
    <w:rsid w:val="00F86717"/>
    <w:rsid w:val="00F87762"/>
    <w:rsid w:val="00F87A24"/>
    <w:rsid w:val="00F90221"/>
    <w:rsid w:val="00F90529"/>
    <w:rsid w:val="00F9133B"/>
    <w:rsid w:val="00F91D3B"/>
    <w:rsid w:val="00F91DED"/>
    <w:rsid w:val="00F92071"/>
    <w:rsid w:val="00F9336A"/>
    <w:rsid w:val="00F93EBD"/>
    <w:rsid w:val="00F9448F"/>
    <w:rsid w:val="00F945F4"/>
    <w:rsid w:val="00F94929"/>
    <w:rsid w:val="00F94F5A"/>
    <w:rsid w:val="00F96F4E"/>
    <w:rsid w:val="00F97351"/>
    <w:rsid w:val="00FA0456"/>
    <w:rsid w:val="00FA0D43"/>
    <w:rsid w:val="00FA0F9B"/>
    <w:rsid w:val="00FA1E21"/>
    <w:rsid w:val="00FA23F9"/>
    <w:rsid w:val="00FA32B2"/>
    <w:rsid w:val="00FA33C4"/>
    <w:rsid w:val="00FA374D"/>
    <w:rsid w:val="00FA417C"/>
    <w:rsid w:val="00FA461D"/>
    <w:rsid w:val="00FA5640"/>
    <w:rsid w:val="00FA5824"/>
    <w:rsid w:val="00FA58CE"/>
    <w:rsid w:val="00FA5AC7"/>
    <w:rsid w:val="00FA6574"/>
    <w:rsid w:val="00FA6651"/>
    <w:rsid w:val="00FA6964"/>
    <w:rsid w:val="00FA6D1A"/>
    <w:rsid w:val="00FA6D33"/>
    <w:rsid w:val="00FA797E"/>
    <w:rsid w:val="00FB1358"/>
    <w:rsid w:val="00FB1A02"/>
    <w:rsid w:val="00FB2375"/>
    <w:rsid w:val="00FB2649"/>
    <w:rsid w:val="00FB2B82"/>
    <w:rsid w:val="00FB34FD"/>
    <w:rsid w:val="00FB35C7"/>
    <w:rsid w:val="00FB3A91"/>
    <w:rsid w:val="00FB3F76"/>
    <w:rsid w:val="00FB4E13"/>
    <w:rsid w:val="00FB56A5"/>
    <w:rsid w:val="00FB5E26"/>
    <w:rsid w:val="00FB65CA"/>
    <w:rsid w:val="00FB6605"/>
    <w:rsid w:val="00FB66A1"/>
    <w:rsid w:val="00FB6C35"/>
    <w:rsid w:val="00FB7575"/>
    <w:rsid w:val="00FB77ED"/>
    <w:rsid w:val="00FB7909"/>
    <w:rsid w:val="00FC04AF"/>
    <w:rsid w:val="00FC0DCF"/>
    <w:rsid w:val="00FC22C1"/>
    <w:rsid w:val="00FC2D92"/>
    <w:rsid w:val="00FC3E68"/>
    <w:rsid w:val="00FC500F"/>
    <w:rsid w:val="00FC51EA"/>
    <w:rsid w:val="00FC5548"/>
    <w:rsid w:val="00FC6709"/>
    <w:rsid w:val="00FC67CF"/>
    <w:rsid w:val="00FC7643"/>
    <w:rsid w:val="00FC7F7C"/>
    <w:rsid w:val="00FD04A0"/>
    <w:rsid w:val="00FD0C3C"/>
    <w:rsid w:val="00FD0EB5"/>
    <w:rsid w:val="00FD1691"/>
    <w:rsid w:val="00FD1FAC"/>
    <w:rsid w:val="00FD289F"/>
    <w:rsid w:val="00FD3233"/>
    <w:rsid w:val="00FD3909"/>
    <w:rsid w:val="00FD3DD4"/>
    <w:rsid w:val="00FD4521"/>
    <w:rsid w:val="00FD471F"/>
    <w:rsid w:val="00FD5103"/>
    <w:rsid w:val="00FD6167"/>
    <w:rsid w:val="00FD6813"/>
    <w:rsid w:val="00FD72F8"/>
    <w:rsid w:val="00FD7643"/>
    <w:rsid w:val="00FD7B61"/>
    <w:rsid w:val="00FD7FB0"/>
    <w:rsid w:val="00FE009B"/>
    <w:rsid w:val="00FE00F9"/>
    <w:rsid w:val="00FE07DE"/>
    <w:rsid w:val="00FE0D73"/>
    <w:rsid w:val="00FE137A"/>
    <w:rsid w:val="00FE15AD"/>
    <w:rsid w:val="00FE1C64"/>
    <w:rsid w:val="00FE2780"/>
    <w:rsid w:val="00FE2788"/>
    <w:rsid w:val="00FE2F2C"/>
    <w:rsid w:val="00FE310B"/>
    <w:rsid w:val="00FE4E6C"/>
    <w:rsid w:val="00FE50E7"/>
    <w:rsid w:val="00FE510D"/>
    <w:rsid w:val="00FE5920"/>
    <w:rsid w:val="00FE643A"/>
    <w:rsid w:val="00FE65BF"/>
    <w:rsid w:val="00FE71F9"/>
    <w:rsid w:val="00FE74CC"/>
    <w:rsid w:val="00FE78D4"/>
    <w:rsid w:val="00FF0072"/>
    <w:rsid w:val="00FF06FA"/>
    <w:rsid w:val="00FF0DDB"/>
    <w:rsid w:val="00FF14FF"/>
    <w:rsid w:val="00FF17F4"/>
    <w:rsid w:val="00FF1D18"/>
    <w:rsid w:val="00FF1D80"/>
    <w:rsid w:val="00FF1E27"/>
    <w:rsid w:val="00FF1EB4"/>
    <w:rsid w:val="00FF1FC9"/>
    <w:rsid w:val="00FF20A4"/>
    <w:rsid w:val="00FF3369"/>
    <w:rsid w:val="00FF337C"/>
    <w:rsid w:val="00FF34C5"/>
    <w:rsid w:val="00FF3698"/>
    <w:rsid w:val="00FF489D"/>
    <w:rsid w:val="00FF4A3F"/>
    <w:rsid w:val="00FF4BDB"/>
    <w:rsid w:val="00FF4BEF"/>
    <w:rsid w:val="00FF57EE"/>
    <w:rsid w:val="00FF66AD"/>
    <w:rsid w:val="00FF751B"/>
    <w:rsid w:val="00FF7C6B"/>
    <w:rsid w:val="00FF7FBD"/>
    <w:rsid w:val="0125282F"/>
    <w:rsid w:val="01598DB0"/>
    <w:rsid w:val="0165CC10"/>
    <w:rsid w:val="01D9606B"/>
    <w:rsid w:val="024272CA"/>
    <w:rsid w:val="024B05AB"/>
    <w:rsid w:val="028AD261"/>
    <w:rsid w:val="02AAC0F6"/>
    <w:rsid w:val="02B35DB4"/>
    <w:rsid w:val="02CFC861"/>
    <w:rsid w:val="02D3AB09"/>
    <w:rsid w:val="02E25CA9"/>
    <w:rsid w:val="031A3F72"/>
    <w:rsid w:val="03489A28"/>
    <w:rsid w:val="035D1C9C"/>
    <w:rsid w:val="0387BCEE"/>
    <w:rsid w:val="038B0504"/>
    <w:rsid w:val="03B00587"/>
    <w:rsid w:val="03CB5E61"/>
    <w:rsid w:val="041D699B"/>
    <w:rsid w:val="0432B9C1"/>
    <w:rsid w:val="04442F96"/>
    <w:rsid w:val="046CB829"/>
    <w:rsid w:val="04712268"/>
    <w:rsid w:val="047A19F4"/>
    <w:rsid w:val="04A916AA"/>
    <w:rsid w:val="04AA7298"/>
    <w:rsid w:val="04BD745E"/>
    <w:rsid w:val="04D86C70"/>
    <w:rsid w:val="0523E0F5"/>
    <w:rsid w:val="052C351A"/>
    <w:rsid w:val="05470FFE"/>
    <w:rsid w:val="05473D0B"/>
    <w:rsid w:val="057D1EFE"/>
    <w:rsid w:val="05861E8C"/>
    <w:rsid w:val="05AE85C8"/>
    <w:rsid w:val="05E63002"/>
    <w:rsid w:val="05E9946C"/>
    <w:rsid w:val="05EC942F"/>
    <w:rsid w:val="05F0FD35"/>
    <w:rsid w:val="0612FF74"/>
    <w:rsid w:val="061757ED"/>
    <w:rsid w:val="0622A27A"/>
    <w:rsid w:val="06720508"/>
    <w:rsid w:val="06BB9BBF"/>
    <w:rsid w:val="06D2C500"/>
    <w:rsid w:val="06DA6BE5"/>
    <w:rsid w:val="071932CD"/>
    <w:rsid w:val="073F9E31"/>
    <w:rsid w:val="0781628C"/>
    <w:rsid w:val="079C1DCA"/>
    <w:rsid w:val="07A7187B"/>
    <w:rsid w:val="07B274EC"/>
    <w:rsid w:val="07BFC66E"/>
    <w:rsid w:val="07E3E943"/>
    <w:rsid w:val="0832B31D"/>
    <w:rsid w:val="086089B6"/>
    <w:rsid w:val="0874B42C"/>
    <w:rsid w:val="087CB9E1"/>
    <w:rsid w:val="08845698"/>
    <w:rsid w:val="0895554A"/>
    <w:rsid w:val="08BFA1F5"/>
    <w:rsid w:val="08CF71D2"/>
    <w:rsid w:val="08DB9B58"/>
    <w:rsid w:val="08F05B78"/>
    <w:rsid w:val="08F0D3A9"/>
    <w:rsid w:val="08F56FC4"/>
    <w:rsid w:val="0909A363"/>
    <w:rsid w:val="098E02E6"/>
    <w:rsid w:val="09D18059"/>
    <w:rsid w:val="09E08BD7"/>
    <w:rsid w:val="09F44F58"/>
    <w:rsid w:val="0A1BC33D"/>
    <w:rsid w:val="0A22DAC8"/>
    <w:rsid w:val="0A94CA7A"/>
    <w:rsid w:val="0AB642CC"/>
    <w:rsid w:val="0ADB3646"/>
    <w:rsid w:val="0AEAE420"/>
    <w:rsid w:val="0AF47E67"/>
    <w:rsid w:val="0AF6222B"/>
    <w:rsid w:val="0AFC7838"/>
    <w:rsid w:val="0B19F49A"/>
    <w:rsid w:val="0B4BEA0C"/>
    <w:rsid w:val="0B5B5A57"/>
    <w:rsid w:val="0B65953F"/>
    <w:rsid w:val="0B77DF3D"/>
    <w:rsid w:val="0C0C2A75"/>
    <w:rsid w:val="0C2BC6D9"/>
    <w:rsid w:val="0C3496A2"/>
    <w:rsid w:val="0C3DE6D0"/>
    <w:rsid w:val="0C4F3D58"/>
    <w:rsid w:val="0C50C5CD"/>
    <w:rsid w:val="0C91D7B4"/>
    <w:rsid w:val="0D05135B"/>
    <w:rsid w:val="0D073076"/>
    <w:rsid w:val="0D51F8ED"/>
    <w:rsid w:val="0D5851E4"/>
    <w:rsid w:val="0D5CE86E"/>
    <w:rsid w:val="0DABE1CB"/>
    <w:rsid w:val="0DE81DCF"/>
    <w:rsid w:val="0DE9A64F"/>
    <w:rsid w:val="0E27DCCF"/>
    <w:rsid w:val="0E2C925D"/>
    <w:rsid w:val="0E2D5373"/>
    <w:rsid w:val="0E732D35"/>
    <w:rsid w:val="0E76269F"/>
    <w:rsid w:val="0E8D37EC"/>
    <w:rsid w:val="0ED2CB54"/>
    <w:rsid w:val="0ED8E625"/>
    <w:rsid w:val="0EDF30BE"/>
    <w:rsid w:val="0F14DD07"/>
    <w:rsid w:val="0F435513"/>
    <w:rsid w:val="0F76E2A9"/>
    <w:rsid w:val="0F81BF56"/>
    <w:rsid w:val="0F9DF5E1"/>
    <w:rsid w:val="0FD9D3F5"/>
    <w:rsid w:val="10103395"/>
    <w:rsid w:val="105FBD80"/>
    <w:rsid w:val="10750047"/>
    <w:rsid w:val="109EB2AB"/>
    <w:rsid w:val="10A6B018"/>
    <w:rsid w:val="10B0FA76"/>
    <w:rsid w:val="10E0085F"/>
    <w:rsid w:val="1122AE8A"/>
    <w:rsid w:val="119D57AC"/>
    <w:rsid w:val="11F06678"/>
    <w:rsid w:val="11FCF03E"/>
    <w:rsid w:val="122FBBBC"/>
    <w:rsid w:val="127170C8"/>
    <w:rsid w:val="1277D21E"/>
    <w:rsid w:val="127DB0FD"/>
    <w:rsid w:val="1288F499"/>
    <w:rsid w:val="1294B646"/>
    <w:rsid w:val="129E82F0"/>
    <w:rsid w:val="12A445F1"/>
    <w:rsid w:val="12A86107"/>
    <w:rsid w:val="12E748CA"/>
    <w:rsid w:val="134F2C1A"/>
    <w:rsid w:val="13537C15"/>
    <w:rsid w:val="1369B614"/>
    <w:rsid w:val="139CEF33"/>
    <w:rsid w:val="13A9AFE0"/>
    <w:rsid w:val="13B52AA8"/>
    <w:rsid w:val="13B89C43"/>
    <w:rsid w:val="13CC5D2E"/>
    <w:rsid w:val="1409F3DC"/>
    <w:rsid w:val="140EB966"/>
    <w:rsid w:val="1426DF76"/>
    <w:rsid w:val="143462CD"/>
    <w:rsid w:val="144334AE"/>
    <w:rsid w:val="14504884"/>
    <w:rsid w:val="146B91A9"/>
    <w:rsid w:val="1504F781"/>
    <w:rsid w:val="1524628D"/>
    <w:rsid w:val="153E93EB"/>
    <w:rsid w:val="1585310B"/>
    <w:rsid w:val="15AC9027"/>
    <w:rsid w:val="15D88994"/>
    <w:rsid w:val="15EFC34A"/>
    <w:rsid w:val="15F404C5"/>
    <w:rsid w:val="16512863"/>
    <w:rsid w:val="1681ED58"/>
    <w:rsid w:val="169140BF"/>
    <w:rsid w:val="16B1E4A8"/>
    <w:rsid w:val="16B47E81"/>
    <w:rsid w:val="16B99514"/>
    <w:rsid w:val="16C60286"/>
    <w:rsid w:val="16FEFFF8"/>
    <w:rsid w:val="17347E36"/>
    <w:rsid w:val="1766167F"/>
    <w:rsid w:val="17A8CAAC"/>
    <w:rsid w:val="17AB34E0"/>
    <w:rsid w:val="17AC008E"/>
    <w:rsid w:val="17C3F685"/>
    <w:rsid w:val="17C89F71"/>
    <w:rsid w:val="181815D6"/>
    <w:rsid w:val="181B0575"/>
    <w:rsid w:val="18260422"/>
    <w:rsid w:val="185531BD"/>
    <w:rsid w:val="185CA952"/>
    <w:rsid w:val="1860B8A4"/>
    <w:rsid w:val="186B1AE4"/>
    <w:rsid w:val="18825CEA"/>
    <w:rsid w:val="189868C4"/>
    <w:rsid w:val="18B7BE83"/>
    <w:rsid w:val="18CB76CE"/>
    <w:rsid w:val="18CF7D41"/>
    <w:rsid w:val="18D60A9A"/>
    <w:rsid w:val="18DE2754"/>
    <w:rsid w:val="18E7FDD0"/>
    <w:rsid w:val="18F37711"/>
    <w:rsid w:val="190AB477"/>
    <w:rsid w:val="192ECA5C"/>
    <w:rsid w:val="1966E2D6"/>
    <w:rsid w:val="19999478"/>
    <w:rsid w:val="19DAA8B7"/>
    <w:rsid w:val="19EC3600"/>
    <w:rsid w:val="19F04CA4"/>
    <w:rsid w:val="1A04CEE1"/>
    <w:rsid w:val="1A1C8B20"/>
    <w:rsid w:val="1A439660"/>
    <w:rsid w:val="1A443662"/>
    <w:rsid w:val="1A53FAAA"/>
    <w:rsid w:val="1A62C5E0"/>
    <w:rsid w:val="1A847E4E"/>
    <w:rsid w:val="1AB86314"/>
    <w:rsid w:val="1AF0D65C"/>
    <w:rsid w:val="1B0A7D82"/>
    <w:rsid w:val="1B1F6BB3"/>
    <w:rsid w:val="1B7FB559"/>
    <w:rsid w:val="1BABFDDA"/>
    <w:rsid w:val="1BD6346B"/>
    <w:rsid w:val="1BDDE293"/>
    <w:rsid w:val="1BE4817E"/>
    <w:rsid w:val="1BE8DC10"/>
    <w:rsid w:val="1BEF5DE7"/>
    <w:rsid w:val="1C188288"/>
    <w:rsid w:val="1C36F4E4"/>
    <w:rsid w:val="1C371CC2"/>
    <w:rsid w:val="1C3DAD3D"/>
    <w:rsid w:val="1C873FC1"/>
    <w:rsid w:val="1C8DA7C6"/>
    <w:rsid w:val="1CFC343F"/>
    <w:rsid w:val="1CFD82B0"/>
    <w:rsid w:val="1D0B2AC7"/>
    <w:rsid w:val="1D105B04"/>
    <w:rsid w:val="1D12BF83"/>
    <w:rsid w:val="1D20873F"/>
    <w:rsid w:val="1D2C88F9"/>
    <w:rsid w:val="1D31FC69"/>
    <w:rsid w:val="1D572D70"/>
    <w:rsid w:val="1D5C0DFD"/>
    <w:rsid w:val="1D6F7D3C"/>
    <w:rsid w:val="1D7BBD73"/>
    <w:rsid w:val="1D9F2927"/>
    <w:rsid w:val="1DD391FB"/>
    <w:rsid w:val="1DDC1C88"/>
    <w:rsid w:val="1DEA5A6D"/>
    <w:rsid w:val="1DF81B33"/>
    <w:rsid w:val="1E261F9C"/>
    <w:rsid w:val="1E2BEA7F"/>
    <w:rsid w:val="1E30BA89"/>
    <w:rsid w:val="1EA81C06"/>
    <w:rsid w:val="1F1BFFCC"/>
    <w:rsid w:val="1F2508CC"/>
    <w:rsid w:val="1F2F06C9"/>
    <w:rsid w:val="1F468C89"/>
    <w:rsid w:val="1F52DE0D"/>
    <w:rsid w:val="1F6FC840"/>
    <w:rsid w:val="1F92B5A1"/>
    <w:rsid w:val="1FAF1669"/>
    <w:rsid w:val="1FD9B11C"/>
    <w:rsid w:val="1FE1173D"/>
    <w:rsid w:val="1FF79305"/>
    <w:rsid w:val="20059CCE"/>
    <w:rsid w:val="200C2122"/>
    <w:rsid w:val="206F234B"/>
    <w:rsid w:val="20822C0F"/>
    <w:rsid w:val="20839EE6"/>
    <w:rsid w:val="20951C53"/>
    <w:rsid w:val="209962FC"/>
    <w:rsid w:val="20B3DA1A"/>
    <w:rsid w:val="20D504AA"/>
    <w:rsid w:val="20F2E4E5"/>
    <w:rsid w:val="211F3EB6"/>
    <w:rsid w:val="21436508"/>
    <w:rsid w:val="214E1BA6"/>
    <w:rsid w:val="217D8518"/>
    <w:rsid w:val="2186DF5D"/>
    <w:rsid w:val="218B871D"/>
    <w:rsid w:val="218F0AD2"/>
    <w:rsid w:val="219E871E"/>
    <w:rsid w:val="219FCD0C"/>
    <w:rsid w:val="21A62A55"/>
    <w:rsid w:val="2209D250"/>
    <w:rsid w:val="22260C61"/>
    <w:rsid w:val="22804AE1"/>
    <w:rsid w:val="22A50724"/>
    <w:rsid w:val="22D1BB12"/>
    <w:rsid w:val="22F20E8B"/>
    <w:rsid w:val="22F72BF7"/>
    <w:rsid w:val="22FB3F51"/>
    <w:rsid w:val="22FC1BD4"/>
    <w:rsid w:val="2334CF1A"/>
    <w:rsid w:val="23351790"/>
    <w:rsid w:val="233FDAED"/>
    <w:rsid w:val="2342A665"/>
    <w:rsid w:val="2352681E"/>
    <w:rsid w:val="2358A23B"/>
    <w:rsid w:val="23D59018"/>
    <w:rsid w:val="23E922F7"/>
    <w:rsid w:val="2405CACF"/>
    <w:rsid w:val="2420FD39"/>
    <w:rsid w:val="243C37E0"/>
    <w:rsid w:val="243FD6DB"/>
    <w:rsid w:val="24448DAC"/>
    <w:rsid w:val="24582495"/>
    <w:rsid w:val="2462A89A"/>
    <w:rsid w:val="246D4465"/>
    <w:rsid w:val="2490FC97"/>
    <w:rsid w:val="24AA2885"/>
    <w:rsid w:val="24AADC7D"/>
    <w:rsid w:val="24AC2E79"/>
    <w:rsid w:val="24CDBE9A"/>
    <w:rsid w:val="24D8C286"/>
    <w:rsid w:val="25033FBD"/>
    <w:rsid w:val="2565BF24"/>
    <w:rsid w:val="2573E5C1"/>
    <w:rsid w:val="25750A3B"/>
    <w:rsid w:val="2590AA63"/>
    <w:rsid w:val="260438D4"/>
    <w:rsid w:val="2621BF69"/>
    <w:rsid w:val="265EE8AF"/>
    <w:rsid w:val="26A20A74"/>
    <w:rsid w:val="26AF58B9"/>
    <w:rsid w:val="26DE88E3"/>
    <w:rsid w:val="274258CC"/>
    <w:rsid w:val="274560EC"/>
    <w:rsid w:val="274BB268"/>
    <w:rsid w:val="27778B13"/>
    <w:rsid w:val="277CD6D3"/>
    <w:rsid w:val="27B2D7E8"/>
    <w:rsid w:val="27B61A48"/>
    <w:rsid w:val="27B9D3B9"/>
    <w:rsid w:val="27D8F2CB"/>
    <w:rsid w:val="2804350E"/>
    <w:rsid w:val="281C36B2"/>
    <w:rsid w:val="285631BB"/>
    <w:rsid w:val="2861A6C6"/>
    <w:rsid w:val="2874B7F1"/>
    <w:rsid w:val="2883693E"/>
    <w:rsid w:val="288E01E0"/>
    <w:rsid w:val="28950733"/>
    <w:rsid w:val="289A4B73"/>
    <w:rsid w:val="28A8F03B"/>
    <w:rsid w:val="28DB724B"/>
    <w:rsid w:val="2905BED3"/>
    <w:rsid w:val="29412AE4"/>
    <w:rsid w:val="297D4E22"/>
    <w:rsid w:val="297F3C90"/>
    <w:rsid w:val="2996A9A1"/>
    <w:rsid w:val="29B0DB82"/>
    <w:rsid w:val="29B42893"/>
    <w:rsid w:val="29BC731D"/>
    <w:rsid w:val="2A1E414B"/>
    <w:rsid w:val="2A43302C"/>
    <w:rsid w:val="2A8FB655"/>
    <w:rsid w:val="2A97CFAF"/>
    <w:rsid w:val="2AABEDEF"/>
    <w:rsid w:val="2AC74DC0"/>
    <w:rsid w:val="2AE7E3C1"/>
    <w:rsid w:val="2B4B024F"/>
    <w:rsid w:val="2B4E1EC1"/>
    <w:rsid w:val="2B720225"/>
    <w:rsid w:val="2B8227CE"/>
    <w:rsid w:val="2B8A1D11"/>
    <w:rsid w:val="2B8C22D4"/>
    <w:rsid w:val="2BD2FC7F"/>
    <w:rsid w:val="2BED0223"/>
    <w:rsid w:val="2BF5D499"/>
    <w:rsid w:val="2C104386"/>
    <w:rsid w:val="2C11A589"/>
    <w:rsid w:val="2C8E1F22"/>
    <w:rsid w:val="2CA09994"/>
    <w:rsid w:val="2CE00375"/>
    <w:rsid w:val="2D09FB96"/>
    <w:rsid w:val="2D26CFFE"/>
    <w:rsid w:val="2D34184F"/>
    <w:rsid w:val="2D3C0E82"/>
    <w:rsid w:val="2D3C719B"/>
    <w:rsid w:val="2D5771A2"/>
    <w:rsid w:val="2D5C4166"/>
    <w:rsid w:val="2DA3267C"/>
    <w:rsid w:val="2E061CDC"/>
    <w:rsid w:val="2E07EDEC"/>
    <w:rsid w:val="2E24CA16"/>
    <w:rsid w:val="2E3A02D4"/>
    <w:rsid w:val="2E66BBA5"/>
    <w:rsid w:val="2E8CB38B"/>
    <w:rsid w:val="2E9B391F"/>
    <w:rsid w:val="2F028396"/>
    <w:rsid w:val="2F0CF2AB"/>
    <w:rsid w:val="2F3C477C"/>
    <w:rsid w:val="2FB85478"/>
    <w:rsid w:val="2FCC5D69"/>
    <w:rsid w:val="2FD8AD28"/>
    <w:rsid w:val="301F28EB"/>
    <w:rsid w:val="30200F2A"/>
    <w:rsid w:val="3025D761"/>
    <w:rsid w:val="303955C7"/>
    <w:rsid w:val="3065BBCE"/>
    <w:rsid w:val="3067E9D2"/>
    <w:rsid w:val="30B62806"/>
    <w:rsid w:val="30D44BBC"/>
    <w:rsid w:val="3113320A"/>
    <w:rsid w:val="3147133B"/>
    <w:rsid w:val="31481555"/>
    <w:rsid w:val="314AB61A"/>
    <w:rsid w:val="315156A3"/>
    <w:rsid w:val="31729903"/>
    <w:rsid w:val="31CC8F8F"/>
    <w:rsid w:val="31E26D13"/>
    <w:rsid w:val="31E8307F"/>
    <w:rsid w:val="31E9F2C0"/>
    <w:rsid w:val="320E985E"/>
    <w:rsid w:val="324386CF"/>
    <w:rsid w:val="32559EB1"/>
    <w:rsid w:val="325E54BA"/>
    <w:rsid w:val="3264F2E8"/>
    <w:rsid w:val="3266E699"/>
    <w:rsid w:val="32744920"/>
    <w:rsid w:val="32849343"/>
    <w:rsid w:val="329244E9"/>
    <w:rsid w:val="329326D5"/>
    <w:rsid w:val="32A64D93"/>
    <w:rsid w:val="32C8F761"/>
    <w:rsid w:val="32CF4CE8"/>
    <w:rsid w:val="32E686B3"/>
    <w:rsid w:val="3301A82E"/>
    <w:rsid w:val="3311A596"/>
    <w:rsid w:val="331ECEDF"/>
    <w:rsid w:val="3389EC98"/>
    <w:rsid w:val="34320A5D"/>
    <w:rsid w:val="343F30F6"/>
    <w:rsid w:val="348EBC1A"/>
    <w:rsid w:val="349222E0"/>
    <w:rsid w:val="34AE0EA4"/>
    <w:rsid w:val="350DF27A"/>
    <w:rsid w:val="3520FD8A"/>
    <w:rsid w:val="35280A1C"/>
    <w:rsid w:val="3535D7C7"/>
    <w:rsid w:val="3544DD6A"/>
    <w:rsid w:val="35484189"/>
    <w:rsid w:val="35533426"/>
    <w:rsid w:val="356B4455"/>
    <w:rsid w:val="35A3D621"/>
    <w:rsid w:val="35A6E6AE"/>
    <w:rsid w:val="35ABA7BE"/>
    <w:rsid w:val="35DD4491"/>
    <w:rsid w:val="36997422"/>
    <w:rsid w:val="36A032C2"/>
    <w:rsid w:val="36F5F17B"/>
    <w:rsid w:val="36F888A3"/>
    <w:rsid w:val="377779F9"/>
    <w:rsid w:val="37C7F86A"/>
    <w:rsid w:val="380EFD1B"/>
    <w:rsid w:val="3829E8D0"/>
    <w:rsid w:val="3853B6AF"/>
    <w:rsid w:val="385AE003"/>
    <w:rsid w:val="386A378B"/>
    <w:rsid w:val="386DA4C7"/>
    <w:rsid w:val="38797117"/>
    <w:rsid w:val="38907225"/>
    <w:rsid w:val="38BF3407"/>
    <w:rsid w:val="38C68E6F"/>
    <w:rsid w:val="391CFF13"/>
    <w:rsid w:val="397C6F84"/>
    <w:rsid w:val="397EFF98"/>
    <w:rsid w:val="398A2F17"/>
    <w:rsid w:val="3992DCFA"/>
    <w:rsid w:val="39A56689"/>
    <w:rsid w:val="39A74C08"/>
    <w:rsid w:val="3A23E7E2"/>
    <w:rsid w:val="3A2FFC3E"/>
    <w:rsid w:val="3A451124"/>
    <w:rsid w:val="3A97DBDB"/>
    <w:rsid w:val="3AC145FA"/>
    <w:rsid w:val="3AD5C932"/>
    <w:rsid w:val="3ADF06BC"/>
    <w:rsid w:val="3B1F83CB"/>
    <w:rsid w:val="3B300C01"/>
    <w:rsid w:val="3B5887D3"/>
    <w:rsid w:val="3BBDAD2A"/>
    <w:rsid w:val="3BC448E8"/>
    <w:rsid w:val="3BEA0C2B"/>
    <w:rsid w:val="3C05B89F"/>
    <w:rsid w:val="3C0F42A4"/>
    <w:rsid w:val="3C1A7F6B"/>
    <w:rsid w:val="3C1BB07B"/>
    <w:rsid w:val="3C31620C"/>
    <w:rsid w:val="3C39ECA6"/>
    <w:rsid w:val="3C4CA9C6"/>
    <w:rsid w:val="3C58416D"/>
    <w:rsid w:val="3C75CDFE"/>
    <w:rsid w:val="3C7E2E57"/>
    <w:rsid w:val="3D0A002A"/>
    <w:rsid w:val="3D3522CE"/>
    <w:rsid w:val="3D4DB93F"/>
    <w:rsid w:val="3D66FE3F"/>
    <w:rsid w:val="3DD56FED"/>
    <w:rsid w:val="3DED40D9"/>
    <w:rsid w:val="3E028B80"/>
    <w:rsid w:val="3E663B56"/>
    <w:rsid w:val="3E7DA35C"/>
    <w:rsid w:val="3EA14BBE"/>
    <w:rsid w:val="3EA20A86"/>
    <w:rsid w:val="3F2B747D"/>
    <w:rsid w:val="3F320265"/>
    <w:rsid w:val="3F42BB55"/>
    <w:rsid w:val="3F8230D6"/>
    <w:rsid w:val="3FA3EE12"/>
    <w:rsid w:val="3FAF2055"/>
    <w:rsid w:val="3FE264FD"/>
    <w:rsid w:val="3FFA7C4E"/>
    <w:rsid w:val="401FA056"/>
    <w:rsid w:val="404577A1"/>
    <w:rsid w:val="40609ACC"/>
    <w:rsid w:val="40D2D61E"/>
    <w:rsid w:val="40E9D981"/>
    <w:rsid w:val="4116297F"/>
    <w:rsid w:val="413DCF7F"/>
    <w:rsid w:val="414F0783"/>
    <w:rsid w:val="415C2619"/>
    <w:rsid w:val="4178AD1D"/>
    <w:rsid w:val="419F2F35"/>
    <w:rsid w:val="41AE2BE9"/>
    <w:rsid w:val="41B56A5D"/>
    <w:rsid w:val="41D454A3"/>
    <w:rsid w:val="41D9A877"/>
    <w:rsid w:val="421A5756"/>
    <w:rsid w:val="422C5555"/>
    <w:rsid w:val="4260607E"/>
    <w:rsid w:val="4283F82D"/>
    <w:rsid w:val="42CD5FAE"/>
    <w:rsid w:val="430213AF"/>
    <w:rsid w:val="4317A71D"/>
    <w:rsid w:val="432C345A"/>
    <w:rsid w:val="43416AE4"/>
    <w:rsid w:val="43447AA9"/>
    <w:rsid w:val="434AF85B"/>
    <w:rsid w:val="43A5587D"/>
    <w:rsid w:val="43AFE584"/>
    <w:rsid w:val="43C7797C"/>
    <w:rsid w:val="43F83DD1"/>
    <w:rsid w:val="4414B83D"/>
    <w:rsid w:val="441CAEDF"/>
    <w:rsid w:val="4430C0A6"/>
    <w:rsid w:val="444B90FD"/>
    <w:rsid w:val="447B9241"/>
    <w:rsid w:val="4496B0CD"/>
    <w:rsid w:val="44CDEB47"/>
    <w:rsid w:val="4502CD08"/>
    <w:rsid w:val="45049788"/>
    <w:rsid w:val="4520AFF9"/>
    <w:rsid w:val="453C53EC"/>
    <w:rsid w:val="4579F341"/>
    <w:rsid w:val="4583C131"/>
    <w:rsid w:val="4584B7D8"/>
    <w:rsid w:val="45DC1173"/>
    <w:rsid w:val="45E16D2D"/>
    <w:rsid w:val="45F54064"/>
    <w:rsid w:val="45F9D052"/>
    <w:rsid w:val="4604F12C"/>
    <w:rsid w:val="46145D9B"/>
    <w:rsid w:val="462555A2"/>
    <w:rsid w:val="4629A324"/>
    <w:rsid w:val="463378D9"/>
    <w:rsid w:val="4656239E"/>
    <w:rsid w:val="46643063"/>
    <w:rsid w:val="46803522"/>
    <w:rsid w:val="468D4323"/>
    <w:rsid w:val="46C6C349"/>
    <w:rsid w:val="46C7164E"/>
    <w:rsid w:val="46D28896"/>
    <w:rsid w:val="46E27B42"/>
    <w:rsid w:val="47035C5A"/>
    <w:rsid w:val="472FA809"/>
    <w:rsid w:val="474B2D0E"/>
    <w:rsid w:val="475B2977"/>
    <w:rsid w:val="47728232"/>
    <w:rsid w:val="47CFCE78"/>
    <w:rsid w:val="47D0E08A"/>
    <w:rsid w:val="47DBD2D8"/>
    <w:rsid w:val="47DC789B"/>
    <w:rsid w:val="47F9CAF1"/>
    <w:rsid w:val="48085886"/>
    <w:rsid w:val="48139147"/>
    <w:rsid w:val="48269CB0"/>
    <w:rsid w:val="4850DDB7"/>
    <w:rsid w:val="4853D161"/>
    <w:rsid w:val="4861A45A"/>
    <w:rsid w:val="4866513B"/>
    <w:rsid w:val="4890FD7E"/>
    <w:rsid w:val="4892D487"/>
    <w:rsid w:val="48F85F79"/>
    <w:rsid w:val="48F91961"/>
    <w:rsid w:val="491DF155"/>
    <w:rsid w:val="492231C4"/>
    <w:rsid w:val="492C66D5"/>
    <w:rsid w:val="4973456F"/>
    <w:rsid w:val="4980A04B"/>
    <w:rsid w:val="49819BB4"/>
    <w:rsid w:val="498498E6"/>
    <w:rsid w:val="49874B5F"/>
    <w:rsid w:val="49994A63"/>
    <w:rsid w:val="499EC412"/>
    <w:rsid w:val="4A2ABB24"/>
    <w:rsid w:val="4A35FA6A"/>
    <w:rsid w:val="4A6A595F"/>
    <w:rsid w:val="4A73ACC3"/>
    <w:rsid w:val="4A73E94E"/>
    <w:rsid w:val="4A9270A0"/>
    <w:rsid w:val="4A9DBF48"/>
    <w:rsid w:val="4AE6CD9F"/>
    <w:rsid w:val="4AEBFD7F"/>
    <w:rsid w:val="4B28066C"/>
    <w:rsid w:val="4B33E6FE"/>
    <w:rsid w:val="4B4E97F3"/>
    <w:rsid w:val="4B545D83"/>
    <w:rsid w:val="4B7A48AA"/>
    <w:rsid w:val="4BA49C64"/>
    <w:rsid w:val="4BC92B82"/>
    <w:rsid w:val="4BF091F8"/>
    <w:rsid w:val="4BF64AF1"/>
    <w:rsid w:val="4BFFEBCF"/>
    <w:rsid w:val="4C4B9DD7"/>
    <w:rsid w:val="4C752A7B"/>
    <w:rsid w:val="4CD596F4"/>
    <w:rsid w:val="4D2CD99C"/>
    <w:rsid w:val="4D59C6AB"/>
    <w:rsid w:val="4D625AEA"/>
    <w:rsid w:val="4D6902ED"/>
    <w:rsid w:val="4D6A96C7"/>
    <w:rsid w:val="4D9369D0"/>
    <w:rsid w:val="4DAD394F"/>
    <w:rsid w:val="4DC0FC03"/>
    <w:rsid w:val="4E225D5C"/>
    <w:rsid w:val="4E8690D4"/>
    <w:rsid w:val="4E8FFBED"/>
    <w:rsid w:val="4E94BD2A"/>
    <w:rsid w:val="4EC7583E"/>
    <w:rsid w:val="4EEAFDD1"/>
    <w:rsid w:val="4F00D4A8"/>
    <w:rsid w:val="4F21F2E9"/>
    <w:rsid w:val="4F2532F7"/>
    <w:rsid w:val="4F384F54"/>
    <w:rsid w:val="4F49FA39"/>
    <w:rsid w:val="4F5EAFCF"/>
    <w:rsid w:val="4F83BB95"/>
    <w:rsid w:val="4FCDCED7"/>
    <w:rsid w:val="4FD23083"/>
    <w:rsid w:val="4FF10068"/>
    <w:rsid w:val="50180806"/>
    <w:rsid w:val="504D209A"/>
    <w:rsid w:val="5052A301"/>
    <w:rsid w:val="508D7F07"/>
    <w:rsid w:val="50B49110"/>
    <w:rsid w:val="50C25048"/>
    <w:rsid w:val="50C9A519"/>
    <w:rsid w:val="50F5643B"/>
    <w:rsid w:val="51655629"/>
    <w:rsid w:val="519E20D3"/>
    <w:rsid w:val="51A1EEE5"/>
    <w:rsid w:val="51E7F097"/>
    <w:rsid w:val="51EC2FE0"/>
    <w:rsid w:val="5218D088"/>
    <w:rsid w:val="5245C632"/>
    <w:rsid w:val="52485F8C"/>
    <w:rsid w:val="5251BBAF"/>
    <w:rsid w:val="526FA3CD"/>
    <w:rsid w:val="52720D45"/>
    <w:rsid w:val="52959702"/>
    <w:rsid w:val="529847D5"/>
    <w:rsid w:val="529D06CF"/>
    <w:rsid w:val="52CB6F99"/>
    <w:rsid w:val="52D78CE4"/>
    <w:rsid w:val="52F03E2D"/>
    <w:rsid w:val="53189C4C"/>
    <w:rsid w:val="531D2C72"/>
    <w:rsid w:val="533A6F74"/>
    <w:rsid w:val="5351BE46"/>
    <w:rsid w:val="5369A4B6"/>
    <w:rsid w:val="53D25C1C"/>
    <w:rsid w:val="53FA4DC7"/>
    <w:rsid w:val="54078E66"/>
    <w:rsid w:val="540D221B"/>
    <w:rsid w:val="543AFF7F"/>
    <w:rsid w:val="543B422C"/>
    <w:rsid w:val="543DDC04"/>
    <w:rsid w:val="545EC54F"/>
    <w:rsid w:val="5464F77B"/>
    <w:rsid w:val="5473DBD8"/>
    <w:rsid w:val="54799074"/>
    <w:rsid w:val="549C77D0"/>
    <w:rsid w:val="54D3713A"/>
    <w:rsid w:val="54ED42A3"/>
    <w:rsid w:val="551B675C"/>
    <w:rsid w:val="551F44C4"/>
    <w:rsid w:val="552BC350"/>
    <w:rsid w:val="55573ED8"/>
    <w:rsid w:val="556B30A0"/>
    <w:rsid w:val="557E7472"/>
    <w:rsid w:val="55885C8B"/>
    <w:rsid w:val="55888DF9"/>
    <w:rsid w:val="558E7123"/>
    <w:rsid w:val="559862E4"/>
    <w:rsid w:val="55E8DE06"/>
    <w:rsid w:val="55EFBE26"/>
    <w:rsid w:val="562FBEB2"/>
    <w:rsid w:val="563C8A43"/>
    <w:rsid w:val="565B6D5F"/>
    <w:rsid w:val="56625503"/>
    <w:rsid w:val="569AFE10"/>
    <w:rsid w:val="56D5E9BF"/>
    <w:rsid w:val="56DDD3C8"/>
    <w:rsid w:val="56F3145C"/>
    <w:rsid w:val="56F7AD0F"/>
    <w:rsid w:val="56F8B521"/>
    <w:rsid w:val="56FFBB5F"/>
    <w:rsid w:val="570BFDDC"/>
    <w:rsid w:val="57178E8A"/>
    <w:rsid w:val="576892F4"/>
    <w:rsid w:val="57689D83"/>
    <w:rsid w:val="577384B9"/>
    <w:rsid w:val="577A9FA4"/>
    <w:rsid w:val="578FC0C6"/>
    <w:rsid w:val="57AA444B"/>
    <w:rsid w:val="57C5337D"/>
    <w:rsid w:val="57E7E96B"/>
    <w:rsid w:val="57E8A06A"/>
    <w:rsid w:val="581FE32B"/>
    <w:rsid w:val="58A380F5"/>
    <w:rsid w:val="58B3D5BF"/>
    <w:rsid w:val="58E152C6"/>
    <w:rsid w:val="58EAD551"/>
    <w:rsid w:val="58FFBEB0"/>
    <w:rsid w:val="590C9012"/>
    <w:rsid w:val="59577639"/>
    <w:rsid w:val="596A6E05"/>
    <w:rsid w:val="598EEEF2"/>
    <w:rsid w:val="598F4C9D"/>
    <w:rsid w:val="59A63E22"/>
    <w:rsid w:val="59B39776"/>
    <w:rsid w:val="59F2F804"/>
    <w:rsid w:val="5A061A31"/>
    <w:rsid w:val="5A13C493"/>
    <w:rsid w:val="5A42D86E"/>
    <w:rsid w:val="5A636379"/>
    <w:rsid w:val="5A703244"/>
    <w:rsid w:val="5A717DA9"/>
    <w:rsid w:val="5A815913"/>
    <w:rsid w:val="5AB51D98"/>
    <w:rsid w:val="5ACF0725"/>
    <w:rsid w:val="5AD827AC"/>
    <w:rsid w:val="5ADC8FBE"/>
    <w:rsid w:val="5AE98DF3"/>
    <w:rsid w:val="5AF99036"/>
    <w:rsid w:val="5AFAE4C7"/>
    <w:rsid w:val="5B04092B"/>
    <w:rsid w:val="5B1BDE62"/>
    <w:rsid w:val="5B5EA033"/>
    <w:rsid w:val="5B60A4A8"/>
    <w:rsid w:val="5B8C3D3A"/>
    <w:rsid w:val="5BDAD3B0"/>
    <w:rsid w:val="5C1DDFB9"/>
    <w:rsid w:val="5C50D0CE"/>
    <w:rsid w:val="5C619F4D"/>
    <w:rsid w:val="5C63E073"/>
    <w:rsid w:val="5C9E9F1D"/>
    <w:rsid w:val="5CA7DA0D"/>
    <w:rsid w:val="5CB04296"/>
    <w:rsid w:val="5CD47432"/>
    <w:rsid w:val="5D0BD344"/>
    <w:rsid w:val="5D0EAD80"/>
    <w:rsid w:val="5D1EAB27"/>
    <w:rsid w:val="5D328BB5"/>
    <w:rsid w:val="5D7FA5F1"/>
    <w:rsid w:val="5D829C20"/>
    <w:rsid w:val="5D856B29"/>
    <w:rsid w:val="5D8E79A2"/>
    <w:rsid w:val="5DA60427"/>
    <w:rsid w:val="5DB1B79C"/>
    <w:rsid w:val="5DD9A53B"/>
    <w:rsid w:val="5DE29B65"/>
    <w:rsid w:val="5DEE87B0"/>
    <w:rsid w:val="5E13E812"/>
    <w:rsid w:val="5E51BD12"/>
    <w:rsid w:val="5E65637B"/>
    <w:rsid w:val="5E6C76F5"/>
    <w:rsid w:val="5E746C4A"/>
    <w:rsid w:val="5E78123C"/>
    <w:rsid w:val="5E7D973A"/>
    <w:rsid w:val="5E9C66BB"/>
    <w:rsid w:val="5EAA49AF"/>
    <w:rsid w:val="5EBEDAE8"/>
    <w:rsid w:val="5EC83F6A"/>
    <w:rsid w:val="5ECE8866"/>
    <w:rsid w:val="5ECF267B"/>
    <w:rsid w:val="5ED1B261"/>
    <w:rsid w:val="5EDD2ACC"/>
    <w:rsid w:val="5F1AF7C5"/>
    <w:rsid w:val="5F2B2263"/>
    <w:rsid w:val="5F6CCDD6"/>
    <w:rsid w:val="5F844B00"/>
    <w:rsid w:val="5F9DF55D"/>
    <w:rsid w:val="5FE0758D"/>
    <w:rsid w:val="60048506"/>
    <w:rsid w:val="602B0FF2"/>
    <w:rsid w:val="60541414"/>
    <w:rsid w:val="60AA2EBF"/>
    <w:rsid w:val="60B23490"/>
    <w:rsid w:val="60C9E96C"/>
    <w:rsid w:val="60EF5163"/>
    <w:rsid w:val="60F0BA9E"/>
    <w:rsid w:val="6100AEB8"/>
    <w:rsid w:val="6107993C"/>
    <w:rsid w:val="614901F0"/>
    <w:rsid w:val="614BDC5F"/>
    <w:rsid w:val="62283B8B"/>
    <w:rsid w:val="6238B0D6"/>
    <w:rsid w:val="626736A8"/>
    <w:rsid w:val="62783474"/>
    <w:rsid w:val="6283D03C"/>
    <w:rsid w:val="628BE281"/>
    <w:rsid w:val="629051C3"/>
    <w:rsid w:val="62999A98"/>
    <w:rsid w:val="62EA3425"/>
    <w:rsid w:val="63121442"/>
    <w:rsid w:val="6325D9C8"/>
    <w:rsid w:val="632C60F9"/>
    <w:rsid w:val="633CCDEA"/>
    <w:rsid w:val="6362561B"/>
    <w:rsid w:val="637FF4EF"/>
    <w:rsid w:val="63918388"/>
    <w:rsid w:val="6396E993"/>
    <w:rsid w:val="63DDA2D3"/>
    <w:rsid w:val="63EE969E"/>
    <w:rsid w:val="63F8857F"/>
    <w:rsid w:val="6402A682"/>
    <w:rsid w:val="64597357"/>
    <w:rsid w:val="6479829E"/>
    <w:rsid w:val="647DB09F"/>
    <w:rsid w:val="64AC4FDC"/>
    <w:rsid w:val="64AD9700"/>
    <w:rsid w:val="64B367F6"/>
    <w:rsid w:val="64B7DE93"/>
    <w:rsid w:val="64B8863E"/>
    <w:rsid w:val="64BAF4D6"/>
    <w:rsid w:val="64D14DBD"/>
    <w:rsid w:val="64DE1B01"/>
    <w:rsid w:val="64DEB603"/>
    <w:rsid w:val="64DF11E7"/>
    <w:rsid w:val="6508314F"/>
    <w:rsid w:val="6509C41F"/>
    <w:rsid w:val="650AD1F6"/>
    <w:rsid w:val="650E60EC"/>
    <w:rsid w:val="6516420C"/>
    <w:rsid w:val="6531466E"/>
    <w:rsid w:val="65758AF1"/>
    <w:rsid w:val="65DB239C"/>
    <w:rsid w:val="65E90B57"/>
    <w:rsid w:val="66136D92"/>
    <w:rsid w:val="66683FF0"/>
    <w:rsid w:val="666C2804"/>
    <w:rsid w:val="669515A0"/>
    <w:rsid w:val="66B2B8DA"/>
    <w:rsid w:val="66C38ED5"/>
    <w:rsid w:val="66D4D857"/>
    <w:rsid w:val="66DDE1AD"/>
    <w:rsid w:val="6703AA47"/>
    <w:rsid w:val="67069583"/>
    <w:rsid w:val="6708557D"/>
    <w:rsid w:val="6729AC35"/>
    <w:rsid w:val="676B5F9A"/>
    <w:rsid w:val="6779F879"/>
    <w:rsid w:val="679100AF"/>
    <w:rsid w:val="67B68FA2"/>
    <w:rsid w:val="67C25A30"/>
    <w:rsid w:val="67DE3962"/>
    <w:rsid w:val="67E9194D"/>
    <w:rsid w:val="6804F224"/>
    <w:rsid w:val="6815A60B"/>
    <w:rsid w:val="6824B72A"/>
    <w:rsid w:val="683FC918"/>
    <w:rsid w:val="68410C22"/>
    <w:rsid w:val="688F037B"/>
    <w:rsid w:val="689F57B7"/>
    <w:rsid w:val="68D4AA40"/>
    <w:rsid w:val="69650338"/>
    <w:rsid w:val="69878AFE"/>
    <w:rsid w:val="69A6FD8E"/>
    <w:rsid w:val="69AFC91F"/>
    <w:rsid w:val="69DA5F21"/>
    <w:rsid w:val="69EF0FB2"/>
    <w:rsid w:val="69FEA6C2"/>
    <w:rsid w:val="6A044F9D"/>
    <w:rsid w:val="6A18F667"/>
    <w:rsid w:val="6A1AE096"/>
    <w:rsid w:val="6A3FB5BA"/>
    <w:rsid w:val="6A4A9BA1"/>
    <w:rsid w:val="6A95350A"/>
    <w:rsid w:val="6A95703E"/>
    <w:rsid w:val="6AAFE1D2"/>
    <w:rsid w:val="6AC8E3EC"/>
    <w:rsid w:val="6B1D89D8"/>
    <w:rsid w:val="6B1DFDE5"/>
    <w:rsid w:val="6B4ACC78"/>
    <w:rsid w:val="6B68D6AA"/>
    <w:rsid w:val="6B82CF8A"/>
    <w:rsid w:val="6B9E3845"/>
    <w:rsid w:val="6BC2E025"/>
    <w:rsid w:val="6C9FDD60"/>
    <w:rsid w:val="6CBF60C5"/>
    <w:rsid w:val="6CC9576E"/>
    <w:rsid w:val="6CCFED39"/>
    <w:rsid w:val="6CDAF196"/>
    <w:rsid w:val="6CF7A236"/>
    <w:rsid w:val="6D0C3000"/>
    <w:rsid w:val="6D2518BD"/>
    <w:rsid w:val="6D5BDB89"/>
    <w:rsid w:val="6D8B494E"/>
    <w:rsid w:val="6D996D4B"/>
    <w:rsid w:val="6DA5646A"/>
    <w:rsid w:val="6DA6657E"/>
    <w:rsid w:val="6DBB3E89"/>
    <w:rsid w:val="6DC1CD9D"/>
    <w:rsid w:val="6DE51421"/>
    <w:rsid w:val="6DEC88F8"/>
    <w:rsid w:val="6DF7A734"/>
    <w:rsid w:val="6DFD9DF4"/>
    <w:rsid w:val="6E0F32D0"/>
    <w:rsid w:val="6E187176"/>
    <w:rsid w:val="6E2A0AE5"/>
    <w:rsid w:val="6E6654E7"/>
    <w:rsid w:val="6EBB3995"/>
    <w:rsid w:val="6EC4CCA1"/>
    <w:rsid w:val="6ED93E98"/>
    <w:rsid w:val="6F2F961A"/>
    <w:rsid w:val="6F34788F"/>
    <w:rsid w:val="6F3D9423"/>
    <w:rsid w:val="6F40B1B9"/>
    <w:rsid w:val="6F517D49"/>
    <w:rsid w:val="6F709AD0"/>
    <w:rsid w:val="6FAFDC36"/>
    <w:rsid w:val="6FEB31B3"/>
    <w:rsid w:val="701D79BC"/>
    <w:rsid w:val="7023BAE1"/>
    <w:rsid w:val="702C1EB7"/>
    <w:rsid w:val="703858C2"/>
    <w:rsid w:val="7041FC28"/>
    <w:rsid w:val="7063B923"/>
    <w:rsid w:val="707C6CB8"/>
    <w:rsid w:val="70D29934"/>
    <w:rsid w:val="7101E0E7"/>
    <w:rsid w:val="711B0C73"/>
    <w:rsid w:val="7185569E"/>
    <w:rsid w:val="718597D6"/>
    <w:rsid w:val="71AC7E2E"/>
    <w:rsid w:val="71AD7BF7"/>
    <w:rsid w:val="71BEBEEC"/>
    <w:rsid w:val="71D99B34"/>
    <w:rsid w:val="71F73B55"/>
    <w:rsid w:val="71FB8C45"/>
    <w:rsid w:val="71FB9F65"/>
    <w:rsid w:val="71FDB0E9"/>
    <w:rsid w:val="72006EAF"/>
    <w:rsid w:val="720FE11D"/>
    <w:rsid w:val="72178AC0"/>
    <w:rsid w:val="7220B620"/>
    <w:rsid w:val="7224FD78"/>
    <w:rsid w:val="7230E9B2"/>
    <w:rsid w:val="72554069"/>
    <w:rsid w:val="72765AC0"/>
    <w:rsid w:val="727F77F7"/>
    <w:rsid w:val="728E1F69"/>
    <w:rsid w:val="72BEADB7"/>
    <w:rsid w:val="72C59392"/>
    <w:rsid w:val="73022C18"/>
    <w:rsid w:val="73437201"/>
    <w:rsid w:val="737C193A"/>
    <w:rsid w:val="73D4A911"/>
    <w:rsid w:val="73E9EF58"/>
    <w:rsid w:val="73EDDED1"/>
    <w:rsid w:val="7401DA90"/>
    <w:rsid w:val="743E802E"/>
    <w:rsid w:val="74499458"/>
    <w:rsid w:val="74890D6E"/>
    <w:rsid w:val="749D4C6D"/>
    <w:rsid w:val="74B28520"/>
    <w:rsid w:val="74BDE122"/>
    <w:rsid w:val="74FFAD8D"/>
    <w:rsid w:val="75215015"/>
    <w:rsid w:val="75320C78"/>
    <w:rsid w:val="753F4F2A"/>
    <w:rsid w:val="754B634C"/>
    <w:rsid w:val="755724CB"/>
    <w:rsid w:val="75785993"/>
    <w:rsid w:val="757B843D"/>
    <w:rsid w:val="75BBF2E4"/>
    <w:rsid w:val="75C02A63"/>
    <w:rsid w:val="75D42A57"/>
    <w:rsid w:val="763BFA69"/>
    <w:rsid w:val="7669270C"/>
    <w:rsid w:val="76806B30"/>
    <w:rsid w:val="771901F2"/>
    <w:rsid w:val="771E8AA1"/>
    <w:rsid w:val="7745929E"/>
    <w:rsid w:val="777D9EDC"/>
    <w:rsid w:val="77A0B0A4"/>
    <w:rsid w:val="77DE5323"/>
    <w:rsid w:val="77EACF10"/>
    <w:rsid w:val="77F73E5E"/>
    <w:rsid w:val="77F8F867"/>
    <w:rsid w:val="78038A7D"/>
    <w:rsid w:val="780A045D"/>
    <w:rsid w:val="7813FA13"/>
    <w:rsid w:val="78568A83"/>
    <w:rsid w:val="785A200E"/>
    <w:rsid w:val="78A44A66"/>
    <w:rsid w:val="78C9B822"/>
    <w:rsid w:val="78D66174"/>
    <w:rsid w:val="78E15D56"/>
    <w:rsid w:val="78E3D421"/>
    <w:rsid w:val="791D4122"/>
    <w:rsid w:val="7923F222"/>
    <w:rsid w:val="793E4994"/>
    <w:rsid w:val="7942B21F"/>
    <w:rsid w:val="79654E44"/>
    <w:rsid w:val="7997B8F4"/>
    <w:rsid w:val="79A92EDF"/>
    <w:rsid w:val="79A9F8A4"/>
    <w:rsid w:val="79AFCB89"/>
    <w:rsid w:val="79D058E7"/>
    <w:rsid w:val="79D5362B"/>
    <w:rsid w:val="79E9DF9F"/>
    <w:rsid w:val="7A2C699D"/>
    <w:rsid w:val="7A59FDA7"/>
    <w:rsid w:val="7A68F355"/>
    <w:rsid w:val="7A732DF6"/>
    <w:rsid w:val="7A882BB4"/>
    <w:rsid w:val="7AA2EC82"/>
    <w:rsid w:val="7B189C89"/>
    <w:rsid w:val="7B193E10"/>
    <w:rsid w:val="7B2D1783"/>
    <w:rsid w:val="7B4DA254"/>
    <w:rsid w:val="7B510958"/>
    <w:rsid w:val="7B51B00C"/>
    <w:rsid w:val="7B8B3AF8"/>
    <w:rsid w:val="7B8F004D"/>
    <w:rsid w:val="7B9200B3"/>
    <w:rsid w:val="7BDBFF74"/>
    <w:rsid w:val="7C1B45AE"/>
    <w:rsid w:val="7C28D2EB"/>
    <w:rsid w:val="7C4D6A59"/>
    <w:rsid w:val="7C5B5A28"/>
    <w:rsid w:val="7C5C674E"/>
    <w:rsid w:val="7C7EF330"/>
    <w:rsid w:val="7CEC7569"/>
    <w:rsid w:val="7D0D1200"/>
    <w:rsid w:val="7D184AF5"/>
    <w:rsid w:val="7D27BC91"/>
    <w:rsid w:val="7D4D2975"/>
    <w:rsid w:val="7D507FE5"/>
    <w:rsid w:val="7D51EA06"/>
    <w:rsid w:val="7D521F88"/>
    <w:rsid w:val="7D778499"/>
    <w:rsid w:val="7D975E7E"/>
    <w:rsid w:val="7D98AEF9"/>
    <w:rsid w:val="7DB07383"/>
    <w:rsid w:val="7DDEC33C"/>
    <w:rsid w:val="7DEAE41A"/>
    <w:rsid w:val="7DF8D90B"/>
    <w:rsid w:val="7DFFA910"/>
    <w:rsid w:val="7E20CBD2"/>
    <w:rsid w:val="7E3730EA"/>
    <w:rsid w:val="7E4636E0"/>
    <w:rsid w:val="7E8496DD"/>
    <w:rsid w:val="7E86BA05"/>
    <w:rsid w:val="7EAD1227"/>
    <w:rsid w:val="7EEE40A4"/>
    <w:rsid w:val="7EFEA696"/>
    <w:rsid w:val="7F13150F"/>
    <w:rsid w:val="7F17EABF"/>
    <w:rsid w:val="7F53E942"/>
    <w:rsid w:val="7F75B82F"/>
    <w:rsid w:val="7F9873E2"/>
    <w:rsid w:val="7F9DB041"/>
    <w:rsid w:val="7FAA309D"/>
    <w:rsid w:val="7FBD76F7"/>
    <w:rsid w:val="7FC107B7"/>
    <w:rsid w:val="7FDDEA4D"/>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CD427"/>
  <w15:chartTrackingRefBased/>
  <w15:docId w15:val="{DE473833-35F5-417E-A808-35E90DAB6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allaad" w:default="1">
    <w:name w:val="Normal"/>
    <w:qFormat/>
    <w:rsid w:val="007360F5"/>
    <w:pPr>
      <w:jc w:val="both"/>
    </w:pPr>
    <w:rPr>
      <w:rFonts w:ascii="Arial" w:hAnsi="Arial"/>
      <w:sz w:val="22"/>
      <w:szCs w:val="24"/>
      <w:lang w:eastAsia="en-US"/>
    </w:rPr>
  </w:style>
  <w:style w:type="paragraph" w:styleId="Pealkiri1">
    <w:name w:val="heading 1"/>
    <w:basedOn w:val="Normaallaad"/>
    <w:next w:val="Normaallaad"/>
    <w:qFormat/>
    <w:pPr>
      <w:keepNext/>
      <w:spacing w:before="100" w:beforeAutospacing="1" w:after="100" w:afterAutospacing="1" w:line="240" w:lineRule="atLeast"/>
      <w:outlineLvl w:val="0"/>
    </w:pPr>
    <w:rPr>
      <w:b/>
      <w:bCs/>
    </w:rPr>
  </w:style>
  <w:style w:type="paragraph" w:styleId="Pealkiri2">
    <w:name w:val="heading 2"/>
    <w:basedOn w:val="Normaallaad"/>
    <w:next w:val="Normaallaad"/>
    <w:qFormat/>
    <w:pPr>
      <w:keepNext/>
      <w:jc w:val="left"/>
      <w:outlineLvl w:val="1"/>
    </w:pPr>
    <w:rPr>
      <w:b/>
      <w:bCs/>
    </w:rPr>
  </w:style>
  <w:style w:type="paragraph" w:styleId="Pealkiri4">
    <w:name w:val="heading 4"/>
    <w:basedOn w:val="Normaallaad"/>
    <w:next w:val="Normaallaad"/>
    <w:qFormat/>
    <w:pPr>
      <w:keepNext/>
      <w:framePr w:w="9526" w:h="1474" w:wrap="notBeside" w:hAnchor="page" w:vAnchor="page" w:x="1702" w:y="3120" w:anchorLock="1"/>
      <w:outlineLvl w:val="3"/>
    </w:pPr>
    <w:rPr>
      <w:b/>
      <w:sz w:val="26"/>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Numbered" w:customStyle="1">
    <w:name w:val="Numbered"/>
    <w:basedOn w:val="Normaallaad"/>
    <w:pPr>
      <w:numPr>
        <w:numId w:val="13"/>
      </w:numPr>
      <w:tabs>
        <w:tab w:val="clear" w:pos="567"/>
        <w:tab w:val="num" w:pos="907"/>
      </w:tabs>
      <w:ind w:left="907" w:hanging="907"/>
    </w:pPr>
  </w:style>
  <w:style w:type="character" w:styleId="Lehekljenumber">
    <w:name w:val="page number"/>
    <w:basedOn w:val="Liguvaikefont"/>
    <w:rPr>
      <w:sz w:val="16"/>
    </w:rPr>
  </w:style>
  <w:style w:type="character" w:styleId="Kommentaariviide">
    <w:name w:val="annotation reference"/>
    <w:basedOn w:val="Liguvaikefont"/>
    <w:semiHidden/>
    <w:rsid w:val="0073747F"/>
    <w:rPr>
      <w:sz w:val="16"/>
      <w:szCs w:val="16"/>
    </w:rPr>
  </w:style>
  <w:style w:type="paragraph" w:styleId="Kommentaaritekst">
    <w:name w:val="annotation text"/>
    <w:basedOn w:val="Normaallaad"/>
    <w:link w:val="KommentaaritekstMrk"/>
    <w:semiHidden/>
    <w:rsid w:val="0073747F"/>
    <w:rPr>
      <w:sz w:val="20"/>
      <w:szCs w:val="20"/>
    </w:rPr>
  </w:style>
  <w:style w:type="paragraph" w:styleId="Kommentaariteema">
    <w:name w:val="annotation subject"/>
    <w:basedOn w:val="Kommentaaritekst"/>
    <w:next w:val="Kommentaaritekst"/>
    <w:semiHidden/>
    <w:rsid w:val="0073747F"/>
    <w:rPr>
      <w:b/>
      <w:bCs/>
    </w:rPr>
  </w:style>
  <w:style w:type="paragraph" w:styleId="Jutumullitekst">
    <w:name w:val="Balloon Text"/>
    <w:basedOn w:val="Normaallaad"/>
    <w:semiHidden/>
    <w:rsid w:val="0073747F"/>
    <w:rPr>
      <w:rFonts w:ascii="Tahoma" w:hAnsi="Tahoma" w:cs="Tahoma"/>
      <w:sz w:val="16"/>
      <w:szCs w:val="16"/>
    </w:rPr>
  </w:style>
  <w:style w:type="paragraph" w:styleId="Default" w:customStyle="1">
    <w:name w:val="Default"/>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uiPriority w:val="34"/>
    <w:qFormat/>
    <w:rsid w:val="00D62171"/>
    <w:pPr>
      <w:ind w:left="720"/>
      <w:contextualSpacing/>
    </w:pPr>
  </w:style>
  <w:style w:type="character" w:styleId="Tugev">
    <w:name w:val="Strong"/>
    <w:basedOn w:val="Liguvaikefont"/>
    <w:uiPriority w:val="22"/>
    <w:qFormat/>
    <w:rsid w:val="00D62171"/>
    <w:rPr>
      <w:b/>
      <w:bCs/>
      <w:sz w:val="24"/>
      <w:szCs w:val="24"/>
      <w:bdr w:val="none" w:color="auto" w:sz="0" w:space="0" w:frame="1"/>
      <w:vertAlign w:val="baseline"/>
    </w:rPr>
  </w:style>
  <w:style w:type="paragraph" w:styleId="Normaallaadveeb">
    <w:name w:val="Normal (Web)"/>
    <w:basedOn w:val="Normaallaad"/>
    <w:uiPriority w:val="99"/>
    <w:unhideWhenUsed/>
    <w:rsid w:val="000A2AC5"/>
    <w:pPr>
      <w:spacing w:before="240" w:after="100" w:afterAutospacing="1"/>
      <w:jc w:val="left"/>
    </w:pPr>
    <w:rPr>
      <w:rFonts w:ascii="Times New Roman" w:hAnsi="Times New Roman"/>
      <w:sz w:val="24"/>
      <w:lang w:eastAsia="et-EE"/>
    </w:rPr>
  </w:style>
  <w:style w:type="character" w:styleId="tyhik" w:customStyle="1">
    <w:name w:val="tyhik"/>
    <w:basedOn w:val="Liguvaikefont"/>
    <w:rsid w:val="000A2AC5"/>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rsid w:val="006637F2"/>
    <w:pPr>
      <w:tabs>
        <w:tab w:val="center" w:pos="4536"/>
        <w:tab w:val="right" w:pos="9072"/>
      </w:tabs>
    </w:pPr>
  </w:style>
  <w:style w:type="character" w:styleId="PisMrk" w:customStyle="1">
    <w:name w:val="Päis Märk"/>
    <w:basedOn w:val="Liguvaikefont"/>
    <w:link w:val="Pis"/>
    <w:rsid w:val="006637F2"/>
    <w:rPr>
      <w:rFonts w:ascii="Arial" w:hAnsi="Arial"/>
      <w:sz w:val="22"/>
      <w:szCs w:val="24"/>
      <w:lang w:eastAsia="en-US"/>
    </w:rPr>
  </w:style>
  <w:style w:type="paragraph" w:styleId="Jalus">
    <w:name w:val="footer"/>
    <w:basedOn w:val="Normaallaad"/>
    <w:link w:val="JalusMrk"/>
    <w:uiPriority w:val="99"/>
    <w:rsid w:val="006637F2"/>
    <w:pPr>
      <w:tabs>
        <w:tab w:val="center" w:pos="4536"/>
        <w:tab w:val="right" w:pos="9072"/>
      </w:tabs>
    </w:pPr>
  </w:style>
  <w:style w:type="character" w:styleId="JalusMrk" w:customStyle="1">
    <w:name w:val="Jalus Märk"/>
    <w:basedOn w:val="Liguvaikefont"/>
    <w:link w:val="Jalus"/>
    <w:uiPriority w:val="99"/>
    <w:rsid w:val="006637F2"/>
    <w:rPr>
      <w:rFonts w:ascii="Arial" w:hAnsi="Arial"/>
      <w:sz w:val="22"/>
      <w:szCs w:val="24"/>
      <w:lang w:eastAsia="en-US"/>
    </w:rPr>
  </w:style>
  <w:style w:type="character" w:styleId="Kohatitetekst">
    <w:name w:val="Placeholder Text"/>
    <w:basedOn w:val="Liguvaikefont"/>
    <w:uiPriority w:val="99"/>
    <w:semiHidden/>
    <w:rsid w:val="00E53F55"/>
    <w:rPr>
      <w:color w:val="808080"/>
    </w:rPr>
  </w:style>
  <w:style w:type="paragraph" w:styleId="Alapealkiri">
    <w:name w:val="Subtitle"/>
    <w:basedOn w:val="Normaallaad"/>
    <w:next w:val="Normaallaad"/>
    <w:link w:val="AlapealkiriMrk"/>
    <w:qFormat/>
    <w:rsid w:val="00002D9A"/>
    <w:pPr>
      <w:numPr>
        <w:ilvl w:val="1"/>
      </w:numPr>
      <w:spacing w:after="160"/>
    </w:pPr>
    <w:rPr>
      <w:rFonts w:asciiTheme="minorHAnsi" w:hAnsiTheme="minorHAnsi" w:eastAsiaTheme="minorEastAsia" w:cstheme="minorBidi"/>
      <w:color w:val="5A5A5A" w:themeColor="text1" w:themeTint="A5"/>
      <w:spacing w:val="15"/>
      <w:szCs w:val="22"/>
    </w:rPr>
  </w:style>
  <w:style w:type="character" w:styleId="AlapealkiriMrk" w:customStyle="1">
    <w:name w:val="Alapealkiri Märk"/>
    <w:basedOn w:val="Liguvaikefont"/>
    <w:link w:val="Alapealkiri"/>
    <w:rsid w:val="00002D9A"/>
    <w:rPr>
      <w:rFonts w:asciiTheme="minorHAnsi" w:hAnsiTheme="minorHAnsi" w:eastAsiaTheme="minorEastAsia" w:cstheme="minorBidi"/>
      <w:color w:val="5A5A5A" w:themeColor="text1" w:themeTint="A5"/>
      <w:spacing w:val="15"/>
      <w:sz w:val="22"/>
      <w:szCs w:val="22"/>
      <w:lang w:eastAsia="en-US"/>
    </w:rPr>
  </w:style>
  <w:style w:type="table" w:styleId="Kontuurtabel">
    <w:name w:val="Table Grid"/>
    <w:basedOn w:val="Normaaltabel"/>
    <w:uiPriority w:val="59"/>
    <w:rsid w:val="00E5496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llmrkusetekst">
    <w:name w:val="footnote text"/>
    <w:basedOn w:val="Normaallaad"/>
    <w:link w:val="AllmrkusetekstMrk"/>
    <w:uiPriority w:val="99"/>
    <w:rsid w:val="003813B0"/>
    <w:rPr>
      <w:sz w:val="20"/>
      <w:szCs w:val="20"/>
    </w:rPr>
  </w:style>
  <w:style w:type="character" w:styleId="AllmrkusetekstMrk" w:customStyle="1">
    <w:name w:val="Allmärkuse tekst Märk"/>
    <w:basedOn w:val="Liguvaikefont"/>
    <w:link w:val="Allmrkusetekst"/>
    <w:uiPriority w:val="99"/>
    <w:rsid w:val="003813B0"/>
    <w:rPr>
      <w:rFonts w:ascii="Arial" w:hAnsi="Arial"/>
      <w:lang w:eastAsia="en-US"/>
    </w:rPr>
  </w:style>
  <w:style w:type="character" w:styleId="Allmrkuseviide">
    <w:name w:val="footnote reference"/>
    <w:basedOn w:val="Liguvaikefont"/>
    <w:uiPriority w:val="99"/>
    <w:rsid w:val="003813B0"/>
    <w:rPr>
      <w:vertAlign w:val="superscript"/>
    </w:rPr>
  </w:style>
  <w:style w:type="character" w:styleId="Hperlink">
    <w:name w:val="Hyperlink"/>
    <w:basedOn w:val="Liguvaikefont"/>
    <w:uiPriority w:val="99"/>
    <w:unhideWhenUsed/>
    <w:rsid w:val="00BC1284"/>
    <w:rPr>
      <w:color w:val="0563C1" w:themeColor="hyperlink"/>
      <w:u w:val="single"/>
    </w:rPr>
  </w:style>
  <w:style w:type="character" w:styleId="Klastatudhperlink">
    <w:name w:val="FollowedHyperlink"/>
    <w:basedOn w:val="Liguvaikefont"/>
    <w:rsid w:val="00773F55"/>
    <w:rPr>
      <w:color w:val="954F72" w:themeColor="followedHyperlink"/>
      <w:u w:val="single"/>
    </w:rPr>
  </w:style>
  <w:style w:type="character" w:styleId="normaltextrun" w:customStyle="1">
    <w:name w:val="normaltextrun"/>
    <w:basedOn w:val="Liguvaikefont"/>
    <w:uiPriority w:val="1"/>
    <w:rsid w:val="7F9873E2"/>
    <w:rPr>
      <w:rFonts w:asciiTheme="minorHAnsi" w:hAnsiTheme="minorHAnsi" w:eastAsiaTheme="minorEastAsia" w:cstheme="minorBidi"/>
      <w:sz w:val="24"/>
      <w:szCs w:val="24"/>
    </w:rPr>
  </w:style>
  <w:style w:type="character" w:styleId="KommentaaritekstMrk" w:customStyle="1">
    <w:name w:val="Kommentaari tekst Märk"/>
    <w:basedOn w:val="Liguvaikefont"/>
    <w:link w:val="Kommentaaritekst"/>
    <w:semiHidden/>
    <w:rsid w:val="00A33E39"/>
    <w:rPr>
      <w:rFonts w:ascii="Arial" w:hAnsi="Arial"/>
      <w:lang w:eastAsia="en-US"/>
    </w:rPr>
  </w:style>
  <w:style w:type="paragraph" w:styleId="Lpumrkusetekst">
    <w:name w:val="endnote text"/>
    <w:basedOn w:val="Normaallaad"/>
    <w:link w:val="LpumrkusetekstMrk"/>
    <w:rsid w:val="00A82D89"/>
    <w:rPr>
      <w:sz w:val="20"/>
      <w:szCs w:val="20"/>
    </w:rPr>
  </w:style>
  <w:style w:type="character" w:styleId="LpumrkusetekstMrk" w:customStyle="1">
    <w:name w:val="Lõpumärkuse tekst Märk"/>
    <w:basedOn w:val="Liguvaikefont"/>
    <w:link w:val="Lpumrkusetekst"/>
    <w:rsid w:val="00A82D89"/>
    <w:rPr>
      <w:rFonts w:ascii="Arial" w:hAnsi="Arial"/>
      <w:lang w:eastAsia="en-US"/>
    </w:rPr>
  </w:style>
  <w:style w:type="character" w:styleId="Lpumrkuseviide">
    <w:name w:val="endnote reference"/>
    <w:basedOn w:val="Liguvaikefont"/>
    <w:rsid w:val="00A82D89"/>
    <w:rPr>
      <w:vertAlign w:val="superscript"/>
    </w:rPr>
  </w:style>
  <w:style w:type="character" w:styleId="Lahendamatamainimine">
    <w:name w:val="Unresolved Mention"/>
    <w:basedOn w:val="Liguvaikefont"/>
    <w:uiPriority w:val="99"/>
    <w:semiHidden/>
    <w:unhideWhenUsed/>
    <w:rsid w:val="00A82D89"/>
    <w:rPr>
      <w:color w:val="605E5C"/>
      <w:shd w:val="clear" w:color="auto" w:fill="E1DFDD"/>
    </w:rPr>
  </w:style>
  <w:style w:type="character" w:styleId="Mainimine">
    <w:name w:val="Mention"/>
    <w:basedOn w:val="Liguvaikefont"/>
    <w:uiPriority w:val="99"/>
    <w:unhideWhenUsed/>
    <w:rsid w:val="00BB07B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16136">
      <w:bodyDiv w:val="1"/>
      <w:marLeft w:val="0"/>
      <w:marRight w:val="0"/>
      <w:marTop w:val="0"/>
      <w:marBottom w:val="0"/>
      <w:divBdr>
        <w:top w:val="none" w:sz="0" w:space="0" w:color="auto"/>
        <w:left w:val="none" w:sz="0" w:space="0" w:color="auto"/>
        <w:bottom w:val="none" w:sz="0" w:space="0" w:color="auto"/>
        <w:right w:val="none" w:sz="0" w:space="0" w:color="auto"/>
      </w:divBdr>
      <w:divsChild>
        <w:div w:id="284701947">
          <w:marLeft w:val="0"/>
          <w:marRight w:val="0"/>
          <w:marTop w:val="0"/>
          <w:marBottom w:val="0"/>
          <w:divBdr>
            <w:top w:val="none" w:sz="0" w:space="0" w:color="auto"/>
            <w:left w:val="none" w:sz="0" w:space="0" w:color="auto"/>
            <w:bottom w:val="none" w:sz="0" w:space="0" w:color="auto"/>
            <w:right w:val="none" w:sz="0" w:space="0" w:color="auto"/>
          </w:divBdr>
          <w:divsChild>
            <w:div w:id="2026784133">
              <w:marLeft w:val="0"/>
              <w:marRight w:val="0"/>
              <w:marTop w:val="0"/>
              <w:marBottom w:val="0"/>
              <w:divBdr>
                <w:top w:val="none" w:sz="0" w:space="0" w:color="auto"/>
                <w:left w:val="none" w:sz="0" w:space="0" w:color="auto"/>
                <w:bottom w:val="none" w:sz="0" w:space="0" w:color="auto"/>
                <w:right w:val="none" w:sz="0" w:space="0" w:color="auto"/>
              </w:divBdr>
              <w:divsChild>
                <w:div w:id="1760446095">
                  <w:marLeft w:val="0"/>
                  <w:marRight w:val="0"/>
                  <w:marTop w:val="0"/>
                  <w:marBottom w:val="0"/>
                  <w:divBdr>
                    <w:top w:val="none" w:sz="0" w:space="0" w:color="auto"/>
                    <w:left w:val="none" w:sz="0" w:space="0" w:color="auto"/>
                    <w:bottom w:val="none" w:sz="0" w:space="0" w:color="auto"/>
                    <w:right w:val="none" w:sz="0" w:space="0" w:color="auto"/>
                  </w:divBdr>
                  <w:divsChild>
                    <w:div w:id="13551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032942">
      <w:bodyDiv w:val="1"/>
      <w:marLeft w:val="0"/>
      <w:marRight w:val="0"/>
      <w:marTop w:val="0"/>
      <w:marBottom w:val="0"/>
      <w:divBdr>
        <w:top w:val="none" w:sz="0" w:space="0" w:color="auto"/>
        <w:left w:val="none" w:sz="0" w:space="0" w:color="auto"/>
        <w:bottom w:val="none" w:sz="0" w:space="0" w:color="auto"/>
        <w:right w:val="none" w:sz="0" w:space="0" w:color="auto"/>
      </w:divBdr>
    </w:div>
    <w:div w:id="1522012580">
      <w:bodyDiv w:val="1"/>
      <w:marLeft w:val="0"/>
      <w:marRight w:val="0"/>
      <w:marTop w:val="0"/>
      <w:marBottom w:val="0"/>
      <w:divBdr>
        <w:top w:val="none" w:sz="0" w:space="0" w:color="auto"/>
        <w:left w:val="none" w:sz="0" w:space="0" w:color="auto"/>
        <w:bottom w:val="none" w:sz="0" w:space="0" w:color="auto"/>
        <w:right w:val="none" w:sz="0" w:space="0" w:color="auto"/>
      </w:divBdr>
    </w:div>
    <w:div w:id="1566574504">
      <w:bodyDiv w:val="1"/>
      <w:marLeft w:val="0"/>
      <w:marRight w:val="0"/>
      <w:marTop w:val="0"/>
      <w:marBottom w:val="0"/>
      <w:divBdr>
        <w:top w:val="none" w:sz="0" w:space="0" w:color="auto"/>
        <w:left w:val="none" w:sz="0" w:space="0" w:color="auto"/>
        <w:bottom w:val="none" w:sz="0" w:space="0" w:color="auto"/>
        <w:right w:val="none" w:sz="0" w:space="0" w:color="auto"/>
      </w:divBdr>
    </w:div>
    <w:div w:id="1567909282">
      <w:bodyDiv w:val="1"/>
      <w:marLeft w:val="0"/>
      <w:marRight w:val="0"/>
      <w:marTop w:val="0"/>
      <w:marBottom w:val="0"/>
      <w:divBdr>
        <w:top w:val="none" w:sz="0" w:space="0" w:color="auto"/>
        <w:left w:val="none" w:sz="0" w:space="0" w:color="auto"/>
        <w:bottom w:val="none" w:sz="0" w:space="0" w:color="auto"/>
        <w:right w:val="none" w:sz="0" w:space="0" w:color="auto"/>
      </w:divBdr>
    </w:div>
    <w:div w:id="1593853905">
      <w:bodyDiv w:val="1"/>
      <w:marLeft w:val="0"/>
      <w:marRight w:val="0"/>
      <w:marTop w:val="0"/>
      <w:marBottom w:val="0"/>
      <w:divBdr>
        <w:top w:val="none" w:sz="0" w:space="0" w:color="auto"/>
        <w:left w:val="none" w:sz="0" w:space="0" w:color="auto"/>
        <w:bottom w:val="none" w:sz="0" w:space="0" w:color="auto"/>
        <w:right w:val="none" w:sz="0" w:space="0" w:color="auto"/>
      </w:divBdr>
    </w:div>
    <w:div w:id="196125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&#65279;<?xml version="1.0" encoding="utf-8"?><Relationships xmlns="http://schemas.openxmlformats.org/package/2006/relationships"><Relationship Type="http://schemas.openxmlformats.org/officeDocument/2006/relationships/hyperlink" Target="https://dspace.ut.ee/server/api/core/bitstreams/a5563cc1-cf72-4e67-ae50-18b19ec382fb/content" TargetMode="External" Id="Rffbe82f2453d4d34" /><Relationship Type="http://schemas.openxmlformats.org/officeDocument/2006/relationships/hyperlink" Target="https://www.justdigi.ee/sites/default/files/documents/2021-09/Riigikogus%20menetletavate%20eeln%c3%b5ude%20normitehnika%20eeskiri.pdf" TargetMode="External" Id="R92545844134c4000" /><Relationship Type="http://schemas.openxmlformats.org/officeDocument/2006/relationships/hyperlink" Target="https://www.justdigi.ee/sites/default/files/documents/2022-10/Eeln%c3%b5u%20ja%20seletuskirja%20vormistamise%20juhend.pdf" TargetMode="External" Id="Rea1c57c89833436e" /><Relationship Type="http://schemas.openxmlformats.org/officeDocument/2006/relationships/hyperlink" Target="https://www.riigikohus.ee/lahendid?asjaNr=3-4-1-1-02" TargetMode="External" Id="R81ced1a3827d40c5" /><Relationship Type="http://schemas.openxmlformats.org/officeDocument/2006/relationships/hyperlink" Target="https://www.riigikohus.ee/lahendid?asjaNr=3-4-1-3-12" TargetMode="External" Id="R0b90510608bb444f" /><Relationship Type="http://schemas.openxmlformats.org/officeDocument/2006/relationships/hyperlink" Target="https://www.riigikohus.ee/lahendid?asjaNr=3-3-1-29-12" TargetMode="External" Id="R769098e35fad4c80" /><Relationship Type="http://schemas.openxmlformats.org/officeDocument/2006/relationships/hyperlink" Target="https://www.riigikohus.ee/lahendid?asjaNr=3-4-1-2-13" TargetMode="External" Id="R07f3287396644169" /><Relationship Type="http://schemas.openxmlformats.org/officeDocument/2006/relationships/hyperlink" Target="https://www.riigikohus.ee/lahendid?asjaNr=3-3-1-68-14" TargetMode="External" Id="R3a1b956e777a4ebe" /><Relationship Type="http://schemas.openxmlformats.org/officeDocument/2006/relationships/hyperlink" Target="https://www.riigikohus.ee/et/lahendid/?asjaNr=3-4-1-5-17" TargetMode="External" Id="R7c74cf79a45d4742" /><Relationship Type="http://schemas.openxmlformats.org/officeDocument/2006/relationships/hyperlink" Target="https://www.riigikohus.ee/et/lahendid/?asjaNr=5-20-3/43" TargetMode="External" Id="R353d1454933a4ec3" /><Relationship Type="http://schemas.openxmlformats.org/officeDocument/2006/relationships/hyperlink" Target="https://www.riigikohus.ee/lahendid?asjaNr=3-3-1-22-15" TargetMode="External" Id="Rf18f1d3600b94b9c" /><Relationship Type="http://schemas.openxmlformats.org/officeDocument/2006/relationships/hyperlink" Target="https://www.riigikohus.ee/lahendid?asjaNr=3-4-1-1-99" TargetMode="External" Id="Rc1fd8ca5c9d0493d" /><Relationship Type="http://schemas.openxmlformats.org/officeDocument/2006/relationships/hyperlink" Target="https://www.riigikohus.ee/lahendid?asjaNr=3-4-1-1-99" TargetMode="External" Id="R5eb7c2e3d3ab4a69" /></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yperlink" Target="mailto:aive.telling@sm.e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mailto:kristi.mikiver@sm.ee" TargetMode="External"/><Relationship Id="rId2" Type="http://schemas.openxmlformats.org/officeDocument/2006/relationships/customXml" Target="../customXml/item2.xml"/><Relationship Id="rId16" Type="http://schemas.microsoft.com/office/2018/08/relationships/commentsExtensible" Target="commentsExtensi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_rels/footnotes.xml.rels><?xml version="1.0" encoding="UTF-8" standalone="yes"?>
<Relationships xmlns="http://schemas.openxmlformats.org/package/2006/relationships"><Relationship Id="rId8" Type="http://schemas.openxmlformats.org/officeDocument/2006/relationships/hyperlink" Target="https://statistika.tai.ee/pxweb/et/Andmebaas/Andmebaas__05Uuringud__02TKU__05Suitsetamine/TKU50.px/table/tableViewLayout2/" TargetMode="External"/><Relationship Id="rId13" Type="http://schemas.openxmlformats.org/officeDocument/2006/relationships/hyperlink" Target="https://andmed.stat.ee/et/stat/majandus__majandusuksused__ettevetjad/ER021" TargetMode="External"/><Relationship Id="rId3" Type="http://schemas.openxmlformats.org/officeDocument/2006/relationships/hyperlink" Target="https://andmed.stat.ee/et/stat/majandus__majandusuksused__ettevetjad/ER021" TargetMode="External"/><Relationship Id="rId7" Type="http://schemas.openxmlformats.org/officeDocument/2006/relationships/hyperlink" Target="https://statistika.tai.ee/pxweb/et/Andmebaas/Andmebaas__05Uuringud__02TKU__05Suitsetamine/TKU56.px/table/tableViewLayout2/" TargetMode="External"/><Relationship Id="rId12" Type="http://schemas.openxmlformats.org/officeDocument/2006/relationships/hyperlink" Target="https://andmed.stat.ee/et/stat/majandus__turism-ja-majutus__majutus/TU122" TargetMode="External"/><Relationship Id="rId2" Type="http://schemas.openxmlformats.org/officeDocument/2006/relationships/hyperlink" Target="https://andmed.stat.ee/et/stat/majandus__majandusuksused__ettevetjad/ER021" TargetMode="External"/><Relationship Id="rId1" Type="http://schemas.openxmlformats.org/officeDocument/2006/relationships/hyperlink" Target="https://iris.who.int/bitstream/handle/10665/107455/E77976.pdf?isAllowed=y&amp;sequence=1" TargetMode="External"/><Relationship Id="rId6" Type="http://schemas.openxmlformats.org/officeDocument/2006/relationships/hyperlink" Target="https://andmed.stat.ee/et/stat/majandus__majandusuksused__ettevetjad/ER021" TargetMode="External"/><Relationship Id="rId11" Type="http://schemas.openxmlformats.org/officeDocument/2006/relationships/hyperlink" Target="https://andmed.stat.ee/et/stat/majandus__turism-ja-majutus__majutus/TU131" TargetMode="External"/><Relationship Id="rId5" Type="http://schemas.openxmlformats.org/officeDocument/2006/relationships/hyperlink" Target="https://andmed.stat.ee/et/stat/rahvastik__rahvastikunaitajad-ja-koosseis__rahvaarv-ja-rahvastiku-koosseis/RV021" TargetMode="External"/><Relationship Id="rId10" Type="http://schemas.openxmlformats.org/officeDocument/2006/relationships/hyperlink" Target="https://haridussilm.ee/ee/tasemeharidus/oppetasemed/korgharidus/ylevaade" TargetMode="External"/><Relationship Id="rId4" Type="http://schemas.openxmlformats.org/officeDocument/2006/relationships/hyperlink" Target="https://andmed.stat.ee/et/stat/rahvastik__rahvastikunaitajad-ja-koosseis__rahvaarv-ja-rahvastiku-koosseis/RV0232U" TargetMode="External"/><Relationship Id="rId9" Type="http://schemas.openxmlformats.org/officeDocument/2006/relationships/hyperlink" Target="https://andmed.stat.ee/et/stat/majandus__majandusuksused__ettevetjad/ER0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SELETUSKIRI%20seadus%202018.dotx" TargetMode="External"/></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278820-E0E8-4399-A50E-B24827DEFB50}"/>
</file>

<file path=customXml/itemProps2.xml><?xml version="1.0" encoding="utf-8"?>
<ds:datastoreItem xmlns:ds="http://schemas.openxmlformats.org/officeDocument/2006/customXml" ds:itemID="{0E440CDA-7C64-4716-ADCA-D9EBB1523173}">
  <ds:schemaRefs>
    <ds:schemaRef ds:uri="http://schemas.microsoft.com/sharepoint/v3/contenttype/forms"/>
  </ds:schemaRefs>
</ds:datastoreItem>
</file>

<file path=customXml/itemProps3.xml><?xml version="1.0" encoding="utf-8"?>
<ds:datastoreItem xmlns:ds="http://schemas.openxmlformats.org/officeDocument/2006/customXml" ds:itemID="{C2DB0530-ACAD-4566-B86C-44B66DA6BD1C}">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C3D87284-AFCB-4295-B0B5-C73A8688520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SELETUSKIRI seadus 2018</ap:Template>
  <ap:Application>Microsoft Word for the web</ap:Application>
  <ap:DocSecurity>0</ap:DocSecurity>
  <ap:ScaleCrop>false</ap:ScaleCrop>
  <ap:Company>DF</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SELETUSKIRI</dc:title>
  <dc:subject/>
  <dc:creator>Anu Ehamaa</dc:creator>
  <keywords/>
  <dc:description/>
  <lastModifiedBy>Maarja-Liis Lall - JUSTDIGI</lastModifiedBy>
  <revision>18</revision>
  <lastPrinted>1900-01-01T18:00:00.0000000Z</lastPrinted>
  <dcterms:created xsi:type="dcterms:W3CDTF">2025-08-01T06:38:00.0000000Z</dcterms:created>
  <dcterms:modified xsi:type="dcterms:W3CDTF">2025-08-19T05:42:53.6078926Z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0x0101003E579B56BAECA84AA24CE2339784D7AE</vt:lpwstr>
  </property>
  <property fmtid="{D5CDD505-2E9C-101B-9397-08002B2CF9AE}" pid="4" name="_dlc_DocIdItemGuid">
    <vt:lpwstr>bfa83ffe-df13-4513-8f06-8a8e05ff9a11</vt:lpwstr>
  </property>
  <property fmtid="{D5CDD505-2E9C-101B-9397-08002B2CF9AE}" pid="5" name="MSIP_Label_defa4170-0d19-0005-0004-bc88714345d2_Enabled">
    <vt:lpwstr>true</vt:lpwstr>
  </property>
  <property fmtid="{D5CDD505-2E9C-101B-9397-08002B2CF9AE}" pid="6" name="MSIP_Label_defa4170-0d19-0005-0004-bc88714345d2_SetDate">
    <vt:lpwstr>2025-05-15T08:07:22Z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8fe098d2-428d-4bd4-9803-7195fe96f0e2</vt:lpwstr>
  </property>
  <property fmtid="{D5CDD505-2E9C-101B-9397-08002B2CF9AE}" pid="10" name="MSIP_Label_defa4170-0d19-0005-0004-bc88714345d2_ActionId">
    <vt:lpwstr>f21b5805-199b-4510-8776-021e98b0c00c</vt:lpwstr>
  </property>
  <property fmtid="{D5CDD505-2E9C-101B-9397-08002B2CF9AE}" pid="11" name="MSIP_Label_defa4170-0d19-0005-0004-bc88714345d2_ContentBits">
    <vt:lpwstr>0</vt:lpwstr>
  </property>
  <property fmtid="{D5CDD505-2E9C-101B-9397-08002B2CF9AE}" pid="12" name="MSIP_Label_defa4170-0d19-0005-0004-bc88714345d2_Tag">
    <vt:lpwstr>10, 3, 0, 1</vt:lpwstr>
  </property>
  <property fmtid="{D5CDD505-2E9C-101B-9397-08002B2CF9AE}" pid="13" name="MediaServiceImageTags">
    <vt:lpwstr/>
  </property>
</Properties>
</file>